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_GB2312" w:hAnsi="仿宋_GB2312" w:eastAsia="仿宋_GB2312" w:cs="仿宋_GB2312"/>
          <w:sz w:val="36"/>
          <w:szCs w:val="36"/>
        </w:rPr>
      </w:pPr>
    </w:p>
    <w:p>
      <w:pPr>
        <w:rPr>
          <w:rFonts w:ascii="仿宋_GB2312" w:hAnsi="仿宋_GB2312" w:eastAsia="仿宋_GB2312" w:cs="仿宋_GB2312"/>
          <w:sz w:val="36"/>
          <w:szCs w:val="36"/>
        </w:rPr>
      </w:pPr>
    </w:p>
    <w:p>
      <w:pPr>
        <w:rPr>
          <w:rFonts w:ascii="仿宋_GB2312" w:hAnsi="仿宋_GB2312" w:eastAsia="仿宋_GB2312" w:cs="仿宋_GB2312"/>
          <w:sz w:val="36"/>
          <w:szCs w:val="36"/>
        </w:rPr>
      </w:pPr>
    </w:p>
    <w:p>
      <w:pPr>
        <w:rPr>
          <w:rFonts w:ascii="仿宋_GB2312" w:hAnsi="仿宋_GB2312" w:eastAsia="仿宋_GB2312" w:cs="仿宋_GB2312"/>
          <w:sz w:val="36"/>
          <w:szCs w:val="36"/>
        </w:rPr>
      </w:pPr>
    </w:p>
    <w:p>
      <w:pPr>
        <w:rPr>
          <w:rFonts w:hint="eastAsia" w:ascii="仿宋_GB2312" w:hAnsi="仿宋_GB2312" w:eastAsia="仿宋_GB2312" w:cs="仿宋_GB2312"/>
          <w:sz w:val="36"/>
          <w:szCs w:val="36"/>
        </w:rPr>
      </w:pPr>
    </w:p>
    <w:p>
      <w:pPr>
        <w:adjustRightInd w:val="0"/>
        <w:snapToGrid w:val="0"/>
        <w:jc w:val="center"/>
        <w:outlineLvl w:val="0"/>
        <w:rPr>
          <w:rFonts w:hint="eastAsia" w:ascii="方正小标宋_GBK" w:eastAsia="方正小标宋_GBK"/>
          <w:bCs/>
          <w:sz w:val="72"/>
          <w:szCs w:val="72"/>
        </w:rPr>
      </w:pPr>
      <w:r>
        <w:rPr>
          <w:rFonts w:hint="eastAsia" w:ascii="方正小标宋_GBK" w:eastAsia="方正小标宋_GBK"/>
          <w:bCs/>
          <w:sz w:val="72"/>
          <w:szCs w:val="72"/>
        </w:rPr>
        <w:t>建设项目环境影响报告表</w:t>
      </w:r>
    </w:p>
    <w:p>
      <w:pPr>
        <w:adjustRightInd w:val="0"/>
        <w:snapToGrid w:val="0"/>
        <w:spacing w:before="192" w:beforeLines="80"/>
        <w:jc w:val="center"/>
        <w:rPr>
          <w:rFonts w:hint="eastAsia" w:ascii="楷体_GB2312" w:eastAsia="楷体_GB2312"/>
          <w:bCs/>
          <w:sz w:val="48"/>
          <w:szCs w:val="48"/>
        </w:rPr>
      </w:pPr>
      <w:r>
        <w:rPr>
          <w:rFonts w:hint="eastAsia" w:ascii="楷体_GB2312" w:eastAsia="楷体_GB2312"/>
          <w:bCs/>
          <w:sz w:val="48"/>
          <w:szCs w:val="48"/>
        </w:rPr>
        <w:t>（污染影响类）</w:t>
      </w:r>
    </w:p>
    <w:p>
      <w:pPr>
        <w:adjustRightInd w:val="0"/>
        <w:snapToGrid w:val="0"/>
        <w:spacing w:line="288" w:lineRule="auto"/>
        <w:jc w:val="center"/>
        <w:rPr>
          <w:rFonts w:ascii="华文仿宋" w:hAnsi="华文仿宋" w:eastAsia="华文仿宋" w:cs="华文仿宋"/>
          <w:color w:val="000000"/>
          <w:kern w:val="44"/>
          <w:sz w:val="44"/>
          <w:szCs w:val="44"/>
        </w:rPr>
      </w:pPr>
    </w:p>
    <w:p>
      <w:pPr>
        <w:jc w:val="center"/>
        <w:rPr>
          <w:rFonts w:eastAsia="仿宋"/>
          <w:sz w:val="52"/>
          <w:szCs w:val="52"/>
        </w:rPr>
      </w:pPr>
    </w:p>
    <w:p>
      <w:pPr>
        <w:ind w:firstLine="1040"/>
        <w:rPr>
          <w:rFonts w:eastAsia="仿宋"/>
          <w:sz w:val="44"/>
          <w:szCs w:val="44"/>
        </w:rPr>
      </w:pPr>
    </w:p>
    <w:p>
      <w:pPr>
        <w:ind w:firstLine="1040"/>
        <w:rPr>
          <w:rFonts w:eastAsia="仿宋"/>
          <w:sz w:val="44"/>
          <w:szCs w:val="44"/>
        </w:rPr>
      </w:pPr>
    </w:p>
    <w:p>
      <w:pPr>
        <w:ind w:firstLine="1040"/>
        <w:rPr>
          <w:rFonts w:eastAsia="仿宋"/>
          <w:sz w:val="44"/>
          <w:szCs w:val="44"/>
        </w:rPr>
      </w:pPr>
    </w:p>
    <w:p>
      <w:pPr>
        <w:ind w:firstLine="1040"/>
        <w:rPr>
          <w:rFonts w:eastAsia="仿宋"/>
          <w:sz w:val="44"/>
          <w:szCs w:val="44"/>
        </w:rPr>
      </w:pPr>
    </w:p>
    <w:p>
      <w:pPr>
        <w:adjustRightInd w:val="0"/>
        <w:snapToGrid w:val="0"/>
        <w:spacing w:line="288" w:lineRule="auto"/>
        <w:ind w:firstLine="1040"/>
        <w:jc w:val="left"/>
        <w:rPr>
          <w:rFonts w:hint="eastAsia" w:ascii="仿宋_GB2312" w:eastAsia="仿宋_GB2312"/>
          <w:sz w:val="36"/>
          <w:szCs w:val="36"/>
          <w:u w:val="single"/>
        </w:rPr>
      </w:pPr>
      <w:r>
        <w:rPr>
          <w:rFonts w:hint="eastAsia" w:ascii="仿宋_GB2312" w:eastAsia="仿宋_GB2312"/>
          <w:sz w:val="36"/>
          <w:szCs w:val="36"/>
        </w:rPr>
        <w:t>项目名称：</w:t>
      </w:r>
      <w:r>
        <w:rPr>
          <w:rFonts w:hint="eastAsia" w:ascii="仿宋_GB2312" w:eastAsia="仿宋_GB2312"/>
          <w:sz w:val="36"/>
          <w:szCs w:val="36"/>
          <w:u w:val="single"/>
        </w:rPr>
        <w:t xml:space="preserve">  </w:t>
      </w:r>
      <w:r>
        <w:rPr>
          <w:rFonts w:ascii="仿宋_GB2312" w:eastAsia="仿宋_GB2312"/>
          <w:sz w:val="36"/>
          <w:szCs w:val="36"/>
          <w:u w:val="single"/>
        </w:rPr>
        <w:t>年</w:t>
      </w:r>
      <w:r>
        <w:rPr>
          <w:rFonts w:eastAsia="仿宋_GB2312"/>
          <w:sz w:val="36"/>
          <w:szCs w:val="36"/>
          <w:u w:val="single"/>
        </w:rPr>
        <w:t>产</w:t>
      </w:r>
      <w:r>
        <w:rPr>
          <w:rFonts w:hint="default" w:ascii="Times New Roman" w:hAnsi="Times New Roman" w:eastAsia="仿宋_GB2312" w:cs="Times New Roman"/>
          <w:sz w:val="36"/>
          <w:szCs w:val="36"/>
          <w:u w:val="single"/>
        </w:rPr>
        <w:t>2000</w:t>
      </w:r>
      <w:r>
        <w:rPr>
          <w:rFonts w:hint="eastAsia" w:ascii="仿宋_GB2312" w:eastAsia="仿宋_GB2312"/>
          <w:sz w:val="36"/>
          <w:szCs w:val="36"/>
          <w:u w:val="single"/>
        </w:rPr>
        <w:t>套高低床</w:t>
      </w:r>
      <w:r>
        <w:rPr>
          <w:rFonts w:ascii="仿宋_GB2312" w:eastAsia="仿宋_GB2312"/>
          <w:sz w:val="36"/>
          <w:szCs w:val="36"/>
          <w:u w:val="single"/>
        </w:rPr>
        <w:t>项目</w:t>
      </w:r>
      <w:r>
        <w:rPr>
          <w:rFonts w:hint="eastAsia" w:ascii="仿宋_GB2312" w:eastAsia="仿宋_GB2312"/>
          <w:sz w:val="36"/>
          <w:szCs w:val="36"/>
          <w:u w:val="single"/>
        </w:rPr>
        <w:t xml:space="preserve">   </w:t>
      </w:r>
    </w:p>
    <w:p>
      <w:pPr>
        <w:adjustRightInd w:val="0"/>
        <w:snapToGrid w:val="0"/>
        <w:spacing w:line="288" w:lineRule="auto"/>
        <w:ind w:firstLine="1040"/>
        <w:rPr>
          <w:rFonts w:hint="eastAsia" w:ascii="仿宋_GB2312" w:eastAsia="仿宋_GB2312"/>
          <w:sz w:val="36"/>
          <w:szCs w:val="36"/>
          <w:u w:val="single"/>
        </w:rPr>
      </w:pPr>
      <w:r>
        <w:rPr>
          <w:rFonts w:hint="eastAsia" w:ascii="仿宋_GB2312" w:eastAsia="仿宋_GB2312"/>
          <w:sz w:val="36"/>
          <w:szCs w:val="36"/>
        </w:rPr>
        <w:t>建设单位（盖章）：</w:t>
      </w:r>
      <w:r>
        <w:rPr>
          <w:rFonts w:hint="eastAsia" w:ascii="仿宋_GB2312" w:eastAsia="仿宋_GB2312"/>
          <w:sz w:val="36"/>
          <w:szCs w:val="36"/>
          <w:u w:val="single"/>
        </w:rPr>
        <w:t>泗县勇兰家具制造厂</w:t>
      </w:r>
    </w:p>
    <w:p>
      <w:pPr>
        <w:adjustRightInd w:val="0"/>
        <w:snapToGrid w:val="0"/>
        <w:spacing w:line="288" w:lineRule="auto"/>
        <w:ind w:firstLine="1040"/>
        <w:rPr>
          <w:rFonts w:hint="eastAsia" w:ascii="仿宋_GB2312" w:eastAsia="仿宋_GB2312"/>
          <w:sz w:val="36"/>
          <w:szCs w:val="36"/>
          <w:u w:val="single"/>
        </w:rPr>
      </w:pPr>
      <w:r>
        <w:rPr>
          <w:rFonts w:hint="eastAsia" w:ascii="仿宋_GB2312" w:eastAsia="仿宋_GB2312"/>
          <w:sz w:val="36"/>
          <w:szCs w:val="36"/>
        </w:rPr>
        <w:t>编制日期：</w:t>
      </w:r>
      <w:r>
        <w:rPr>
          <w:rFonts w:hint="eastAsia" w:ascii="仿宋_GB2312" w:eastAsia="仿宋_GB2312"/>
          <w:sz w:val="36"/>
          <w:szCs w:val="36"/>
          <w:u w:val="single"/>
        </w:rPr>
        <w:t xml:space="preserve">     二</w:t>
      </w:r>
      <w:r>
        <w:rPr>
          <w:rFonts w:hint="eastAsia" w:ascii="仿宋_GB2312" w:hAnsi="Times New Roman" w:eastAsia="仿宋_GB2312" w:cs="Times New Roman"/>
          <w:sz w:val="36"/>
          <w:szCs w:val="36"/>
          <w:u w:val="single"/>
        </w:rPr>
        <w:t>〇二</w:t>
      </w:r>
      <w:r>
        <w:rPr>
          <w:rFonts w:hint="eastAsia" w:ascii="仿宋_GB2312" w:hAnsi="Times New Roman" w:eastAsia="仿宋_GB2312" w:cs="Times New Roman"/>
          <w:sz w:val="36"/>
          <w:szCs w:val="36"/>
          <w:u w:val="single"/>
          <w:lang w:val="en-US" w:eastAsia="zh-CN"/>
        </w:rPr>
        <w:t>二</w:t>
      </w:r>
      <w:r>
        <w:rPr>
          <w:rFonts w:hint="eastAsia" w:ascii="仿宋_GB2312" w:hAnsi="Times New Roman" w:eastAsia="仿宋_GB2312" w:cs="Times New Roman"/>
          <w:sz w:val="36"/>
          <w:szCs w:val="36"/>
          <w:u w:val="single"/>
        </w:rPr>
        <w:t xml:space="preserve">年十一月  </w:t>
      </w:r>
      <w:r>
        <w:rPr>
          <w:rFonts w:hint="eastAsia" w:ascii="仿宋_GB2312" w:hAnsi="Times New Roman" w:eastAsia="仿宋_GB2312" w:cs="Times New Roman"/>
          <w:sz w:val="36"/>
          <w:szCs w:val="36"/>
          <w:u w:val="single"/>
          <w:lang w:val="en-US" w:eastAsia="zh-CN"/>
        </w:rPr>
        <w:t xml:space="preserve"> </w:t>
      </w:r>
      <w:r>
        <w:rPr>
          <w:rFonts w:hint="eastAsia" w:ascii="仿宋_GB2312" w:hAnsi="Times New Roman" w:eastAsia="仿宋_GB2312" w:cs="Times New Roman"/>
          <w:sz w:val="36"/>
          <w:szCs w:val="36"/>
          <w:u w:val="single"/>
        </w:rPr>
        <w:t xml:space="preserve">  </w:t>
      </w:r>
    </w:p>
    <w:p>
      <w:pPr>
        <w:adjustRightInd w:val="0"/>
        <w:snapToGrid w:val="0"/>
        <w:spacing w:line="288" w:lineRule="auto"/>
        <w:ind w:firstLine="1040"/>
        <w:rPr>
          <w:rFonts w:ascii="仿宋_GB2312" w:eastAsia="仿宋_GB2312"/>
          <w:sz w:val="36"/>
          <w:szCs w:val="36"/>
          <w:u w:val="single"/>
        </w:rPr>
      </w:pPr>
      <w:bookmarkStart w:id="0" w:name="_Hlk57884087"/>
    </w:p>
    <w:p>
      <w:pPr>
        <w:adjustRightInd w:val="0"/>
        <w:snapToGrid w:val="0"/>
        <w:spacing w:line="288" w:lineRule="auto"/>
        <w:ind w:firstLine="1040"/>
        <w:rPr>
          <w:rFonts w:ascii="仿宋_GB2312" w:eastAsia="仿宋_GB2312"/>
          <w:sz w:val="36"/>
          <w:szCs w:val="36"/>
        </w:rPr>
      </w:pPr>
    </w:p>
    <w:p>
      <w:pPr>
        <w:adjustRightInd w:val="0"/>
        <w:snapToGrid w:val="0"/>
        <w:spacing w:line="288" w:lineRule="auto"/>
        <w:ind w:firstLine="1040"/>
        <w:rPr>
          <w:rFonts w:ascii="仿宋_GB2312" w:eastAsia="仿宋_GB2312"/>
          <w:sz w:val="36"/>
          <w:szCs w:val="36"/>
        </w:rPr>
      </w:pPr>
    </w:p>
    <w:p>
      <w:pPr>
        <w:adjustRightInd w:val="0"/>
        <w:snapToGrid w:val="0"/>
        <w:spacing w:line="288" w:lineRule="auto"/>
        <w:ind w:firstLine="1040"/>
        <w:rPr>
          <w:rFonts w:hint="eastAsia" w:ascii="仿宋_GB2312" w:eastAsia="仿宋_GB2312"/>
          <w:sz w:val="36"/>
          <w:szCs w:val="36"/>
        </w:rPr>
      </w:pPr>
    </w:p>
    <w:p>
      <w:pPr>
        <w:adjustRightInd w:val="0"/>
        <w:snapToGrid w:val="0"/>
        <w:spacing w:line="288" w:lineRule="auto"/>
        <w:ind w:firstLine="1040"/>
        <w:rPr>
          <w:rFonts w:hint="eastAsia" w:ascii="仿宋_GB2312" w:eastAsia="仿宋_GB2312"/>
          <w:sz w:val="36"/>
          <w:szCs w:val="36"/>
        </w:rPr>
      </w:pPr>
    </w:p>
    <w:bookmarkEnd w:id="0"/>
    <w:p>
      <w:pPr>
        <w:adjustRightInd w:val="0"/>
        <w:snapToGrid w:val="0"/>
        <w:spacing w:line="288" w:lineRule="auto"/>
        <w:jc w:val="center"/>
        <w:rPr>
          <w:rFonts w:ascii="仿宋_GB2312" w:eastAsia="仿宋_GB2312"/>
          <w:sz w:val="36"/>
          <w:szCs w:val="36"/>
        </w:rPr>
        <w:sectPr>
          <w:footerReference r:id="rId3" w:type="default"/>
          <w:footerReference r:id="rId4" w:type="even"/>
          <w:pgSz w:w="11906" w:h="16838"/>
          <w:pgMar w:top="1701" w:right="1531" w:bottom="1701" w:left="1531" w:header="851" w:footer="1077" w:gutter="0"/>
          <w:pgNumType w:start="3"/>
          <w:cols w:space="720" w:num="1"/>
          <w:docGrid w:linePitch="312" w:charSpace="0"/>
        </w:sectPr>
      </w:pPr>
      <w:r>
        <w:rPr>
          <w:rFonts w:hint="eastAsia" w:ascii="楷体_GB2312" w:eastAsia="楷体_GB2312"/>
          <w:sz w:val="36"/>
          <w:szCs w:val="36"/>
        </w:rPr>
        <w:t>中华人民共和国生态环境部制</w:t>
      </w:r>
    </w:p>
    <w:p>
      <w:pPr>
        <w:pStyle w:val="19"/>
        <w:ind w:firstLine="3000" w:firstLineChars="1000"/>
        <w:jc w:val="both"/>
        <w:outlineLvl w:val="0"/>
        <w:rPr>
          <w:rFonts w:hint="eastAsia" w:ascii="黑体" w:hAnsi="黑体" w:eastAsia="黑体"/>
          <w:snapToGrid w:val="0"/>
          <w:sz w:val="30"/>
          <w:szCs w:val="30"/>
        </w:rPr>
      </w:pPr>
      <w:r>
        <w:rPr>
          <w:rFonts w:hint="eastAsia" w:ascii="黑体" w:hAnsi="黑体" w:eastAsia="黑体"/>
          <w:snapToGrid w:val="0"/>
          <w:sz w:val="30"/>
          <w:szCs w:val="30"/>
        </w:rPr>
        <w:t>一、建设项目基本情况</w:t>
      </w:r>
    </w:p>
    <w:tbl>
      <w:tblPr>
        <w:tblStyle w:val="21"/>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2382"/>
        <w:gridCol w:w="1637"/>
        <w:gridCol w:w="2212"/>
        <w:gridCol w:w="263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2382" w:type="dxa"/>
            <w:noWrap w:val="0"/>
            <w:tcMar>
              <w:top w:w="16" w:type="dxa"/>
              <w:left w:w="16" w:type="dxa"/>
              <w:right w:w="16" w:type="dxa"/>
            </w:tcMar>
            <w:vAlign w:val="center"/>
          </w:tcPr>
          <w:p>
            <w:pPr>
              <w:adjustRightInd w:val="0"/>
              <w:snapToGrid w:val="0"/>
              <w:jc w:val="center"/>
              <w:rPr>
                <w:sz w:val="24"/>
              </w:rPr>
            </w:pPr>
            <w:r>
              <w:rPr>
                <w:sz w:val="24"/>
              </w:rPr>
              <w:t>建设项目名称</w:t>
            </w:r>
          </w:p>
        </w:tc>
        <w:tc>
          <w:tcPr>
            <w:tcW w:w="6488" w:type="dxa"/>
            <w:gridSpan w:val="3"/>
            <w:noWrap w:val="0"/>
            <w:vAlign w:val="center"/>
          </w:tcPr>
          <w:p>
            <w:pPr>
              <w:adjustRightInd w:val="0"/>
              <w:snapToGrid w:val="0"/>
              <w:jc w:val="center"/>
              <w:rPr>
                <w:sz w:val="24"/>
              </w:rPr>
            </w:pPr>
            <w:r>
              <w:rPr>
                <w:color w:val="000000"/>
                <w:sz w:val="24"/>
              </w:rPr>
              <w:t>年产2000套高低床项目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2382" w:type="dxa"/>
            <w:noWrap w:val="0"/>
            <w:tcMar>
              <w:top w:w="16" w:type="dxa"/>
              <w:left w:w="16" w:type="dxa"/>
              <w:right w:w="16" w:type="dxa"/>
            </w:tcMar>
            <w:vAlign w:val="center"/>
          </w:tcPr>
          <w:p>
            <w:pPr>
              <w:adjustRightInd w:val="0"/>
              <w:snapToGrid w:val="0"/>
              <w:jc w:val="center"/>
              <w:rPr>
                <w:sz w:val="24"/>
              </w:rPr>
            </w:pPr>
            <w:r>
              <w:rPr>
                <w:sz w:val="24"/>
              </w:rPr>
              <w:t>项目代码</w:t>
            </w:r>
          </w:p>
        </w:tc>
        <w:tc>
          <w:tcPr>
            <w:tcW w:w="6488" w:type="dxa"/>
            <w:gridSpan w:val="3"/>
            <w:noWrap w:val="0"/>
            <w:vAlign w:val="center"/>
          </w:tcPr>
          <w:p>
            <w:pPr>
              <w:adjustRightInd w:val="0"/>
              <w:snapToGrid w:val="0"/>
              <w:jc w:val="center"/>
              <w:rPr>
                <w:color w:val="000000"/>
                <w:sz w:val="24"/>
              </w:rPr>
            </w:pPr>
            <w:r>
              <w:rPr>
                <w:color w:val="000000"/>
                <w:sz w:val="24"/>
              </w:rPr>
              <w:t>2103-341324-04-03-588400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2382" w:type="dxa"/>
            <w:noWrap w:val="0"/>
            <w:tcMar>
              <w:top w:w="16" w:type="dxa"/>
              <w:left w:w="16" w:type="dxa"/>
              <w:right w:w="16" w:type="dxa"/>
            </w:tcMar>
            <w:vAlign w:val="center"/>
          </w:tcPr>
          <w:p>
            <w:pPr>
              <w:adjustRightInd w:val="0"/>
              <w:snapToGrid w:val="0"/>
              <w:jc w:val="center"/>
              <w:rPr>
                <w:sz w:val="24"/>
              </w:rPr>
            </w:pPr>
            <w:r>
              <w:rPr>
                <w:sz w:val="24"/>
              </w:rPr>
              <w:t>建设单位联系人</w:t>
            </w:r>
          </w:p>
        </w:tc>
        <w:tc>
          <w:tcPr>
            <w:tcW w:w="1637" w:type="dxa"/>
            <w:noWrap w:val="0"/>
            <w:vAlign w:val="center"/>
          </w:tcPr>
          <w:p>
            <w:pPr>
              <w:adjustRightInd w:val="0"/>
              <w:snapToGrid w:val="0"/>
              <w:jc w:val="center"/>
              <w:rPr>
                <w:color w:val="000000"/>
                <w:sz w:val="24"/>
              </w:rPr>
            </w:pPr>
            <w:r>
              <w:rPr>
                <w:color w:val="000000"/>
                <w:sz w:val="24"/>
              </w:rPr>
              <w:t>蔡</w:t>
            </w:r>
            <w:r>
              <w:rPr>
                <w:sz w:val="24"/>
              </w:rPr>
              <w:t>宏洲</w:t>
            </w:r>
          </w:p>
        </w:tc>
        <w:tc>
          <w:tcPr>
            <w:tcW w:w="2212" w:type="dxa"/>
            <w:noWrap w:val="0"/>
            <w:vAlign w:val="center"/>
          </w:tcPr>
          <w:p>
            <w:pPr>
              <w:adjustRightInd w:val="0"/>
              <w:snapToGrid w:val="0"/>
              <w:jc w:val="center"/>
              <w:rPr>
                <w:color w:val="000000"/>
                <w:sz w:val="24"/>
              </w:rPr>
            </w:pPr>
            <w:r>
              <w:rPr>
                <w:color w:val="000000"/>
                <w:sz w:val="24"/>
              </w:rPr>
              <w:t>联系方式</w:t>
            </w:r>
          </w:p>
        </w:tc>
        <w:tc>
          <w:tcPr>
            <w:tcW w:w="2639" w:type="dxa"/>
            <w:noWrap w:val="0"/>
            <w:vAlign w:val="center"/>
          </w:tcPr>
          <w:p>
            <w:pPr>
              <w:spacing w:line="220" w:lineRule="atLeast"/>
              <w:ind w:firstLine="600" w:firstLineChars="250"/>
              <w:rPr>
                <w:color w:val="000000"/>
                <w:sz w:val="24"/>
              </w:rPr>
            </w:pPr>
            <w:r>
              <w:rPr>
                <w:color w:val="000000"/>
                <w:sz w:val="24"/>
              </w:rPr>
              <w:t>15370516835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2382" w:type="dxa"/>
            <w:noWrap w:val="0"/>
            <w:tcMar>
              <w:top w:w="16" w:type="dxa"/>
              <w:left w:w="16" w:type="dxa"/>
              <w:right w:w="16" w:type="dxa"/>
            </w:tcMar>
            <w:vAlign w:val="center"/>
          </w:tcPr>
          <w:p>
            <w:pPr>
              <w:adjustRightInd w:val="0"/>
              <w:snapToGrid w:val="0"/>
              <w:jc w:val="center"/>
              <w:rPr>
                <w:sz w:val="24"/>
              </w:rPr>
            </w:pPr>
            <w:r>
              <w:rPr>
                <w:sz w:val="24"/>
              </w:rPr>
              <w:t>建设地点</w:t>
            </w:r>
          </w:p>
        </w:tc>
        <w:tc>
          <w:tcPr>
            <w:tcW w:w="6488" w:type="dxa"/>
            <w:gridSpan w:val="3"/>
            <w:noWrap w:val="0"/>
            <w:vAlign w:val="center"/>
          </w:tcPr>
          <w:p>
            <w:pPr>
              <w:adjustRightInd w:val="0"/>
              <w:snapToGrid w:val="0"/>
              <w:jc w:val="center"/>
              <w:rPr>
                <w:color w:val="000000"/>
                <w:sz w:val="24"/>
              </w:rPr>
            </w:pPr>
            <w:r>
              <w:rPr>
                <w:sz w:val="24"/>
              </w:rPr>
              <w:t>宿州市泗县刘圩镇工业园区金光大道1号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2382" w:type="dxa"/>
            <w:noWrap w:val="0"/>
            <w:tcMar>
              <w:top w:w="16" w:type="dxa"/>
              <w:left w:w="16" w:type="dxa"/>
              <w:right w:w="16" w:type="dxa"/>
            </w:tcMar>
            <w:vAlign w:val="center"/>
          </w:tcPr>
          <w:p>
            <w:pPr>
              <w:adjustRightInd w:val="0"/>
              <w:snapToGrid w:val="0"/>
              <w:jc w:val="center"/>
              <w:rPr>
                <w:sz w:val="24"/>
              </w:rPr>
            </w:pPr>
            <w:r>
              <w:rPr>
                <w:sz w:val="24"/>
              </w:rPr>
              <w:t>地理坐标</w:t>
            </w:r>
          </w:p>
        </w:tc>
        <w:tc>
          <w:tcPr>
            <w:tcW w:w="6488" w:type="dxa"/>
            <w:gridSpan w:val="3"/>
            <w:noWrap w:val="0"/>
            <w:vAlign w:val="center"/>
          </w:tcPr>
          <w:p>
            <w:pPr>
              <w:jc w:val="center"/>
              <w:rPr>
                <w:color w:val="000000"/>
                <w:sz w:val="24"/>
              </w:rPr>
            </w:pPr>
            <w:r>
              <w:rPr>
                <w:color w:val="000000"/>
                <w:sz w:val="24"/>
              </w:rPr>
              <w:t>（</w:t>
            </w:r>
            <w:r>
              <w:rPr>
                <w:color w:val="000000"/>
                <w:sz w:val="24"/>
                <w:u w:val="single"/>
              </w:rPr>
              <w:t xml:space="preserve"> 117 </w:t>
            </w:r>
            <w:r>
              <w:rPr>
                <w:color w:val="000000"/>
                <w:sz w:val="24"/>
              </w:rPr>
              <w:t>度</w:t>
            </w:r>
            <w:r>
              <w:rPr>
                <w:color w:val="000000"/>
                <w:sz w:val="24"/>
                <w:u w:val="single"/>
              </w:rPr>
              <w:t xml:space="preserve"> 50 </w:t>
            </w:r>
            <w:r>
              <w:rPr>
                <w:color w:val="000000"/>
                <w:sz w:val="24"/>
              </w:rPr>
              <w:t>分</w:t>
            </w:r>
            <w:r>
              <w:rPr>
                <w:color w:val="000000"/>
                <w:sz w:val="24"/>
                <w:u w:val="single"/>
              </w:rPr>
              <w:t xml:space="preserve"> 2.553 </w:t>
            </w:r>
            <w:r>
              <w:rPr>
                <w:color w:val="000000"/>
                <w:sz w:val="24"/>
              </w:rPr>
              <w:t>秒，</w:t>
            </w:r>
            <w:r>
              <w:rPr>
                <w:color w:val="000000"/>
                <w:sz w:val="24"/>
                <w:u w:val="single"/>
              </w:rPr>
              <w:t xml:space="preserve"> 33 </w:t>
            </w:r>
            <w:r>
              <w:rPr>
                <w:color w:val="000000"/>
                <w:sz w:val="24"/>
              </w:rPr>
              <w:t>度</w:t>
            </w:r>
            <w:r>
              <w:rPr>
                <w:color w:val="000000"/>
                <w:sz w:val="24"/>
                <w:u w:val="single"/>
              </w:rPr>
              <w:t xml:space="preserve"> 29 </w:t>
            </w:r>
            <w:r>
              <w:rPr>
                <w:color w:val="000000"/>
                <w:sz w:val="24"/>
              </w:rPr>
              <w:t>分</w:t>
            </w:r>
            <w:r>
              <w:rPr>
                <w:color w:val="000000"/>
                <w:sz w:val="24"/>
                <w:u w:val="single"/>
              </w:rPr>
              <w:t xml:space="preserve"> 3.413 </w:t>
            </w:r>
            <w:r>
              <w:rPr>
                <w:color w:val="000000"/>
                <w:sz w:val="24"/>
              </w:rPr>
              <w:t>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1" w:hRule="atLeast"/>
          <w:jc w:val="center"/>
        </w:trPr>
        <w:tc>
          <w:tcPr>
            <w:tcW w:w="2382" w:type="dxa"/>
            <w:noWrap w:val="0"/>
            <w:tcMar>
              <w:top w:w="16" w:type="dxa"/>
              <w:left w:w="16" w:type="dxa"/>
              <w:right w:w="16" w:type="dxa"/>
            </w:tcMar>
            <w:vAlign w:val="center"/>
          </w:tcPr>
          <w:p>
            <w:pPr>
              <w:adjustRightInd w:val="0"/>
              <w:snapToGrid w:val="0"/>
              <w:jc w:val="center"/>
              <w:rPr>
                <w:sz w:val="24"/>
              </w:rPr>
            </w:pPr>
            <w:r>
              <w:rPr>
                <w:sz w:val="24"/>
              </w:rPr>
              <w:t>国民经济</w:t>
            </w:r>
          </w:p>
          <w:p>
            <w:pPr>
              <w:adjustRightInd w:val="0"/>
              <w:snapToGrid w:val="0"/>
              <w:jc w:val="center"/>
              <w:rPr>
                <w:sz w:val="24"/>
              </w:rPr>
            </w:pPr>
            <w:r>
              <w:rPr>
                <w:sz w:val="24"/>
              </w:rPr>
              <w:t>行业类别</w:t>
            </w:r>
          </w:p>
        </w:tc>
        <w:tc>
          <w:tcPr>
            <w:tcW w:w="1637" w:type="dxa"/>
            <w:noWrap w:val="0"/>
            <w:vAlign w:val="center"/>
          </w:tcPr>
          <w:p>
            <w:pPr>
              <w:adjustRightInd w:val="0"/>
              <w:snapToGrid w:val="0"/>
              <w:jc w:val="center"/>
              <w:rPr>
                <w:bCs/>
                <w:sz w:val="24"/>
              </w:rPr>
            </w:pPr>
            <w:r>
              <w:rPr>
                <w:bCs/>
                <w:sz w:val="24"/>
              </w:rPr>
              <w:t>C2110</w:t>
            </w:r>
          </w:p>
          <w:p>
            <w:pPr>
              <w:adjustRightInd w:val="0"/>
              <w:snapToGrid w:val="0"/>
              <w:jc w:val="center"/>
              <w:rPr>
                <w:color w:val="000000"/>
                <w:sz w:val="24"/>
              </w:rPr>
            </w:pPr>
            <w:r>
              <w:rPr>
                <w:bCs/>
                <w:sz w:val="24"/>
              </w:rPr>
              <w:t>木质家具制造</w:t>
            </w:r>
          </w:p>
        </w:tc>
        <w:tc>
          <w:tcPr>
            <w:tcW w:w="2212" w:type="dxa"/>
            <w:noWrap w:val="0"/>
            <w:vAlign w:val="center"/>
          </w:tcPr>
          <w:p>
            <w:pPr>
              <w:adjustRightInd w:val="0"/>
              <w:snapToGrid w:val="0"/>
              <w:jc w:val="center"/>
              <w:rPr>
                <w:color w:val="000000"/>
                <w:sz w:val="24"/>
              </w:rPr>
            </w:pPr>
            <w:bookmarkStart w:id="1" w:name="_Hlk49843745"/>
            <w:r>
              <w:rPr>
                <w:color w:val="000000"/>
                <w:sz w:val="24"/>
              </w:rPr>
              <w:t>建设项目</w:t>
            </w:r>
          </w:p>
          <w:p>
            <w:pPr>
              <w:adjustRightInd w:val="0"/>
              <w:snapToGrid w:val="0"/>
              <w:jc w:val="center"/>
              <w:rPr>
                <w:color w:val="000000"/>
                <w:sz w:val="24"/>
              </w:rPr>
            </w:pPr>
            <w:r>
              <w:rPr>
                <w:color w:val="000000"/>
                <w:sz w:val="24"/>
              </w:rPr>
              <w:t>行业类别</w:t>
            </w:r>
            <w:bookmarkEnd w:id="1"/>
          </w:p>
        </w:tc>
        <w:tc>
          <w:tcPr>
            <w:tcW w:w="2639" w:type="dxa"/>
            <w:noWrap w:val="0"/>
            <w:vAlign w:val="center"/>
          </w:tcPr>
          <w:p>
            <w:pPr>
              <w:adjustRightInd w:val="0"/>
              <w:snapToGrid w:val="0"/>
              <w:jc w:val="center"/>
              <w:rPr>
                <w:color w:val="000000"/>
                <w:sz w:val="24"/>
              </w:rPr>
            </w:pPr>
            <w:r>
              <w:rPr>
                <w:sz w:val="24"/>
              </w:rPr>
              <w:t>十、家具制造业27家具制造其他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219" w:hRule="atLeast"/>
          <w:jc w:val="center"/>
        </w:trPr>
        <w:tc>
          <w:tcPr>
            <w:tcW w:w="2382" w:type="dxa"/>
            <w:noWrap w:val="0"/>
            <w:tcMar>
              <w:top w:w="16" w:type="dxa"/>
              <w:left w:w="16" w:type="dxa"/>
              <w:right w:w="16" w:type="dxa"/>
            </w:tcMar>
            <w:vAlign w:val="center"/>
          </w:tcPr>
          <w:p>
            <w:pPr>
              <w:adjustRightInd w:val="0"/>
              <w:snapToGrid w:val="0"/>
              <w:jc w:val="center"/>
              <w:rPr>
                <w:sz w:val="24"/>
              </w:rPr>
            </w:pPr>
            <w:r>
              <w:rPr>
                <w:sz w:val="24"/>
              </w:rPr>
              <w:t>建设性质</w:t>
            </w:r>
          </w:p>
        </w:tc>
        <w:tc>
          <w:tcPr>
            <w:tcW w:w="1637" w:type="dxa"/>
            <w:noWrap w:val="0"/>
            <w:vAlign w:val="center"/>
          </w:tcPr>
          <w:p>
            <w:pPr>
              <w:jc w:val="left"/>
              <w:rPr>
                <w:sz w:val="24"/>
              </w:rPr>
            </w:pPr>
            <w:r>
              <w:rPr>
                <w:sz w:val="24"/>
              </w:rPr>
              <w:sym w:font="Wingdings 2" w:char="0052"/>
            </w:r>
            <w:r>
              <w:rPr>
                <w:sz w:val="24"/>
              </w:rPr>
              <w:t>新建（迁建）</w:t>
            </w:r>
          </w:p>
          <w:p>
            <w:pPr>
              <w:jc w:val="left"/>
              <w:rPr>
                <w:sz w:val="24"/>
              </w:rPr>
            </w:pPr>
            <w:r>
              <w:rPr>
                <w:sz w:val="24"/>
              </w:rPr>
              <w:sym w:font="Wingdings 2" w:char="00A3"/>
            </w:r>
            <w:r>
              <w:rPr>
                <w:sz w:val="24"/>
              </w:rPr>
              <w:t>改建</w:t>
            </w:r>
          </w:p>
          <w:p>
            <w:pPr>
              <w:jc w:val="left"/>
              <w:rPr>
                <w:sz w:val="24"/>
              </w:rPr>
            </w:pPr>
            <w:r>
              <w:rPr>
                <w:sz w:val="24"/>
              </w:rPr>
              <w:sym w:font="Wingdings 2" w:char="00A3"/>
            </w:r>
            <w:r>
              <w:rPr>
                <w:sz w:val="24"/>
              </w:rPr>
              <w:t>扩建</w:t>
            </w:r>
          </w:p>
          <w:p>
            <w:pPr>
              <w:jc w:val="left"/>
              <w:rPr>
                <w:sz w:val="24"/>
              </w:rPr>
            </w:pPr>
            <w:r>
              <w:rPr>
                <w:sz w:val="24"/>
              </w:rPr>
              <w:sym w:font="Wingdings 2" w:char="00A3"/>
            </w:r>
            <w:r>
              <w:rPr>
                <w:sz w:val="24"/>
              </w:rPr>
              <w:t>技术改造</w:t>
            </w:r>
          </w:p>
        </w:tc>
        <w:tc>
          <w:tcPr>
            <w:tcW w:w="2212" w:type="dxa"/>
            <w:noWrap w:val="0"/>
            <w:vAlign w:val="center"/>
          </w:tcPr>
          <w:p>
            <w:pPr>
              <w:adjustRightInd w:val="0"/>
              <w:snapToGrid w:val="0"/>
              <w:jc w:val="center"/>
              <w:rPr>
                <w:sz w:val="24"/>
              </w:rPr>
            </w:pPr>
            <w:r>
              <w:rPr>
                <w:sz w:val="24"/>
              </w:rPr>
              <w:t>建设项目</w:t>
            </w:r>
          </w:p>
          <w:p>
            <w:pPr>
              <w:adjustRightInd w:val="0"/>
              <w:snapToGrid w:val="0"/>
              <w:jc w:val="center"/>
              <w:rPr>
                <w:sz w:val="24"/>
              </w:rPr>
            </w:pPr>
            <w:r>
              <w:rPr>
                <w:sz w:val="24"/>
              </w:rPr>
              <w:t>申报情形</w:t>
            </w:r>
          </w:p>
        </w:tc>
        <w:tc>
          <w:tcPr>
            <w:tcW w:w="2639" w:type="dxa"/>
            <w:noWrap w:val="0"/>
            <w:vAlign w:val="center"/>
          </w:tcPr>
          <w:p>
            <w:pPr>
              <w:jc w:val="left"/>
              <w:rPr>
                <w:sz w:val="24"/>
              </w:rPr>
            </w:pPr>
            <w:r>
              <w:rPr>
                <w:sz w:val="24"/>
              </w:rPr>
              <w:sym w:font="Wingdings 2" w:char="0052"/>
            </w:r>
            <w:r>
              <w:rPr>
                <w:sz w:val="24"/>
              </w:rPr>
              <w:t xml:space="preserve">首次申报项目             </w:t>
            </w:r>
          </w:p>
          <w:p>
            <w:pPr>
              <w:jc w:val="left"/>
              <w:rPr>
                <w:sz w:val="24"/>
              </w:rPr>
            </w:pPr>
            <w:r>
              <w:rPr>
                <w:sz w:val="24"/>
              </w:rPr>
              <w:t>□不予批准后再次申报项目</w:t>
            </w:r>
          </w:p>
          <w:p>
            <w:pPr>
              <w:jc w:val="left"/>
              <w:rPr>
                <w:sz w:val="24"/>
              </w:rPr>
            </w:pPr>
            <w:r>
              <w:rPr>
                <w:sz w:val="24"/>
              </w:rPr>
              <w:sym w:font="Wingdings 2" w:char="00A3"/>
            </w:r>
            <w:r>
              <w:rPr>
                <w:sz w:val="24"/>
              </w:rPr>
              <w:t xml:space="preserve">超五年重新审核项目     </w:t>
            </w:r>
          </w:p>
          <w:p>
            <w:pPr>
              <w:jc w:val="left"/>
              <w:rPr>
                <w:sz w:val="24"/>
              </w:rPr>
            </w:pPr>
            <w:r>
              <w:rPr>
                <w:sz w:val="24"/>
              </w:rPr>
              <w:t>□重大变动重新报批项目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851" w:hRule="atLeast"/>
          <w:jc w:val="center"/>
        </w:trPr>
        <w:tc>
          <w:tcPr>
            <w:tcW w:w="2382" w:type="dxa"/>
            <w:noWrap w:val="0"/>
            <w:tcMar>
              <w:top w:w="16" w:type="dxa"/>
              <w:left w:w="16" w:type="dxa"/>
              <w:right w:w="16" w:type="dxa"/>
            </w:tcMar>
            <w:vAlign w:val="center"/>
          </w:tcPr>
          <w:p>
            <w:pPr>
              <w:adjustRightInd w:val="0"/>
              <w:snapToGrid w:val="0"/>
              <w:jc w:val="center"/>
              <w:rPr>
                <w:sz w:val="24"/>
              </w:rPr>
            </w:pPr>
            <w:r>
              <w:rPr>
                <w:sz w:val="24"/>
              </w:rPr>
              <w:t>项目审批（核准/</w:t>
            </w:r>
          </w:p>
          <w:p>
            <w:pPr>
              <w:adjustRightInd w:val="0"/>
              <w:snapToGrid w:val="0"/>
              <w:jc w:val="center"/>
              <w:rPr>
                <w:sz w:val="24"/>
              </w:rPr>
            </w:pPr>
            <w:r>
              <w:rPr>
                <w:sz w:val="24"/>
              </w:rPr>
              <w:t>备案）部门（选填）</w:t>
            </w:r>
          </w:p>
        </w:tc>
        <w:tc>
          <w:tcPr>
            <w:tcW w:w="1637" w:type="dxa"/>
            <w:noWrap w:val="0"/>
            <w:vAlign w:val="center"/>
          </w:tcPr>
          <w:p>
            <w:pPr>
              <w:adjustRightInd w:val="0"/>
              <w:snapToGrid w:val="0"/>
              <w:jc w:val="center"/>
              <w:rPr>
                <w:sz w:val="24"/>
              </w:rPr>
            </w:pPr>
            <w:r>
              <w:rPr>
                <w:sz w:val="24"/>
              </w:rPr>
              <w:t>泗县发展和改革委员会</w:t>
            </w:r>
          </w:p>
        </w:tc>
        <w:tc>
          <w:tcPr>
            <w:tcW w:w="2212" w:type="dxa"/>
            <w:noWrap w:val="0"/>
            <w:vAlign w:val="center"/>
          </w:tcPr>
          <w:p>
            <w:pPr>
              <w:adjustRightInd w:val="0"/>
              <w:snapToGrid w:val="0"/>
              <w:jc w:val="center"/>
              <w:rPr>
                <w:sz w:val="24"/>
              </w:rPr>
            </w:pPr>
            <w:r>
              <w:rPr>
                <w:sz w:val="24"/>
              </w:rPr>
              <w:t>项目审批（核准/</w:t>
            </w:r>
          </w:p>
          <w:p>
            <w:pPr>
              <w:adjustRightInd w:val="0"/>
              <w:snapToGrid w:val="0"/>
              <w:jc w:val="center"/>
              <w:rPr>
                <w:sz w:val="24"/>
              </w:rPr>
            </w:pPr>
            <w:r>
              <w:rPr>
                <w:sz w:val="24"/>
              </w:rPr>
              <w:t>备案）文号（选填）</w:t>
            </w:r>
          </w:p>
        </w:tc>
        <w:tc>
          <w:tcPr>
            <w:tcW w:w="2639" w:type="dxa"/>
            <w:noWrap w:val="0"/>
            <w:vAlign w:val="center"/>
          </w:tcPr>
          <w:p>
            <w:pPr>
              <w:adjustRightInd w:val="0"/>
              <w:snapToGrid w:val="0"/>
              <w:jc w:val="center"/>
              <w:rPr>
                <w:sz w:val="24"/>
              </w:rPr>
            </w:pPr>
            <w:r>
              <w:rPr>
                <w:sz w:val="24"/>
              </w:rPr>
              <w:t>泗发改备案号[2021]27号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2382" w:type="dxa"/>
            <w:noWrap w:val="0"/>
            <w:tcMar>
              <w:top w:w="16" w:type="dxa"/>
              <w:left w:w="16" w:type="dxa"/>
              <w:right w:w="16" w:type="dxa"/>
            </w:tcMar>
            <w:vAlign w:val="center"/>
          </w:tcPr>
          <w:p>
            <w:pPr>
              <w:adjustRightInd w:val="0"/>
              <w:snapToGrid w:val="0"/>
              <w:jc w:val="center"/>
              <w:rPr>
                <w:sz w:val="24"/>
              </w:rPr>
            </w:pPr>
            <w:r>
              <w:rPr>
                <w:sz w:val="24"/>
              </w:rPr>
              <w:t>总投资（万元）</w:t>
            </w:r>
          </w:p>
        </w:tc>
        <w:tc>
          <w:tcPr>
            <w:tcW w:w="1637" w:type="dxa"/>
            <w:noWrap w:val="0"/>
            <w:vAlign w:val="center"/>
          </w:tcPr>
          <w:p>
            <w:pPr>
              <w:adjustRightInd w:val="0"/>
              <w:snapToGrid w:val="0"/>
              <w:jc w:val="center"/>
              <w:rPr>
                <w:sz w:val="24"/>
              </w:rPr>
            </w:pPr>
            <w:r>
              <w:rPr>
                <w:sz w:val="24"/>
              </w:rPr>
              <w:t>2800</w:t>
            </w:r>
          </w:p>
        </w:tc>
        <w:tc>
          <w:tcPr>
            <w:tcW w:w="2212" w:type="dxa"/>
            <w:noWrap w:val="0"/>
            <w:tcMar>
              <w:top w:w="16" w:type="dxa"/>
              <w:left w:w="16" w:type="dxa"/>
              <w:right w:w="16" w:type="dxa"/>
            </w:tcMar>
            <w:vAlign w:val="center"/>
          </w:tcPr>
          <w:p>
            <w:pPr>
              <w:adjustRightInd w:val="0"/>
              <w:snapToGrid w:val="0"/>
              <w:jc w:val="center"/>
              <w:rPr>
                <w:sz w:val="24"/>
              </w:rPr>
            </w:pPr>
            <w:r>
              <w:rPr>
                <w:sz w:val="24"/>
              </w:rPr>
              <w:t>环保投资（万元）</w:t>
            </w:r>
          </w:p>
        </w:tc>
        <w:tc>
          <w:tcPr>
            <w:tcW w:w="2639" w:type="dxa"/>
            <w:noWrap w:val="0"/>
            <w:vAlign w:val="center"/>
          </w:tcPr>
          <w:p>
            <w:pPr>
              <w:adjustRightInd w:val="0"/>
              <w:snapToGrid w:val="0"/>
              <w:jc w:val="center"/>
              <w:rPr>
                <w:sz w:val="24"/>
              </w:rPr>
            </w:pPr>
            <w:r>
              <w:rPr>
                <w:sz w:val="24"/>
              </w:rPr>
              <w:t>55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2382" w:type="dxa"/>
            <w:noWrap w:val="0"/>
            <w:tcMar>
              <w:top w:w="16" w:type="dxa"/>
              <w:left w:w="16" w:type="dxa"/>
              <w:right w:w="16" w:type="dxa"/>
            </w:tcMar>
            <w:vAlign w:val="center"/>
          </w:tcPr>
          <w:p>
            <w:pPr>
              <w:adjustRightInd w:val="0"/>
              <w:snapToGrid w:val="0"/>
              <w:jc w:val="center"/>
              <w:rPr>
                <w:sz w:val="24"/>
              </w:rPr>
            </w:pPr>
            <w:r>
              <w:rPr>
                <w:sz w:val="24"/>
              </w:rPr>
              <w:t>环保投资占比（%）</w:t>
            </w:r>
          </w:p>
        </w:tc>
        <w:tc>
          <w:tcPr>
            <w:tcW w:w="1637" w:type="dxa"/>
            <w:noWrap w:val="0"/>
            <w:vAlign w:val="center"/>
          </w:tcPr>
          <w:p>
            <w:pPr>
              <w:adjustRightInd w:val="0"/>
              <w:snapToGrid w:val="0"/>
              <w:jc w:val="center"/>
              <w:rPr>
                <w:sz w:val="24"/>
              </w:rPr>
            </w:pPr>
            <w:r>
              <w:rPr>
                <w:sz w:val="24"/>
              </w:rPr>
              <w:t>1.96</w:t>
            </w:r>
          </w:p>
        </w:tc>
        <w:tc>
          <w:tcPr>
            <w:tcW w:w="2212" w:type="dxa"/>
            <w:noWrap w:val="0"/>
            <w:tcMar>
              <w:top w:w="16" w:type="dxa"/>
              <w:left w:w="16" w:type="dxa"/>
              <w:right w:w="16" w:type="dxa"/>
            </w:tcMar>
            <w:vAlign w:val="center"/>
          </w:tcPr>
          <w:p>
            <w:pPr>
              <w:adjustRightInd w:val="0"/>
              <w:snapToGrid w:val="0"/>
              <w:jc w:val="center"/>
              <w:rPr>
                <w:sz w:val="24"/>
              </w:rPr>
            </w:pPr>
            <w:r>
              <w:rPr>
                <w:sz w:val="24"/>
              </w:rPr>
              <w:t>施工工期</w:t>
            </w:r>
          </w:p>
        </w:tc>
        <w:tc>
          <w:tcPr>
            <w:tcW w:w="2639" w:type="dxa"/>
            <w:noWrap w:val="0"/>
            <w:vAlign w:val="center"/>
          </w:tcPr>
          <w:p>
            <w:pPr>
              <w:adjustRightInd w:val="0"/>
              <w:snapToGrid w:val="0"/>
              <w:jc w:val="center"/>
              <w:rPr>
                <w:sz w:val="24"/>
              </w:rPr>
            </w:pPr>
            <w:r>
              <w:rPr>
                <w:sz w:val="24"/>
              </w:rPr>
              <w:t>6个月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2382" w:type="dxa"/>
            <w:noWrap w:val="0"/>
            <w:tcMar>
              <w:top w:w="16" w:type="dxa"/>
              <w:left w:w="16" w:type="dxa"/>
              <w:right w:w="16" w:type="dxa"/>
            </w:tcMar>
            <w:vAlign w:val="center"/>
          </w:tcPr>
          <w:p>
            <w:pPr>
              <w:adjustRightInd w:val="0"/>
              <w:snapToGrid w:val="0"/>
              <w:jc w:val="center"/>
              <w:rPr>
                <w:sz w:val="24"/>
              </w:rPr>
            </w:pPr>
            <w:r>
              <w:rPr>
                <w:sz w:val="24"/>
              </w:rPr>
              <w:t>是否开工建设</w:t>
            </w:r>
          </w:p>
        </w:tc>
        <w:tc>
          <w:tcPr>
            <w:tcW w:w="1637" w:type="dxa"/>
            <w:noWrap w:val="0"/>
            <w:vAlign w:val="center"/>
          </w:tcPr>
          <w:p>
            <w:pPr>
              <w:adjustRightInd w:val="0"/>
              <w:snapToGrid w:val="0"/>
              <w:rPr>
                <w:sz w:val="24"/>
              </w:rPr>
            </w:pPr>
            <w:r>
              <w:rPr>
                <w:sz w:val="24"/>
              </w:rPr>
              <w:sym w:font="Wingdings 2" w:char="0052"/>
            </w:r>
            <w:r>
              <w:rPr>
                <w:sz w:val="24"/>
              </w:rPr>
              <w:t>否</w:t>
            </w:r>
          </w:p>
          <w:p>
            <w:pPr>
              <w:adjustRightInd w:val="0"/>
              <w:snapToGrid w:val="0"/>
              <w:rPr>
                <w:sz w:val="24"/>
              </w:rPr>
            </w:pPr>
            <w:r>
              <w:rPr>
                <w:sz w:val="24"/>
              </w:rPr>
              <w:sym w:font="Wingdings 2" w:char="00A3"/>
            </w:r>
            <w:r>
              <w:rPr>
                <w:sz w:val="24"/>
              </w:rPr>
              <w:t>是：</w:t>
            </w:r>
            <w:r>
              <w:rPr>
                <w:sz w:val="24"/>
                <w:u w:val="single"/>
              </w:rPr>
              <w:t xml:space="preserve">             </w:t>
            </w:r>
          </w:p>
        </w:tc>
        <w:tc>
          <w:tcPr>
            <w:tcW w:w="2212" w:type="dxa"/>
            <w:noWrap w:val="0"/>
            <w:tcMar>
              <w:top w:w="16" w:type="dxa"/>
              <w:left w:w="16" w:type="dxa"/>
              <w:right w:w="16" w:type="dxa"/>
            </w:tcMar>
            <w:vAlign w:val="center"/>
          </w:tcPr>
          <w:p>
            <w:pPr>
              <w:adjustRightInd w:val="0"/>
              <w:snapToGrid w:val="0"/>
              <w:jc w:val="center"/>
              <w:rPr>
                <w:spacing w:val="-6"/>
                <w:sz w:val="24"/>
              </w:rPr>
            </w:pPr>
            <w:r>
              <w:rPr>
                <w:spacing w:val="-6"/>
                <w:sz w:val="24"/>
              </w:rPr>
              <w:t>用地（用海）</w:t>
            </w:r>
          </w:p>
          <w:p>
            <w:pPr>
              <w:adjustRightInd w:val="0"/>
              <w:snapToGrid w:val="0"/>
              <w:jc w:val="center"/>
              <w:rPr>
                <w:sz w:val="24"/>
              </w:rPr>
            </w:pPr>
            <w:r>
              <w:rPr>
                <w:spacing w:val="-6"/>
                <w:sz w:val="24"/>
              </w:rPr>
              <w:t>面积（m</w:t>
            </w:r>
            <w:r>
              <w:rPr>
                <w:spacing w:val="-6"/>
                <w:sz w:val="24"/>
                <w:vertAlign w:val="superscript"/>
              </w:rPr>
              <w:t>2</w:t>
            </w:r>
            <w:r>
              <w:rPr>
                <w:spacing w:val="-6"/>
                <w:sz w:val="24"/>
              </w:rPr>
              <w:t>）</w:t>
            </w:r>
          </w:p>
        </w:tc>
        <w:tc>
          <w:tcPr>
            <w:tcW w:w="2639" w:type="dxa"/>
            <w:noWrap w:val="0"/>
            <w:vAlign w:val="center"/>
          </w:tcPr>
          <w:p>
            <w:pPr>
              <w:adjustRightInd w:val="0"/>
              <w:snapToGrid w:val="0"/>
              <w:jc w:val="center"/>
              <w:rPr>
                <w:sz w:val="24"/>
              </w:rPr>
            </w:pPr>
            <w:r>
              <w:rPr>
                <w:sz w:val="24"/>
              </w:rPr>
              <w:t>2160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2382" w:type="dxa"/>
            <w:noWrap w:val="0"/>
            <w:vAlign w:val="center"/>
          </w:tcPr>
          <w:p>
            <w:pPr>
              <w:autoSpaceDE w:val="0"/>
              <w:autoSpaceDN w:val="0"/>
              <w:adjustRightInd w:val="0"/>
              <w:snapToGrid w:val="0"/>
              <w:jc w:val="center"/>
              <w:rPr>
                <w:kern w:val="0"/>
                <w:sz w:val="24"/>
              </w:rPr>
            </w:pPr>
            <w:r>
              <w:rPr>
                <w:kern w:val="0"/>
                <w:sz w:val="24"/>
              </w:rPr>
              <w:t>专项评价设置情况</w:t>
            </w:r>
          </w:p>
        </w:tc>
        <w:tc>
          <w:tcPr>
            <w:tcW w:w="6488" w:type="dxa"/>
            <w:gridSpan w:val="3"/>
            <w:noWrap w:val="0"/>
            <w:vAlign w:val="center"/>
          </w:tcPr>
          <w:p>
            <w:pPr>
              <w:autoSpaceDE w:val="0"/>
              <w:autoSpaceDN w:val="0"/>
              <w:adjustRightInd w:val="0"/>
              <w:snapToGrid w:val="0"/>
              <w:jc w:val="center"/>
              <w:rPr>
                <w:kern w:val="0"/>
                <w:sz w:val="24"/>
              </w:rPr>
            </w:pPr>
            <w:r>
              <w:rPr>
                <w:rFonts w:hint="eastAsia"/>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2382" w:type="dxa"/>
            <w:noWrap w:val="0"/>
            <w:vAlign w:val="center"/>
          </w:tcPr>
          <w:p>
            <w:pPr>
              <w:autoSpaceDE w:val="0"/>
              <w:autoSpaceDN w:val="0"/>
              <w:adjustRightInd w:val="0"/>
              <w:snapToGrid w:val="0"/>
              <w:jc w:val="center"/>
              <w:rPr>
                <w:kern w:val="0"/>
                <w:sz w:val="24"/>
              </w:rPr>
            </w:pPr>
            <w:r>
              <w:rPr>
                <w:sz w:val="24"/>
              </w:rPr>
              <w:t>规划情况</w:t>
            </w:r>
          </w:p>
        </w:tc>
        <w:tc>
          <w:tcPr>
            <w:tcW w:w="6488" w:type="dxa"/>
            <w:gridSpan w:val="3"/>
            <w:noWrap w:val="0"/>
            <w:vAlign w:val="center"/>
          </w:tcPr>
          <w:p>
            <w:pPr>
              <w:autoSpaceDE w:val="0"/>
              <w:autoSpaceDN w:val="0"/>
              <w:adjustRightInd w:val="0"/>
              <w:snapToGrid w:val="0"/>
              <w:jc w:val="center"/>
              <w:rPr>
                <w:kern w:val="0"/>
                <w:sz w:val="24"/>
              </w:rPr>
            </w:pPr>
            <w:r>
              <w:rPr>
                <w:rFonts w:hint="eastAsia"/>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2382" w:type="dxa"/>
            <w:noWrap w:val="0"/>
            <w:vAlign w:val="center"/>
          </w:tcPr>
          <w:p>
            <w:pPr>
              <w:adjustRightInd w:val="0"/>
              <w:snapToGrid w:val="0"/>
              <w:jc w:val="center"/>
              <w:rPr>
                <w:sz w:val="24"/>
              </w:rPr>
            </w:pPr>
            <w:r>
              <w:rPr>
                <w:sz w:val="24"/>
              </w:rPr>
              <w:t>规划环境影响</w:t>
            </w:r>
          </w:p>
          <w:p>
            <w:pPr>
              <w:adjustRightInd w:val="0"/>
              <w:snapToGrid w:val="0"/>
              <w:jc w:val="center"/>
              <w:rPr>
                <w:kern w:val="0"/>
                <w:sz w:val="24"/>
              </w:rPr>
            </w:pPr>
            <w:r>
              <w:rPr>
                <w:sz w:val="24"/>
              </w:rPr>
              <w:t>评价情况</w:t>
            </w:r>
          </w:p>
        </w:tc>
        <w:tc>
          <w:tcPr>
            <w:tcW w:w="6488" w:type="dxa"/>
            <w:gridSpan w:val="3"/>
            <w:noWrap w:val="0"/>
            <w:vAlign w:val="center"/>
          </w:tcPr>
          <w:p>
            <w:pPr>
              <w:autoSpaceDE w:val="0"/>
              <w:autoSpaceDN w:val="0"/>
              <w:adjustRightInd w:val="0"/>
              <w:snapToGrid w:val="0"/>
              <w:jc w:val="center"/>
              <w:rPr>
                <w:kern w:val="0"/>
                <w:sz w:val="24"/>
              </w:rPr>
            </w:pPr>
            <w:r>
              <w:rPr>
                <w:rFonts w:hint="eastAsia"/>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2382" w:type="dxa"/>
            <w:noWrap w:val="0"/>
            <w:vAlign w:val="center"/>
          </w:tcPr>
          <w:p>
            <w:pPr>
              <w:autoSpaceDE w:val="0"/>
              <w:autoSpaceDN w:val="0"/>
              <w:adjustRightInd w:val="0"/>
              <w:snapToGrid w:val="0"/>
              <w:jc w:val="center"/>
              <w:rPr>
                <w:kern w:val="0"/>
                <w:sz w:val="24"/>
              </w:rPr>
            </w:pPr>
            <w:r>
              <w:rPr>
                <w:kern w:val="0"/>
                <w:sz w:val="24"/>
              </w:rPr>
              <w:t>规划及规划环境</w:t>
            </w:r>
          </w:p>
          <w:p>
            <w:pPr>
              <w:autoSpaceDE w:val="0"/>
              <w:autoSpaceDN w:val="0"/>
              <w:adjustRightInd w:val="0"/>
              <w:snapToGrid w:val="0"/>
              <w:jc w:val="center"/>
              <w:rPr>
                <w:kern w:val="0"/>
                <w:sz w:val="24"/>
              </w:rPr>
            </w:pPr>
            <w:r>
              <w:rPr>
                <w:kern w:val="0"/>
                <w:sz w:val="24"/>
              </w:rPr>
              <w:t>影响评价符合性分析</w:t>
            </w:r>
          </w:p>
        </w:tc>
        <w:tc>
          <w:tcPr>
            <w:tcW w:w="6488" w:type="dxa"/>
            <w:gridSpan w:val="3"/>
            <w:noWrap w:val="0"/>
            <w:vAlign w:val="center"/>
          </w:tcPr>
          <w:p>
            <w:pPr>
              <w:spacing w:line="360" w:lineRule="auto"/>
              <w:jc w:val="center"/>
              <w:rPr>
                <w:kern w:val="0"/>
                <w:sz w:val="24"/>
              </w:rPr>
            </w:pPr>
            <w:r>
              <w:rPr>
                <w:rFonts w:hint="eastAsia"/>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2382" w:type="dxa"/>
            <w:noWrap w:val="0"/>
            <w:vAlign w:val="center"/>
          </w:tcPr>
          <w:p>
            <w:pPr>
              <w:autoSpaceDE w:val="0"/>
              <w:autoSpaceDN w:val="0"/>
              <w:adjustRightInd w:val="0"/>
              <w:snapToGrid w:val="0"/>
              <w:jc w:val="center"/>
              <w:rPr>
                <w:kern w:val="0"/>
                <w:sz w:val="24"/>
              </w:rPr>
            </w:pPr>
            <w:r>
              <w:rPr>
                <w:kern w:val="0"/>
                <w:sz w:val="24"/>
              </w:rPr>
              <w:t>其他符合性分析</w:t>
            </w:r>
          </w:p>
        </w:tc>
        <w:tc>
          <w:tcPr>
            <w:tcW w:w="6488" w:type="dxa"/>
            <w:gridSpan w:val="3"/>
            <w:noWrap w:val="0"/>
            <w:vAlign w:val="center"/>
          </w:tcPr>
          <w:p>
            <w:pPr>
              <w:autoSpaceDE w:val="0"/>
              <w:autoSpaceDN w:val="0"/>
              <w:adjustRightInd w:val="0"/>
              <w:snapToGrid w:val="0"/>
              <w:spacing w:line="360" w:lineRule="auto"/>
              <w:ind w:firstLine="482" w:firstLineChars="200"/>
              <w:rPr>
                <w:b/>
                <w:bCs/>
                <w:sz w:val="24"/>
              </w:rPr>
            </w:pPr>
            <w:r>
              <w:rPr>
                <w:b/>
                <w:bCs/>
                <w:sz w:val="24"/>
              </w:rPr>
              <w:t>一</w:t>
            </w:r>
            <w:r>
              <w:rPr>
                <w:rFonts w:hint="eastAsia"/>
                <w:b/>
                <w:bCs/>
                <w:sz w:val="24"/>
              </w:rPr>
              <w:t>、产业政策符合性分析</w:t>
            </w:r>
          </w:p>
          <w:p>
            <w:pPr>
              <w:pStyle w:val="52"/>
              <w:spacing w:line="360" w:lineRule="auto"/>
              <w:rPr>
                <w:rFonts w:cs="Times New Roman"/>
                <w:sz w:val="24"/>
                <w:szCs w:val="24"/>
              </w:rPr>
            </w:pPr>
            <w:r>
              <w:rPr>
                <w:sz w:val="24"/>
              </w:rPr>
              <w:t>依</w:t>
            </w:r>
            <w:r>
              <w:rPr>
                <w:rFonts w:cs="Times New Roman"/>
                <w:sz w:val="24"/>
                <w:szCs w:val="24"/>
              </w:rPr>
              <w:t>据《产业结构调整指导目录（201</w:t>
            </w:r>
            <w:r>
              <w:rPr>
                <w:rFonts w:hint="eastAsia" w:cs="Times New Roman"/>
                <w:sz w:val="24"/>
                <w:szCs w:val="24"/>
              </w:rPr>
              <w:t>9</w:t>
            </w:r>
            <w:r>
              <w:rPr>
                <w:rFonts w:cs="Times New Roman"/>
                <w:sz w:val="24"/>
                <w:szCs w:val="24"/>
              </w:rPr>
              <w:t>年本）》，本项目不属于鼓励类、限制类和淘汰类，属于允许类。</w:t>
            </w:r>
            <w:r>
              <w:rPr>
                <w:sz w:val="24"/>
              </w:rPr>
              <w:t>且</w:t>
            </w:r>
            <w:r>
              <w:rPr>
                <w:rFonts w:cs="Times New Roman"/>
                <w:sz w:val="24"/>
                <w:szCs w:val="24"/>
              </w:rPr>
              <w:t>本项目已</w:t>
            </w:r>
            <w:r>
              <w:rPr>
                <w:sz w:val="24"/>
              </w:rPr>
              <w:t>于202</w:t>
            </w:r>
            <w:r>
              <w:rPr>
                <w:rFonts w:hint="eastAsia"/>
                <w:sz w:val="24"/>
                <w:lang w:val="en-US" w:eastAsia="zh-CN"/>
              </w:rPr>
              <w:t>1</w:t>
            </w:r>
            <w:r>
              <w:rPr>
                <w:sz w:val="24"/>
              </w:rPr>
              <w:t>年</w:t>
            </w:r>
            <w:r>
              <w:rPr>
                <w:rFonts w:hint="eastAsia"/>
                <w:sz w:val="24"/>
                <w:lang w:val="en-US" w:eastAsia="zh-CN"/>
              </w:rPr>
              <w:t>3</w:t>
            </w:r>
            <w:r>
              <w:rPr>
                <w:sz w:val="24"/>
              </w:rPr>
              <w:t>月</w:t>
            </w:r>
            <w:r>
              <w:rPr>
                <w:rFonts w:hint="eastAsia"/>
                <w:sz w:val="24"/>
                <w:lang w:val="en-US" w:eastAsia="zh-CN"/>
              </w:rPr>
              <w:t>19</w:t>
            </w:r>
            <w:r>
              <w:rPr>
                <w:sz w:val="24"/>
              </w:rPr>
              <w:t>日经</w:t>
            </w:r>
            <w:r>
              <w:rPr>
                <w:rFonts w:hint="eastAsia" w:cs="Times New Roman"/>
                <w:sz w:val="24"/>
                <w:szCs w:val="24"/>
              </w:rPr>
              <w:t>泗县发展和改革委员会以</w:t>
            </w:r>
            <w:r>
              <w:rPr>
                <w:sz w:val="24"/>
              </w:rPr>
              <w:t>泗发改备案号[2021]27号</w:t>
            </w:r>
            <w:r>
              <w:rPr>
                <w:rFonts w:hint="eastAsia" w:cs="Times New Roman"/>
                <w:sz w:val="24"/>
                <w:szCs w:val="24"/>
              </w:rPr>
              <w:t>文件同意本项目的备案，项目代码为</w:t>
            </w:r>
            <w:r>
              <w:rPr>
                <w:color w:val="000000"/>
                <w:sz w:val="24"/>
              </w:rPr>
              <w:t>2103-341324-04-03-588400</w:t>
            </w:r>
            <w:r>
              <w:rPr>
                <w:rFonts w:cs="Times New Roman"/>
                <w:sz w:val="24"/>
                <w:szCs w:val="24"/>
              </w:rPr>
              <w:t>。</w:t>
            </w:r>
          </w:p>
          <w:p>
            <w:pPr>
              <w:autoSpaceDE w:val="0"/>
              <w:autoSpaceDN w:val="0"/>
              <w:adjustRightInd w:val="0"/>
              <w:snapToGrid w:val="0"/>
              <w:spacing w:line="360" w:lineRule="auto"/>
              <w:ind w:firstLine="480" w:firstLineChars="200"/>
              <w:rPr>
                <w:b/>
                <w:bCs/>
                <w:sz w:val="24"/>
              </w:rPr>
            </w:pPr>
            <w:r>
              <w:rPr>
                <w:sz w:val="24"/>
              </w:rPr>
              <w:t>因此，本项目的建设符合国家和地方相关产业政策。</w:t>
            </w:r>
          </w:p>
          <w:p>
            <w:pPr>
              <w:spacing w:line="360" w:lineRule="auto"/>
              <w:ind w:firstLine="480" w:firstLineChars="200"/>
              <w:rPr>
                <w:b/>
                <w:bCs/>
                <w:lang w:bidi="ar"/>
              </w:rPr>
            </w:pPr>
            <w:r>
              <w:rPr>
                <w:rFonts w:ascii="宋体" w:hAnsi="宋体" w:cs="宋体"/>
                <w:sz w:val="24"/>
              </w:rPr>
              <w:t>二</w:t>
            </w:r>
            <w:r>
              <w:rPr>
                <w:rFonts w:hint="eastAsia" w:ascii="宋体" w:hAnsi="宋体" w:cs="宋体"/>
                <w:sz w:val="24"/>
              </w:rPr>
              <w:t>、</w:t>
            </w:r>
            <w:r>
              <w:rPr>
                <w:b/>
                <w:bCs/>
                <w:sz w:val="24"/>
                <w:lang w:bidi="ar"/>
              </w:rPr>
              <w:t>项目</w:t>
            </w:r>
            <w:r>
              <w:rPr>
                <w:b/>
                <w:bCs/>
                <w:sz w:val="24"/>
              </w:rPr>
              <w:t>选址</w:t>
            </w:r>
            <w:r>
              <w:rPr>
                <w:b/>
                <w:bCs/>
                <w:sz w:val="24"/>
                <w:lang w:bidi="ar"/>
              </w:rPr>
              <w:t>符合性分析。</w:t>
            </w:r>
          </w:p>
          <w:p>
            <w:pPr>
              <w:keepNext w:val="0"/>
              <w:keepLines w:val="0"/>
              <w:pageBreakBefore w:val="0"/>
              <w:kinsoku/>
              <w:wordWrap/>
              <w:overflowPunct/>
              <w:topLinePunct w:val="0"/>
              <w:autoSpaceDE w:val="0"/>
              <w:autoSpaceDN w:val="0"/>
              <w:bidi w:val="0"/>
              <w:adjustRightInd w:val="0"/>
              <w:snapToGrid w:val="0"/>
              <w:spacing w:line="360" w:lineRule="auto"/>
              <w:ind w:firstLine="480" w:firstLineChars="200"/>
              <w:jc w:val="both"/>
              <w:textAlignment w:val="auto"/>
              <w:rPr>
                <w:rFonts w:hint="eastAsia" w:cs="宋体"/>
                <w:color w:val="000000" w:themeColor="text1"/>
                <w:sz w:val="24"/>
                <w:szCs w:val="24"/>
                <w14:textFill>
                  <w14:solidFill>
                    <w14:schemeClr w14:val="tx1"/>
                  </w14:solidFill>
                </w14:textFill>
              </w:rPr>
            </w:pPr>
            <w:r>
              <w:rPr>
                <w:rFonts w:hint="eastAsia" w:cs="宋体"/>
                <w:sz w:val="24"/>
                <w:szCs w:val="24"/>
              </w:rPr>
              <w:t>本项目</w:t>
            </w:r>
            <w:r>
              <w:rPr>
                <w:rFonts w:hint="eastAsia" w:cs="宋体"/>
                <w:color w:val="000000" w:themeColor="text1"/>
                <w:sz w:val="24"/>
                <w:szCs w:val="24"/>
                <w14:textFill>
                  <w14:solidFill>
                    <w14:schemeClr w14:val="tx1"/>
                  </w14:solidFill>
                </w14:textFill>
              </w:rPr>
              <w:t>位于</w:t>
            </w:r>
            <w:r>
              <w:rPr>
                <w:color w:val="000000" w:themeColor="text1"/>
                <w:sz w:val="24"/>
                <w:szCs w:val="24"/>
                <w14:textFill>
                  <w14:solidFill>
                    <w14:schemeClr w14:val="tx1"/>
                  </w14:solidFill>
                </w14:textFill>
              </w:rPr>
              <w:t>宿州市泗县刘圩镇工业园区金光大道1号</w:t>
            </w:r>
            <w:r>
              <w:rPr>
                <w:rFonts w:hint="eastAsia" w:cs="宋体"/>
                <w:color w:val="000000" w:themeColor="text1"/>
                <w:sz w:val="24"/>
                <w:szCs w:val="24"/>
                <w14:textFill>
                  <w14:solidFill>
                    <w14:schemeClr w14:val="tx1"/>
                  </w14:solidFill>
                </w14:textFill>
              </w:rPr>
              <w:t>，本项目为</w:t>
            </w:r>
            <w:r>
              <w:rPr>
                <w:rFonts w:ascii="宋体" w:hAnsi="宋体" w:eastAsia="宋体" w:cs="宋体"/>
                <w:sz w:val="24"/>
                <w:szCs w:val="24"/>
              </w:rPr>
              <w:t>租赁</w:t>
            </w:r>
            <w:r>
              <w:rPr>
                <w:rFonts w:hint="eastAsia" w:ascii="宋体" w:hAnsi="宋体" w:eastAsia="宋体" w:cs="宋体"/>
                <w:sz w:val="24"/>
                <w:szCs w:val="24"/>
                <w:lang w:val="en-US" w:eastAsia="zh-CN"/>
              </w:rPr>
              <w:t>空置</w:t>
            </w:r>
            <w:r>
              <w:rPr>
                <w:rFonts w:hint="eastAsia" w:cs="宋体"/>
                <w:color w:val="000000" w:themeColor="text1"/>
                <w:sz w:val="24"/>
                <w:szCs w:val="24"/>
                <w14:textFill>
                  <w14:solidFill>
                    <w14:schemeClr w14:val="tx1"/>
                  </w14:solidFill>
                </w14:textFill>
              </w:rPr>
              <w:t>厂房，占地面积约为</w:t>
            </w:r>
            <w:r>
              <w:rPr>
                <w:sz w:val="24"/>
              </w:rPr>
              <w:t>2160</w:t>
            </w:r>
            <w:r>
              <w:rPr>
                <w:color w:val="000000" w:themeColor="text1"/>
                <w:sz w:val="24"/>
                <w:szCs w:val="24"/>
                <w14:textFill>
                  <w14:solidFill>
                    <w14:schemeClr w14:val="tx1"/>
                  </w14:solidFill>
                </w14:textFill>
              </w:rPr>
              <w:t>m</w:t>
            </w:r>
            <w:r>
              <w:rPr>
                <w:color w:val="000000" w:themeColor="text1"/>
                <w:sz w:val="24"/>
                <w:szCs w:val="24"/>
                <w:vertAlign w:val="superscript"/>
                <w14:textFill>
                  <w14:solidFill>
                    <w14:schemeClr w14:val="tx1"/>
                  </w14:solidFill>
                </w14:textFill>
              </w:rPr>
              <w:t>2</w:t>
            </w:r>
            <w:r>
              <w:rPr>
                <w:rFonts w:hint="eastAsia" w:cs="宋体"/>
                <w:color w:val="000000" w:themeColor="text1"/>
                <w:sz w:val="24"/>
                <w:szCs w:val="24"/>
                <w14:textFill>
                  <w14:solidFill>
                    <w14:schemeClr w14:val="tx1"/>
                  </w14:solidFill>
                </w14:textFill>
              </w:rPr>
              <w:t>。该地属于建设用地，符合用地规划要求。</w:t>
            </w:r>
          </w:p>
          <w:p>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bidi w:val="0"/>
              <w:spacing w:before="0" w:beforeAutospacing="0" w:after="0" w:afterAutospacing="0" w:line="360" w:lineRule="auto"/>
              <w:ind w:left="0" w:right="0" w:firstLine="420"/>
              <w:jc w:val="both"/>
              <w:textAlignment w:val="auto"/>
              <w:rPr>
                <w:rFonts w:hint="eastAsia" w:ascii="Times New Roman" w:hAnsi="Times New Roman" w:eastAsia="宋体" w:cs="Times New Roman"/>
                <w:kern w:val="2"/>
                <w:sz w:val="24"/>
                <w:szCs w:val="24"/>
                <w:lang w:val="en-US" w:eastAsia="zh-CN" w:bidi="ar-SA"/>
              </w:rPr>
            </w:pPr>
            <w:r>
              <w:rPr>
                <w:color w:val="000000" w:themeColor="text1"/>
                <w:sz w:val="24"/>
                <w14:textFill>
                  <w14:solidFill>
                    <w14:schemeClr w14:val="tx1"/>
                  </w14:solidFill>
                </w14:textFill>
              </w:rPr>
              <w:t>本项目位于安徽省宿州市泗县刘圩镇工业园区金光大道1号</w:t>
            </w:r>
            <w:r>
              <w:rPr>
                <w:iCs/>
                <w:color w:val="000000" w:themeColor="text1"/>
                <w:sz w:val="24"/>
                <w14:textFill>
                  <w14:solidFill>
                    <w14:schemeClr w14:val="tx1"/>
                  </w14:solidFill>
                </w14:textFill>
              </w:rPr>
              <w:t>，</w:t>
            </w:r>
            <w:r>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t>泗县</w:t>
            </w:r>
            <w:r>
              <w:rPr>
                <w:rFonts w:hint="eastAsia"/>
                <w:color w:val="000000" w:themeColor="text1"/>
                <w14:textFill>
                  <w14:solidFill>
                    <w14:schemeClr w14:val="tx1"/>
                  </w14:solidFill>
                </w14:textFill>
              </w:rPr>
              <w:t>刘圩镇</w:t>
            </w:r>
            <w:r>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t>新型乡村工业园</w:t>
            </w:r>
            <w:r>
              <w:rPr>
                <w:rFonts w:hint="eastAsia" w:ascii="Times New Roman" w:hAnsi="Times New Roman" w:eastAsia="宋体" w:cs="Times New Roman"/>
                <w:kern w:val="2"/>
                <w:sz w:val="24"/>
                <w:szCs w:val="24"/>
                <w:lang w:val="en-US" w:eastAsia="zh-CN" w:bidi="ar-SA"/>
              </w:rPr>
              <w:t>，始建于2007年9月，累计投入4500万元，利用土地300亩，现有规模以上工业企业8家，其中生产体育文化用品的4家。工业园区水、电、路、通讯等基础设施和绿化、亮化、供水、排水等配套设施基本齐全。</w:t>
            </w:r>
          </w:p>
          <w:p>
            <w:pPr>
              <w:widowControl/>
              <w:spacing w:line="360" w:lineRule="auto"/>
              <w:ind w:firstLine="480" w:firstLineChars="200"/>
              <w:jc w:val="left"/>
              <w:rPr>
                <w:iCs/>
                <w:color w:val="000000"/>
                <w:sz w:val="24"/>
              </w:rPr>
            </w:pPr>
            <w:r>
              <w:rPr>
                <w:rFonts w:hint="eastAsia" w:ascii="Times New Roman" w:hAnsi="Times New Roman" w:eastAsia="宋体" w:cs="Times New Roman"/>
                <w:kern w:val="2"/>
                <w:sz w:val="24"/>
                <w:szCs w:val="24"/>
                <w:lang w:val="en-US" w:eastAsia="zh-CN" w:bidi="ar-SA"/>
              </w:rPr>
              <w:t>计划在“十四五”期间，</w:t>
            </w:r>
            <w:r>
              <w:rPr>
                <w:rFonts w:hint="eastAsia" w:cs="Times New Roman"/>
                <w:kern w:val="2"/>
                <w:sz w:val="24"/>
                <w:szCs w:val="24"/>
                <w:lang w:val="en-US" w:eastAsia="zh-CN" w:bidi="ar-SA"/>
              </w:rPr>
              <w:t>刘圩镇</w:t>
            </w:r>
            <w:r>
              <w:rPr>
                <w:rFonts w:hint="eastAsia" w:ascii="Times New Roman" w:hAnsi="Times New Roman" w:eastAsia="宋体" w:cs="Times New Roman"/>
                <w:kern w:val="2"/>
                <w:sz w:val="24"/>
                <w:szCs w:val="24"/>
                <w:lang w:val="en-US" w:eastAsia="zh-CN" w:bidi="ar-SA"/>
              </w:rPr>
              <w:t>工业园区再新征建设用地200亩，用于工业项目建设，新增规模以上工业企业10家，新增规上工业总产值15亿元；到“十四五”末，</w:t>
            </w:r>
            <w:r>
              <w:rPr>
                <w:rFonts w:hint="eastAsia" w:cs="Times New Roman"/>
                <w:kern w:val="2"/>
                <w:sz w:val="24"/>
                <w:szCs w:val="24"/>
                <w:lang w:val="en-US" w:eastAsia="zh-CN" w:bidi="ar-SA"/>
              </w:rPr>
              <w:t>刘圩镇</w:t>
            </w:r>
            <w:r>
              <w:rPr>
                <w:rFonts w:hint="eastAsia" w:ascii="Times New Roman" w:hAnsi="Times New Roman" w:eastAsia="宋体" w:cs="Times New Roman"/>
                <w:kern w:val="2"/>
                <w:sz w:val="24"/>
                <w:szCs w:val="24"/>
                <w:lang w:val="en-US" w:eastAsia="zh-CN" w:bidi="ar-SA"/>
              </w:rPr>
              <w:t>规上工业总产值争取达到30亿元以上。将刘圩镇工业园区建设成为“双创孵化园”。一是创建体育文化用品生产加工产业孵化园，申报省级文化用品生产加工孵化园基地。在现有4家体育文化用品生产加工企业的基础上，争取在“十四五”期间再新增6家以上体育文化生产加工用品企业，主要是生产各种球类和玩具，年产值达到20亿元以上。二是申报省级新型乡村工业园和农民工返乡创业园。计划投入资金8500万元，3000万元强化园区基础设施建设及配套（道路、管网、电网）；4000万元用于园区拓展规模，打造升级版（征地、拆迁、建设厂房），1500万元进行周边环境整治、停车场和广场建设。</w:t>
            </w:r>
          </w:p>
          <w:p>
            <w:pPr>
              <w:widowControl/>
              <w:spacing w:line="360" w:lineRule="auto"/>
              <w:ind w:firstLine="480" w:firstLineChars="200"/>
              <w:jc w:val="left"/>
              <w:rPr>
                <w:bCs/>
                <w:sz w:val="24"/>
              </w:rPr>
            </w:pPr>
            <w:r>
              <w:rPr>
                <w:sz w:val="24"/>
              </w:rPr>
              <w:t>项目东侧为</w:t>
            </w:r>
            <w:r>
              <w:rPr>
                <w:rFonts w:ascii="宋体" w:hAnsi="宋体" w:eastAsia="宋体" w:cs="宋体"/>
                <w:sz w:val="24"/>
                <w:szCs w:val="24"/>
              </w:rPr>
              <w:t>空地</w:t>
            </w:r>
            <w:r>
              <w:rPr>
                <w:sz w:val="24"/>
              </w:rPr>
              <w:t>，南侧为</w:t>
            </w:r>
            <w:r>
              <w:rPr>
                <w:rFonts w:ascii="宋体" w:hAnsi="宋体" w:eastAsia="宋体" w:cs="宋体"/>
                <w:sz w:val="24"/>
                <w:szCs w:val="24"/>
              </w:rPr>
              <w:t>鼎信木业</w:t>
            </w:r>
            <w:r>
              <w:rPr>
                <w:sz w:val="24"/>
              </w:rPr>
              <w:t>，西侧为空</w:t>
            </w:r>
            <w:r>
              <w:rPr>
                <w:rFonts w:hint="eastAsia"/>
                <w:sz w:val="24"/>
                <w:lang w:val="en-US" w:eastAsia="zh-CN"/>
              </w:rPr>
              <w:t>地</w:t>
            </w:r>
            <w:r>
              <w:rPr>
                <w:sz w:val="24"/>
              </w:rPr>
              <w:t>，北侧为</w:t>
            </w:r>
            <w:r>
              <w:rPr>
                <w:rFonts w:ascii="宋体" w:hAnsi="宋体" w:eastAsia="宋体" w:cs="宋体"/>
                <w:sz w:val="24"/>
                <w:szCs w:val="24"/>
              </w:rPr>
              <w:t>泗县金皖泵业有限公司</w:t>
            </w:r>
            <w:r>
              <w:rPr>
                <w:sz w:val="24"/>
              </w:rPr>
              <w:t>。</w:t>
            </w:r>
            <w:r>
              <w:rPr>
                <w:rFonts w:ascii="宋体" w:hAnsi="宋体" w:cs="宋体"/>
                <w:sz w:val="24"/>
              </w:rPr>
              <w:t>项目属于</w:t>
            </w:r>
            <w:r>
              <w:rPr>
                <w:bCs/>
                <w:sz w:val="24"/>
              </w:rPr>
              <w:t>木质家具制造</w:t>
            </w:r>
            <w:r>
              <w:rPr>
                <w:rFonts w:ascii="宋体" w:hAnsi="宋体" w:cs="宋体"/>
                <w:sz w:val="24"/>
              </w:rPr>
              <w:t>，且</w:t>
            </w:r>
            <w:r>
              <w:rPr>
                <w:rFonts w:hint="eastAsia" w:ascii="宋体" w:hAnsi="宋体" w:cs="宋体"/>
                <w:sz w:val="24"/>
                <w:lang w:val="en-US" w:eastAsia="zh-CN"/>
              </w:rPr>
              <w:t>与</w:t>
            </w:r>
            <w:r>
              <w:rPr>
                <w:rFonts w:ascii="宋体" w:hAnsi="宋体" w:cs="宋体"/>
                <w:sz w:val="24"/>
              </w:rPr>
              <w:t>周边企业</w:t>
            </w:r>
            <w:r>
              <w:rPr>
                <w:rFonts w:ascii="宋体" w:hAnsi="宋体" w:eastAsia="宋体" w:cs="宋体"/>
                <w:sz w:val="24"/>
                <w:szCs w:val="24"/>
              </w:rPr>
              <w:t>不存在环境冲突</w:t>
            </w:r>
            <w:r>
              <w:rPr>
                <w:rFonts w:ascii="宋体" w:hAnsi="宋体" w:cs="宋体"/>
                <w:sz w:val="24"/>
              </w:rPr>
              <w:t>，因此</w:t>
            </w:r>
            <w:r>
              <w:rPr>
                <w:sz w:val="24"/>
              </w:rPr>
              <w:t>本项目</w:t>
            </w:r>
            <w:r>
              <w:rPr>
                <w:rFonts w:ascii="宋体" w:hAnsi="宋体" w:cs="宋体"/>
                <w:sz w:val="24"/>
              </w:rPr>
              <w:t>与周边企业相融</w:t>
            </w:r>
            <w:r>
              <w:rPr>
                <w:bCs/>
                <w:sz w:val="24"/>
              </w:rPr>
              <w:t>。厂界</w:t>
            </w:r>
            <w:r>
              <w:rPr>
                <w:rFonts w:hint="eastAsia"/>
                <w:bCs/>
                <w:sz w:val="24"/>
              </w:rPr>
              <w:t>周边</w:t>
            </w:r>
            <w:r>
              <w:rPr>
                <w:bCs/>
                <w:sz w:val="24"/>
              </w:rPr>
              <w:t>无环境敏感保护目标、饮用水源、城市居民区、自然保护区等环境特殊敏感区。运营消耗资源主要为水、电，项目耗电量相对区域资源利用总量较少，满足项目建设外部条件要求。</w:t>
            </w:r>
          </w:p>
          <w:p>
            <w:pPr>
              <w:widowControl/>
              <w:spacing w:line="360" w:lineRule="auto"/>
              <w:ind w:firstLine="480" w:firstLineChars="200"/>
              <w:jc w:val="left"/>
              <w:rPr>
                <w:bCs/>
                <w:sz w:val="24"/>
              </w:rPr>
            </w:pPr>
            <w:r>
              <w:rPr>
                <w:bCs/>
                <w:sz w:val="24"/>
              </w:rPr>
              <w:t>总体来说，建设项目厂址地理位置优越，交通便利，通过对厂区合理布局，加强绿化，并落实各项污染防治措施后，污染物均可达标排放，不会对项目所在区域环境造成较大影响。</w:t>
            </w:r>
          </w:p>
          <w:p>
            <w:pPr>
              <w:spacing w:line="360" w:lineRule="auto"/>
              <w:rPr>
                <w:b/>
                <w:bCs/>
                <w:sz w:val="24"/>
              </w:rPr>
            </w:pPr>
            <w:r>
              <w:rPr>
                <w:bCs/>
                <w:sz w:val="24"/>
              </w:rPr>
              <w:t>综上分析，本项目选址合理。</w:t>
            </w:r>
          </w:p>
          <w:p>
            <w:pPr>
              <w:spacing w:line="360" w:lineRule="auto"/>
              <w:ind w:firstLine="422" w:firstLineChars="200"/>
              <w:rPr>
                <w:sz w:val="24"/>
              </w:rPr>
            </w:pPr>
            <w:r>
              <w:rPr>
                <w:rFonts w:hint="eastAsia"/>
                <w:b/>
                <w:bCs/>
                <w:lang w:bidi="ar"/>
              </w:rPr>
              <w:t>三</w:t>
            </w:r>
            <w:r>
              <w:rPr>
                <w:b/>
                <w:bCs/>
                <w:sz w:val="24"/>
              </w:rPr>
              <w:t>、三线一单符合性分析</w:t>
            </w:r>
          </w:p>
          <w:p>
            <w:pPr>
              <w:spacing w:line="360" w:lineRule="auto"/>
              <w:ind w:firstLine="480" w:firstLineChars="200"/>
              <w:rPr>
                <w:sz w:val="24"/>
              </w:rPr>
            </w:pPr>
            <w:r>
              <w:rPr>
                <w:sz w:val="24"/>
              </w:rPr>
              <w:t>1、生态保护红线</w:t>
            </w:r>
          </w:p>
          <w:p>
            <w:pPr>
              <w:pStyle w:val="55"/>
              <w:keepNext w:val="0"/>
              <w:keepLines w:val="0"/>
              <w:pageBreakBefore w:val="0"/>
              <w:widowControl w:val="0"/>
              <w:numPr>
                <w:ilvl w:val="0"/>
                <w:numId w:val="0"/>
              </w:numPr>
              <w:tabs>
                <w:tab w:val="left" w:pos="420"/>
              </w:tabs>
              <w:kinsoku/>
              <w:wordWrap/>
              <w:overflowPunct/>
              <w:topLinePunct w:val="0"/>
              <w:autoSpaceDE/>
              <w:autoSpaceDN/>
              <w:bidi w:val="0"/>
              <w:adjustRightInd w:val="0"/>
              <w:snapToGrid/>
              <w:spacing w:line="360" w:lineRule="auto"/>
              <w:ind w:firstLine="480" w:firstLineChars="200"/>
              <w:jc w:val="both"/>
              <w:textAlignment w:val="baseline"/>
              <w:rPr>
                <w:kern w:val="0"/>
                <w:sz w:val="24"/>
              </w:rPr>
            </w:pPr>
            <w:r>
              <w:rPr>
                <w:rFonts w:hint="default" w:ascii="Times New Roman" w:hAnsi="Times New Roman" w:eastAsia="宋体" w:cs="Times New Roman"/>
                <w:color w:val="000000" w:themeColor="text1"/>
                <w:sz w:val="24"/>
                <w:szCs w:val="24"/>
                <w14:textFill>
                  <w14:solidFill>
                    <w14:schemeClr w14:val="tx1"/>
                  </w14:solidFill>
                </w14:textFill>
              </w:rPr>
              <w:t>安徽</w:t>
            </w:r>
            <w:r>
              <w:rPr>
                <w:rFonts w:hint="default" w:ascii="Times New Roman" w:hAnsi="Times New Roman" w:eastAsia="宋体" w:cs="Times New Roman"/>
                <w:caps w:val="0"/>
                <w:color w:val="000000" w:themeColor="text1"/>
                <w:spacing w:val="0"/>
                <w:position w:val="0"/>
                <w:sz w:val="24"/>
                <w:szCs w:val="24"/>
                <w:lang w:val="en-US" w:eastAsia="zh-CN"/>
                <w14:textFill>
                  <w14:solidFill>
                    <w14:schemeClr w14:val="tx1"/>
                  </w14:solidFill>
                </w14:textFill>
              </w:rPr>
              <w:t>省生态红线划定方案目前正处于拟定阶段尚未发布，根据安徽省人民政府《关于加快实施“三线一单”生态环境分区管控的通知》</w:t>
            </w:r>
            <w:r>
              <w:rPr>
                <w:rFonts w:hint="eastAsia" w:ascii="Times New Roman" w:hAnsi="Times New Roman" w:eastAsia="宋体" w:cs="Times New Roman"/>
                <w:caps w:val="0"/>
                <w:color w:val="000000" w:themeColor="text1"/>
                <w:spacing w:val="0"/>
                <w:position w:val="0"/>
                <w:sz w:val="24"/>
                <w:szCs w:val="24"/>
                <w:lang w:val="en-US" w:eastAsia="zh-CN"/>
                <w14:textFill>
                  <w14:solidFill>
                    <w14:schemeClr w14:val="tx1"/>
                  </w14:solidFill>
                </w14:textFill>
              </w:rPr>
              <w:t>，</w:t>
            </w:r>
            <w:r>
              <w:rPr>
                <w:rFonts w:hint="default" w:ascii="Times New Roman" w:hAnsi="Times New Roman" w:eastAsia="宋体" w:cs="Times New Roman"/>
                <w:caps w:val="0"/>
                <w:color w:val="000000" w:themeColor="text1"/>
                <w:spacing w:val="0"/>
                <w:position w:val="0"/>
                <w:sz w:val="24"/>
                <w:szCs w:val="24"/>
                <w:lang w:val="en-US" w:eastAsia="zh-CN"/>
                <w14:textFill>
                  <w14:solidFill>
                    <w14:schemeClr w14:val="tx1"/>
                  </w14:solidFill>
                </w14:textFill>
              </w:rPr>
              <w:t>全省共划定环境管控单元</w:t>
            </w:r>
            <w:r>
              <w:rPr>
                <w:rFonts w:hint="eastAsia" w:ascii="Times New Roman" w:hAnsi="Times New Roman" w:eastAsia="宋体" w:cs="Times New Roman"/>
                <w:caps w:val="0"/>
                <w:color w:val="000000" w:themeColor="text1"/>
                <w:spacing w:val="0"/>
                <w:position w:val="0"/>
                <w:sz w:val="24"/>
                <w:szCs w:val="24"/>
                <w:lang w:val="en-US" w:eastAsia="zh-CN"/>
                <w14:textFill>
                  <w14:solidFill>
                    <w14:schemeClr w14:val="tx1"/>
                  </w14:solidFill>
                </w14:textFill>
              </w:rPr>
              <w:t>1002</w:t>
            </w:r>
            <w:r>
              <w:rPr>
                <w:rFonts w:hint="default" w:ascii="Times New Roman" w:hAnsi="Times New Roman" w:eastAsia="宋体" w:cs="Times New Roman"/>
                <w:caps w:val="0"/>
                <w:color w:val="000000" w:themeColor="text1"/>
                <w:spacing w:val="0"/>
                <w:position w:val="0"/>
                <w:sz w:val="24"/>
                <w:szCs w:val="24"/>
                <w:lang w:val="en-US" w:eastAsia="zh-CN"/>
                <w14:textFill>
                  <w14:solidFill>
                    <w14:schemeClr w14:val="tx1"/>
                  </w14:solidFill>
                </w14:textFill>
              </w:rPr>
              <w:t>个，分为优先保护单元、重点管控单元和一般管控单元三类，实施分类管控</w:t>
            </w:r>
            <w:r>
              <w:rPr>
                <w:kern w:val="0"/>
                <w:sz w:val="24"/>
              </w:rPr>
              <w:t>。</w:t>
            </w:r>
          </w:p>
          <w:p>
            <w:pPr>
              <w:spacing w:line="360" w:lineRule="auto"/>
              <w:ind w:firstLine="480" w:firstLineChars="200"/>
              <w:rPr>
                <w:kern w:val="0"/>
                <w:sz w:val="24"/>
              </w:rPr>
            </w:pPr>
            <w:r>
              <w:rPr>
                <w:kern w:val="0"/>
                <w:sz w:val="24"/>
              </w:rPr>
              <w:t>2、环境质量底线</w:t>
            </w:r>
          </w:p>
          <w:p>
            <w:pPr>
              <w:spacing w:line="360" w:lineRule="auto"/>
              <w:ind w:firstLine="480" w:firstLineChars="200"/>
              <w:rPr>
                <w:kern w:val="0"/>
                <w:sz w:val="24"/>
              </w:rPr>
            </w:pPr>
            <w:r>
              <w:rPr>
                <w:sz w:val="24"/>
                <w:lang w:bidi="ar"/>
              </w:rPr>
              <w:t>项目区域大气环境质量不满足《环境空气质量标准》（GB3095-2012）二级标准；</w:t>
            </w:r>
            <w:r>
              <w:rPr>
                <w:rFonts w:hint="eastAsia"/>
                <w:sz w:val="24"/>
                <w:lang w:bidi="ar"/>
              </w:rPr>
              <w:t>依据</w:t>
            </w:r>
            <w:r>
              <w:rPr>
                <w:sz w:val="24"/>
              </w:rPr>
              <w:t>《宿州市2020年1-10月全市水环境质量达标情况的通报》（附件2）</w:t>
            </w:r>
            <w:r>
              <w:rPr>
                <w:sz w:val="24"/>
                <w:lang w:bidi="ar"/>
              </w:rPr>
              <w:t>，</w:t>
            </w:r>
            <w:r>
              <w:rPr>
                <w:sz w:val="24"/>
              </w:rPr>
              <w:t>项目</w:t>
            </w:r>
            <w:r>
              <w:rPr>
                <w:sz w:val="24"/>
                <w:lang w:bidi="ar"/>
              </w:rPr>
              <w:t>附近水体</w:t>
            </w:r>
            <w:r>
              <w:rPr>
                <w:rFonts w:ascii="宋体" w:hAnsi="宋体" w:cs="宋体"/>
                <w:sz w:val="24"/>
              </w:rPr>
              <w:t>老濉河泗县断面</w:t>
            </w:r>
            <w:r>
              <w:rPr>
                <w:color w:val="000000"/>
                <w:sz w:val="24"/>
                <w:lang w:bidi="ar"/>
              </w:rPr>
              <w:t>，满足</w:t>
            </w:r>
            <w:r>
              <w:rPr>
                <w:rFonts w:ascii="宋体" w:hAnsi="宋体" w:cs="宋体"/>
                <w:sz w:val="24"/>
              </w:rPr>
              <w:t>Ⅲ</w:t>
            </w:r>
            <w:r>
              <w:rPr>
                <w:color w:val="000000"/>
                <w:sz w:val="24"/>
                <w:lang w:bidi="ar"/>
              </w:rPr>
              <w:t>类水质要求</w:t>
            </w:r>
            <w:r>
              <w:rPr>
                <w:sz w:val="24"/>
                <w:lang w:bidi="ar"/>
              </w:rPr>
              <w:t>。</w:t>
            </w:r>
            <w:r>
              <w:rPr>
                <w:sz w:val="24"/>
                <w:szCs w:val="24"/>
                <w:lang w:bidi="ar"/>
              </w:rPr>
              <w:t>本项目产生的生活污水水质简单，经化粪池处理后</w:t>
            </w:r>
            <w:r>
              <w:rPr>
                <w:sz w:val="24"/>
                <w:szCs w:val="24"/>
              </w:rPr>
              <w:t>定期清掏肥田</w:t>
            </w:r>
            <w:r>
              <w:rPr>
                <w:rFonts w:hint="eastAsia"/>
                <w:sz w:val="24"/>
                <w:szCs w:val="24"/>
              </w:rPr>
              <w:t>，不外排。</w:t>
            </w:r>
            <w:r>
              <w:rPr>
                <w:sz w:val="24"/>
                <w:lang w:bidi="ar"/>
              </w:rPr>
              <w:t>声环境质量可以满足区域声环境质量标准。结合项目环境影响预测，本项目的建设不会恶化区域环境质量功能，不会触碰区域环境质量底线。</w:t>
            </w:r>
          </w:p>
          <w:p>
            <w:pPr>
              <w:spacing w:line="360" w:lineRule="auto"/>
              <w:ind w:firstLine="480" w:firstLineChars="200"/>
              <w:rPr>
                <w:kern w:val="0"/>
                <w:sz w:val="24"/>
              </w:rPr>
            </w:pPr>
            <w:r>
              <w:rPr>
                <w:kern w:val="0"/>
                <w:sz w:val="24"/>
              </w:rPr>
              <w:t>3、资源利用上线</w:t>
            </w:r>
          </w:p>
          <w:p>
            <w:pPr>
              <w:spacing w:line="360" w:lineRule="auto"/>
              <w:ind w:firstLine="480" w:firstLineChars="200"/>
              <w:rPr>
                <w:kern w:val="0"/>
                <w:sz w:val="24"/>
              </w:rPr>
            </w:pPr>
            <w:r>
              <w:rPr>
                <w:kern w:val="0"/>
                <w:sz w:val="24"/>
              </w:rPr>
              <w:t>本</w:t>
            </w:r>
            <w:r>
              <w:rPr>
                <w:sz w:val="24"/>
                <w:lang w:bidi="ar"/>
              </w:rPr>
              <w:t>项目所在地不属于资源、能源紧缺区域，</w:t>
            </w:r>
            <w:r>
              <w:rPr>
                <w:rFonts w:ascii="宋体" w:hAnsi="宋体" w:cs="宋体"/>
                <w:sz w:val="24"/>
              </w:rPr>
              <w:t>且</w:t>
            </w:r>
            <w:r>
              <w:rPr>
                <w:sz w:val="24"/>
                <w:lang w:bidi="ar"/>
              </w:rPr>
              <w:t>本项目用地性质为工业用地。从资源角度，本项目的建设充分利用了现有土地资源，减少了土地资源的浪费。从能源角度，本项目消耗能源主要为电、水，</w:t>
            </w:r>
            <w:r>
              <w:rPr>
                <w:rFonts w:ascii="宋体" w:hAnsi="宋体" w:cs="宋体"/>
                <w:sz w:val="24"/>
              </w:rPr>
              <w:t>不消耗煤炭、天然气等资源，不突破当地资源利用上限要求</w:t>
            </w:r>
            <w:r>
              <w:rPr>
                <w:sz w:val="24"/>
                <w:lang w:bidi="ar"/>
              </w:rPr>
              <w:t>。</w:t>
            </w:r>
          </w:p>
          <w:p>
            <w:pPr>
              <w:spacing w:line="360" w:lineRule="auto"/>
              <w:ind w:firstLine="480" w:firstLineChars="200"/>
              <w:rPr>
                <w:kern w:val="0"/>
                <w:sz w:val="24"/>
              </w:rPr>
            </w:pPr>
            <w:r>
              <w:rPr>
                <w:kern w:val="0"/>
                <w:sz w:val="24"/>
              </w:rPr>
              <w:t>4、环境准入负面清单</w:t>
            </w:r>
          </w:p>
          <w:p>
            <w:pPr>
              <w:spacing w:line="360" w:lineRule="auto"/>
              <w:ind w:firstLine="480" w:firstLineChars="200"/>
              <w:rPr>
                <w:rFonts w:hint="default" w:ascii="Times New Roman" w:hAnsi="Times New Roman" w:cs="Times New Roman"/>
                <w:sz w:val="24"/>
                <w:szCs w:val="24"/>
                <w:lang w:bidi="ar"/>
              </w:rPr>
            </w:pPr>
            <w:r>
              <w:rPr>
                <w:rFonts w:hint="eastAsia" w:ascii="Times New Roman" w:hAnsi="Times New Roman" w:eastAsia="宋体" w:cs="Times New Roman"/>
                <w:kern w:val="2"/>
                <w:sz w:val="24"/>
                <w:szCs w:val="24"/>
                <w:lang w:val="en-US" w:eastAsia="zh-CN" w:bidi="ar"/>
              </w:rPr>
              <w:t>项目所在地为无环境准入负面清单。</w:t>
            </w:r>
          </w:p>
          <w:p>
            <w:pPr>
              <w:spacing w:line="360" w:lineRule="auto"/>
              <w:ind w:firstLine="480" w:firstLineChars="200"/>
              <w:rPr>
                <w:rFonts w:hint="default" w:ascii="Times New Roman" w:hAnsi="Times New Roman" w:cs="Times New Roman"/>
                <w:sz w:val="24"/>
                <w:szCs w:val="24"/>
                <w:lang w:bidi="ar"/>
              </w:rPr>
            </w:pPr>
            <w:r>
              <w:rPr>
                <w:rFonts w:hint="default" w:ascii="Times New Roman" w:hAnsi="Times New Roman" w:cs="Times New Roman"/>
                <w:sz w:val="24"/>
                <w:szCs w:val="24"/>
                <w:lang w:bidi="ar"/>
              </w:rPr>
              <w:t>综上分析，本项目建设符合“三线一单”的要求。</w:t>
            </w:r>
          </w:p>
          <w:p>
            <w:pPr>
              <w:keepNext w:val="0"/>
              <w:keepLines w:val="0"/>
              <w:suppressLineNumbers w:val="0"/>
              <w:spacing w:before="0" w:beforeAutospacing="0" w:after="0" w:afterAutospacing="0" w:line="360" w:lineRule="auto"/>
              <w:ind w:left="0" w:right="0" w:firstLine="422" w:firstLineChars="200"/>
              <w:rPr>
                <w:rFonts w:hint="eastAsia" w:ascii="Times New Roman" w:hAnsi="Times New Roman" w:cs="Times New Roman"/>
                <w:b/>
                <w:bCs/>
                <w:sz w:val="24"/>
                <w:szCs w:val="24"/>
                <w:lang w:val="en-US" w:eastAsia="zh-CN" w:bidi="ar"/>
              </w:rPr>
            </w:pPr>
            <w:r>
              <w:rPr>
                <w:rFonts w:hint="eastAsia"/>
                <w:b/>
                <w:bCs/>
                <w:lang w:bidi="ar"/>
              </w:rPr>
              <w:t>四</w:t>
            </w:r>
            <w:r>
              <w:rPr>
                <w:rFonts w:hint="eastAsia" w:ascii="Times New Roman" w:hAnsi="Times New Roman" w:cs="Times New Roman"/>
                <w:b/>
                <w:sz w:val="24"/>
                <w:szCs w:val="24"/>
              </w:rPr>
              <w:t>、</w:t>
            </w:r>
            <w:r>
              <w:rPr>
                <w:rFonts w:hint="eastAsia" w:ascii="Times New Roman" w:hAnsi="Times New Roman" w:cs="Times New Roman"/>
                <w:b/>
                <w:kern w:val="0"/>
                <w:sz w:val="24"/>
                <w:szCs w:val="24"/>
                <w:lang w:val="en-US" w:eastAsia="zh-CN"/>
              </w:rPr>
              <w:t>与相关政策</w:t>
            </w:r>
            <w:r>
              <w:rPr>
                <w:rFonts w:hint="eastAsia" w:ascii="Times New Roman" w:hAnsi="Times New Roman" w:cs="Times New Roman"/>
                <w:b/>
                <w:kern w:val="0"/>
                <w:sz w:val="24"/>
                <w:szCs w:val="24"/>
              </w:rPr>
              <w:t>相符性</w:t>
            </w:r>
          </w:p>
          <w:p>
            <w:pPr>
              <w:autoSpaceDE w:val="0"/>
              <w:spacing w:line="360" w:lineRule="auto"/>
              <w:ind w:firstLine="482" w:firstLineChars="200"/>
              <w:rPr>
                <w:b/>
                <w:bCs/>
                <w:sz w:val="24"/>
                <w:szCs w:val="24"/>
              </w:rPr>
            </w:pPr>
            <w:r>
              <w:rPr>
                <w:rFonts w:hint="eastAsia"/>
                <w:b/>
                <w:bCs/>
                <w:sz w:val="24"/>
                <w:szCs w:val="24"/>
              </w:rPr>
              <w:t>1、</w:t>
            </w:r>
            <w:r>
              <w:rPr>
                <w:b/>
                <w:bCs/>
                <w:sz w:val="24"/>
                <w:szCs w:val="24"/>
              </w:rPr>
              <w:t>与宿州市大气污染防治联席会议办公室档宿大气办[2021]2号《宿州市2021年应对气候变化和大气污染防治重点工作任务》的符合性分析</w:t>
            </w:r>
          </w:p>
          <w:p>
            <w:pPr>
              <w:autoSpaceDE w:val="0"/>
              <w:spacing w:line="360" w:lineRule="auto"/>
              <w:jc w:val="center"/>
              <w:rPr>
                <w:sz w:val="24"/>
                <w:szCs w:val="24"/>
              </w:rPr>
            </w:pPr>
            <w:r>
              <w:rPr>
                <w:b/>
                <w:bCs/>
                <w:sz w:val="24"/>
                <w:szCs w:val="24"/>
              </w:rPr>
              <w:t>表1-</w:t>
            </w:r>
            <w:r>
              <w:rPr>
                <w:rFonts w:hint="eastAsia"/>
                <w:b/>
                <w:bCs/>
                <w:sz w:val="24"/>
                <w:szCs w:val="24"/>
                <w:lang w:val="en-US" w:eastAsia="zh-CN"/>
              </w:rPr>
              <w:t>1</w:t>
            </w:r>
            <w:r>
              <w:rPr>
                <w:rFonts w:hint="eastAsia"/>
                <w:b/>
                <w:bCs/>
                <w:sz w:val="24"/>
                <w:szCs w:val="24"/>
              </w:rPr>
              <w:t xml:space="preserve">  </w:t>
            </w:r>
            <w:r>
              <w:rPr>
                <w:b/>
                <w:bCs/>
                <w:sz w:val="24"/>
                <w:szCs w:val="24"/>
              </w:rPr>
              <w:t>项目与《宿州市2021年应对气候变化和大气污染防治重点工作任务》符合性</w:t>
            </w:r>
          </w:p>
          <w:tbl>
            <w:tblPr>
              <w:tblStyle w:val="21"/>
              <w:tblW w:w="63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8"/>
              <w:gridCol w:w="3542"/>
              <w:gridCol w:w="1508"/>
              <w:gridCol w:w="6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8" w:type="dxa"/>
                  <w:tcBorders>
                    <w:top w:val="single" w:color="auto" w:sz="4" w:space="0"/>
                    <w:left w:val="single" w:color="auto" w:sz="4" w:space="0"/>
                    <w:bottom w:val="single" w:color="auto" w:sz="4" w:space="0"/>
                    <w:right w:val="single" w:color="auto" w:sz="4" w:space="0"/>
                  </w:tcBorders>
                  <w:vAlign w:val="center"/>
                </w:tcPr>
                <w:p>
                  <w:pPr>
                    <w:jc w:val="center"/>
                    <w:rPr>
                      <w:b/>
                      <w:bCs/>
                      <w:sz w:val="21"/>
                      <w:szCs w:val="21"/>
                    </w:rPr>
                  </w:pPr>
                  <w:r>
                    <w:rPr>
                      <w:b/>
                      <w:bCs/>
                      <w:sz w:val="21"/>
                      <w:szCs w:val="21"/>
                    </w:rPr>
                    <w:t>序号</w:t>
                  </w:r>
                </w:p>
              </w:tc>
              <w:tc>
                <w:tcPr>
                  <w:tcW w:w="3542" w:type="dxa"/>
                  <w:tcBorders>
                    <w:top w:val="single" w:color="auto" w:sz="4" w:space="0"/>
                    <w:left w:val="nil"/>
                    <w:bottom w:val="single" w:color="auto" w:sz="4" w:space="0"/>
                    <w:right w:val="single" w:color="auto" w:sz="4" w:space="0"/>
                  </w:tcBorders>
                  <w:vAlign w:val="center"/>
                </w:tcPr>
                <w:p>
                  <w:pPr>
                    <w:jc w:val="center"/>
                    <w:rPr>
                      <w:b/>
                      <w:bCs/>
                      <w:sz w:val="21"/>
                      <w:szCs w:val="21"/>
                    </w:rPr>
                  </w:pPr>
                  <w:r>
                    <w:rPr>
                      <w:b/>
                      <w:bCs/>
                      <w:sz w:val="21"/>
                      <w:szCs w:val="21"/>
                    </w:rPr>
                    <w:t>宿州市2021年应对气候变化和大气污染防治重点工作任务</w:t>
                  </w:r>
                </w:p>
              </w:tc>
              <w:tc>
                <w:tcPr>
                  <w:tcW w:w="1508" w:type="dxa"/>
                  <w:tcBorders>
                    <w:top w:val="single" w:color="auto" w:sz="4" w:space="0"/>
                    <w:left w:val="nil"/>
                    <w:bottom w:val="single" w:color="auto" w:sz="4" w:space="0"/>
                    <w:right w:val="single" w:color="auto" w:sz="4" w:space="0"/>
                  </w:tcBorders>
                  <w:vAlign w:val="center"/>
                </w:tcPr>
                <w:p>
                  <w:pPr>
                    <w:jc w:val="center"/>
                    <w:rPr>
                      <w:b/>
                      <w:bCs/>
                      <w:sz w:val="21"/>
                      <w:szCs w:val="21"/>
                    </w:rPr>
                  </w:pPr>
                  <w:r>
                    <w:rPr>
                      <w:b/>
                      <w:bCs/>
                      <w:sz w:val="21"/>
                      <w:szCs w:val="21"/>
                    </w:rPr>
                    <w:t>项目情况</w:t>
                  </w:r>
                </w:p>
              </w:tc>
              <w:tc>
                <w:tcPr>
                  <w:tcW w:w="644" w:type="dxa"/>
                  <w:tcBorders>
                    <w:top w:val="single" w:color="auto" w:sz="4" w:space="0"/>
                    <w:left w:val="nil"/>
                    <w:bottom w:val="single" w:color="auto" w:sz="4" w:space="0"/>
                    <w:right w:val="single" w:color="auto" w:sz="4" w:space="0"/>
                  </w:tcBorders>
                  <w:vAlign w:val="center"/>
                </w:tcPr>
                <w:p>
                  <w:pPr>
                    <w:jc w:val="center"/>
                    <w:rPr>
                      <w:b/>
                      <w:bCs/>
                      <w:sz w:val="21"/>
                      <w:szCs w:val="21"/>
                    </w:rPr>
                  </w:pPr>
                  <w:r>
                    <w:rPr>
                      <w:b/>
                      <w:bCs/>
                      <w:sz w:val="21"/>
                      <w:szCs w:val="21"/>
                    </w:rPr>
                    <w:t>相符性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8" w:type="dxa"/>
                  <w:tcBorders>
                    <w:top w:val="single" w:color="auto" w:sz="4" w:space="0"/>
                    <w:left w:val="single" w:color="auto" w:sz="4" w:space="0"/>
                    <w:bottom w:val="single" w:color="auto" w:sz="4" w:space="0"/>
                    <w:right w:val="single" w:color="auto" w:sz="4" w:space="0"/>
                  </w:tcBorders>
                  <w:vAlign w:val="center"/>
                </w:tcPr>
                <w:p>
                  <w:pPr>
                    <w:jc w:val="center"/>
                    <w:rPr>
                      <w:sz w:val="21"/>
                      <w:szCs w:val="21"/>
                    </w:rPr>
                  </w:pPr>
                  <w:r>
                    <w:rPr>
                      <w:sz w:val="21"/>
                      <w:szCs w:val="21"/>
                    </w:rPr>
                    <w:t>1</w:t>
                  </w:r>
                </w:p>
              </w:tc>
              <w:tc>
                <w:tcPr>
                  <w:tcW w:w="3542" w:type="dxa"/>
                  <w:tcBorders>
                    <w:top w:val="single" w:color="auto" w:sz="4" w:space="0"/>
                    <w:left w:val="nil"/>
                    <w:bottom w:val="single" w:color="auto" w:sz="4" w:space="0"/>
                    <w:right w:val="single" w:color="auto" w:sz="4" w:space="0"/>
                  </w:tcBorders>
                  <w:vAlign w:val="center"/>
                </w:tcPr>
                <w:p>
                  <w:pPr>
                    <w:jc w:val="center"/>
                    <w:rPr>
                      <w:sz w:val="21"/>
                      <w:szCs w:val="21"/>
                    </w:rPr>
                  </w:pPr>
                  <w:r>
                    <w:rPr>
                      <w:sz w:val="21"/>
                      <w:szCs w:val="21"/>
                    </w:rPr>
                    <w:t>持续加大煤炭消费减量控制。严控化石能源消费总量，新、改、扩建项目严格实施煤炭等量或减量替代，禁止新建企业自备燃煤设施。加大监管力度，打击在禁燃区内使用散煤等违法行为</w:t>
                  </w:r>
                </w:p>
              </w:tc>
              <w:tc>
                <w:tcPr>
                  <w:tcW w:w="1508" w:type="dxa"/>
                  <w:tcBorders>
                    <w:top w:val="single" w:color="auto" w:sz="4" w:space="0"/>
                    <w:left w:val="nil"/>
                    <w:bottom w:val="single" w:color="auto" w:sz="4" w:space="0"/>
                    <w:right w:val="single" w:color="auto" w:sz="4" w:space="0"/>
                  </w:tcBorders>
                  <w:vAlign w:val="center"/>
                </w:tcPr>
                <w:p>
                  <w:pPr>
                    <w:jc w:val="center"/>
                    <w:rPr>
                      <w:sz w:val="21"/>
                      <w:szCs w:val="21"/>
                    </w:rPr>
                  </w:pPr>
                  <w:r>
                    <w:rPr>
                      <w:rFonts w:hint="eastAsia"/>
                      <w:sz w:val="21"/>
                      <w:szCs w:val="21"/>
                    </w:rPr>
                    <w:t>本项目所用的能源为电和水，无燃煤锅炉使用</w:t>
                  </w:r>
                </w:p>
              </w:tc>
              <w:tc>
                <w:tcPr>
                  <w:tcW w:w="644" w:type="dxa"/>
                  <w:tcBorders>
                    <w:top w:val="single" w:color="auto" w:sz="4" w:space="0"/>
                    <w:left w:val="nil"/>
                    <w:bottom w:val="single" w:color="auto" w:sz="4" w:space="0"/>
                    <w:right w:val="single" w:color="auto" w:sz="4" w:space="0"/>
                  </w:tcBorders>
                  <w:vAlign w:val="center"/>
                </w:tcPr>
                <w:p>
                  <w:pPr>
                    <w:jc w:val="center"/>
                    <w:rPr>
                      <w:sz w:val="21"/>
                      <w:szCs w:val="21"/>
                    </w:rPr>
                  </w:pPr>
                  <w:r>
                    <w:rPr>
                      <w:sz w:val="21"/>
                      <w:szCs w:val="21"/>
                    </w:rPr>
                    <w:t>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8" w:type="dxa"/>
                  <w:tcBorders>
                    <w:top w:val="single" w:color="auto" w:sz="4" w:space="0"/>
                    <w:left w:val="single" w:color="auto" w:sz="4" w:space="0"/>
                    <w:bottom w:val="single" w:color="auto" w:sz="4" w:space="0"/>
                    <w:right w:val="single" w:color="auto" w:sz="4" w:space="0"/>
                  </w:tcBorders>
                  <w:vAlign w:val="center"/>
                </w:tcPr>
                <w:p>
                  <w:pPr>
                    <w:jc w:val="center"/>
                    <w:rPr>
                      <w:sz w:val="21"/>
                      <w:szCs w:val="21"/>
                    </w:rPr>
                  </w:pPr>
                  <w:r>
                    <w:rPr>
                      <w:rFonts w:hint="eastAsia"/>
                      <w:sz w:val="21"/>
                      <w:szCs w:val="21"/>
                    </w:rPr>
                    <w:t>2</w:t>
                  </w:r>
                </w:p>
              </w:tc>
              <w:tc>
                <w:tcPr>
                  <w:tcW w:w="3542" w:type="dxa"/>
                  <w:tcBorders>
                    <w:top w:val="single" w:color="auto" w:sz="4" w:space="0"/>
                    <w:left w:val="nil"/>
                    <w:bottom w:val="single" w:color="auto" w:sz="4" w:space="0"/>
                    <w:right w:val="single" w:color="auto" w:sz="4" w:space="0"/>
                  </w:tcBorders>
                  <w:vAlign w:val="center"/>
                </w:tcPr>
                <w:p>
                  <w:pPr>
                    <w:jc w:val="center"/>
                    <w:rPr>
                      <w:sz w:val="21"/>
                      <w:szCs w:val="21"/>
                    </w:rPr>
                  </w:pPr>
                  <w:r>
                    <w:rPr>
                      <w:sz w:val="21"/>
                      <w:szCs w:val="21"/>
                    </w:rPr>
                    <w:t>开展锅炉炉窑深度治理。进一步摸排清理现有燃煤小热电和燃煤锅炉，确保区域内35蒸吨/小时以下燃煤锅炉清零。加快推进30万千瓦及以上热点联产机组供热半径30公里范围内燃煤锅炉和低效燃煤小热电关停整合，积极推进陶瓷、玻璃等行业清洁燃料替代工程；清理整治无法稳定达标排放的工业炉窑锅炉，取缔不达标燃料类煤气发生炉；4月底前，摸排全市生物质锅炉并建立台账，年底前完成建成区生物质锅炉完成超低排放改造并安装烟气在线连续监测仪器，监测仪器须与生态环境部门自动监测监控系统联网，淘汰不能稳定达标（燃煤锅炉特别排放限值）的生物质锅炉和非生物质专用锅炉</w:t>
                  </w:r>
                </w:p>
              </w:tc>
              <w:tc>
                <w:tcPr>
                  <w:tcW w:w="1508" w:type="dxa"/>
                  <w:tcBorders>
                    <w:top w:val="single" w:color="auto" w:sz="4" w:space="0"/>
                    <w:left w:val="nil"/>
                    <w:bottom w:val="single" w:color="auto" w:sz="4" w:space="0"/>
                    <w:right w:val="single" w:color="auto" w:sz="4" w:space="0"/>
                  </w:tcBorders>
                  <w:vAlign w:val="center"/>
                </w:tcPr>
                <w:p>
                  <w:pPr>
                    <w:jc w:val="center"/>
                    <w:rPr>
                      <w:sz w:val="21"/>
                      <w:szCs w:val="21"/>
                    </w:rPr>
                  </w:pPr>
                  <w:r>
                    <w:rPr>
                      <w:rFonts w:hint="eastAsia"/>
                      <w:sz w:val="21"/>
                      <w:szCs w:val="21"/>
                    </w:rPr>
                    <w:t>本项目所用的能源为电和水，无燃煤锅炉使用</w:t>
                  </w:r>
                </w:p>
              </w:tc>
              <w:tc>
                <w:tcPr>
                  <w:tcW w:w="644" w:type="dxa"/>
                  <w:tcBorders>
                    <w:top w:val="single" w:color="auto" w:sz="4" w:space="0"/>
                    <w:left w:val="nil"/>
                    <w:bottom w:val="single" w:color="auto" w:sz="4" w:space="0"/>
                    <w:right w:val="single" w:color="auto" w:sz="4" w:space="0"/>
                  </w:tcBorders>
                  <w:vAlign w:val="center"/>
                </w:tcPr>
                <w:p>
                  <w:pPr>
                    <w:jc w:val="center"/>
                    <w:rPr>
                      <w:sz w:val="21"/>
                      <w:szCs w:val="21"/>
                    </w:rPr>
                  </w:pPr>
                  <w:r>
                    <w:rPr>
                      <w:sz w:val="21"/>
                      <w:szCs w:val="21"/>
                    </w:rPr>
                    <w:t>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8" w:type="dxa"/>
                  <w:tcBorders>
                    <w:top w:val="single" w:color="auto" w:sz="4" w:space="0"/>
                    <w:left w:val="single" w:color="auto" w:sz="4" w:space="0"/>
                    <w:bottom w:val="single" w:color="auto" w:sz="4" w:space="0"/>
                    <w:right w:val="single" w:color="auto" w:sz="4" w:space="0"/>
                  </w:tcBorders>
                  <w:vAlign w:val="center"/>
                </w:tcPr>
                <w:p>
                  <w:pPr>
                    <w:jc w:val="center"/>
                    <w:rPr>
                      <w:sz w:val="21"/>
                      <w:szCs w:val="21"/>
                    </w:rPr>
                  </w:pPr>
                  <w:r>
                    <w:rPr>
                      <w:rFonts w:hint="eastAsia"/>
                      <w:sz w:val="21"/>
                      <w:szCs w:val="21"/>
                    </w:rPr>
                    <w:t>3</w:t>
                  </w:r>
                </w:p>
              </w:tc>
              <w:tc>
                <w:tcPr>
                  <w:tcW w:w="3542" w:type="dxa"/>
                  <w:tcBorders>
                    <w:top w:val="single" w:color="auto" w:sz="4" w:space="0"/>
                    <w:left w:val="nil"/>
                    <w:bottom w:val="single" w:color="auto" w:sz="4" w:space="0"/>
                    <w:right w:val="single" w:color="auto" w:sz="4" w:space="0"/>
                  </w:tcBorders>
                  <w:vAlign w:val="center"/>
                </w:tcPr>
                <w:p>
                  <w:pPr>
                    <w:jc w:val="center"/>
                    <w:rPr>
                      <w:sz w:val="21"/>
                      <w:szCs w:val="21"/>
                    </w:rPr>
                  </w:pPr>
                  <w:r>
                    <w:rPr>
                      <w:sz w:val="21"/>
                      <w:szCs w:val="21"/>
                    </w:rPr>
                    <w:t>加快推进VOCs精细化治理。实施VOCs产品源头替代工程，严格落实《油墨中可挥发性有机化合物含量的限值》等国家产品VOCs含量限值标准，推进家具制造、汽车制造、印刷和记录媒介、橡胶和塑胶制品等行业低VOCs含量原辅材料替代。实施重点企业VOCs综合治理工程，编制执行“一企一策”，推进治污设施改造升级。</w:t>
                  </w:r>
                </w:p>
              </w:tc>
              <w:tc>
                <w:tcPr>
                  <w:tcW w:w="1508" w:type="dxa"/>
                  <w:tcBorders>
                    <w:top w:val="single" w:color="auto" w:sz="4" w:space="0"/>
                    <w:left w:val="nil"/>
                    <w:bottom w:val="single" w:color="auto" w:sz="4" w:space="0"/>
                    <w:right w:val="single" w:color="auto" w:sz="4" w:space="0"/>
                  </w:tcBorders>
                  <w:vAlign w:val="center"/>
                </w:tcPr>
                <w:p>
                  <w:pPr>
                    <w:jc w:val="center"/>
                    <w:rPr>
                      <w:rFonts w:hint="default" w:eastAsia="宋体"/>
                      <w:sz w:val="21"/>
                      <w:szCs w:val="21"/>
                      <w:lang w:val="en-US" w:eastAsia="zh-CN"/>
                    </w:rPr>
                  </w:pPr>
                  <w:r>
                    <w:rPr>
                      <w:sz w:val="21"/>
                      <w:szCs w:val="21"/>
                    </w:rPr>
                    <w:t>本项目</w:t>
                  </w:r>
                  <w:r>
                    <w:rPr>
                      <w:rFonts w:hint="eastAsia"/>
                      <w:sz w:val="21"/>
                      <w:szCs w:val="21"/>
                    </w:rPr>
                    <w:t>不使用油墨</w:t>
                  </w:r>
                  <w:r>
                    <w:rPr>
                      <w:rFonts w:hint="eastAsia"/>
                      <w:sz w:val="21"/>
                      <w:szCs w:val="21"/>
                      <w:lang w:eastAsia="zh-CN"/>
                    </w:rPr>
                    <w:t>，</w:t>
                  </w:r>
                  <w:r>
                    <w:rPr>
                      <w:rFonts w:ascii="宋体" w:hAnsi="宋体" w:cs="宋体"/>
                      <w:sz w:val="21"/>
                      <w:szCs w:val="21"/>
                    </w:rPr>
                    <w:t>白乳胶</w:t>
                  </w:r>
                  <w:r>
                    <w:rPr>
                      <w:sz w:val="21"/>
                      <w:szCs w:val="21"/>
                    </w:rPr>
                    <w:t>VOCs含量</w:t>
                  </w:r>
                  <w:r>
                    <w:rPr>
                      <w:rFonts w:hint="eastAsia"/>
                      <w:sz w:val="21"/>
                      <w:szCs w:val="21"/>
                    </w:rPr>
                    <w:t>满足《胶粘剂挥发性有机化合物限量》（GB33372-2020）</w:t>
                  </w:r>
                  <w:r>
                    <w:rPr>
                      <w:rFonts w:hint="eastAsia"/>
                      <w:sz w:val="21"/>
                      <w:szCs w:val="21"/>
                      <w:lang w:val="en-US" w:eastAsia="zh-CN"/>
                    </w:rPr>
                    <w:t>其中限值</w:t>
                  </w:r>
                </w:p>
              </w:tc>
              <w:tc>
                <w:tcPr>
                  <w:tcW w:w="644" w:type="dxa"/>
                  <w:tcBorders>
                    <w:top w:val="single" w:color="auto" w:sz="4" w:space="0"/>
                    <w:left w:val="nil"/>
                    <w:bottom w:val="single" w:color="auto" w:sz="4" w:space="0"/>
                    <w:right w:val="single" w:color="auto" w:sz="4" w:space="0"/>
                  </w:tcBorders>
                  <w:vAlign w:val="center"/>
                </w:tcPr>
                <w:p>
                  <w:pPr>
                    <w:jc w:val="center"/>
                    <w:rPr>
                      <w:sz w:val="21"/>
                      <w:szCs w:val="21"/>
                    </w:rPr>
                  </w:pPr>
                  <w:r>
                    <w:rPr>
                      <w:sz w:val="21"/>
                      <w:szCs w:val="21"/>
                    </w:rPr>
                    <w:t>相符</w:t>
                  </w:r>
                </w:p>
              </w:tc>
            </w:tr>
          </w:tbl>
          <w:p>
            <w:pPr>
              <w:spacing w:line="360" w:lineRule="auto"/>
              <w:ind w:firstLine="482" w:firstLineChars="200"/>
              <w:rPr>
                <w:b/>
                <w:bCs/>
                <w:sz w:val="24"/>
                <w:szCs w:val="24"/>
              </w:rPr>
            </w:pPr>
            <w:r>
              <w:rPr>
                <w:rFonts w:hint="eastAsia"/>
                <w:b/>
                <w:bCs/>
                <w:sz w:val="24"/>
                <w:szCs w:val="24"/>
              </w:rPr>
              <w:t>2、与《2021-2022年秋冬季大气污染综合治理攻坚行动方案》的相符性分析</w:t>
            </w:r>
          </w:p>
          <w:p>
            <w:pPr>
              <w:pStyle w:val="2"/>
              <w:spacing w:line="360" w:lineRule="auto"/>
              <w:jc w:val="center"/>
              <w:rPr>
                <w:b/>
                <w:bCs/>
                <w:kern w:val="2"/>
                <w:sz w:val="24"/>
                <w:szCs w:val="24"/>
              </w:rPr>
            </w:pPr>
            <w:r>
              <w:rPr>
                <w:b/>
                <w:bCs/>
                <w:kern w:val="2"/>
                <w:sz w:val="24"/>
                <w:szCs w:val="24"/>
              </w:rPr>
              <w:t>表</w:t>
            </w:r>
            <w:r>
              <w:rPr>
                <w:rFonts w:hint="eastAsia"/>
                <w:b/>
                <w:bCs/>
                <w:kern w:val="2"/>
                <w:sz w:val="24"/>
                <w:szCs w:val="24"/>
              </w:rPr>
              <w:t>1-</w:t>
            </w:r>
            <w:r>
              <w:rPr>
                <w:rFonts w:hint="eastAsia"/>
                <w:b/>
                <w:bCs/>
                <w:kern w:val="2"/>
                <w:sz w:val="24"/>
                <w:szCs w:val="24"/>
                <w:lang w:val="en-US" w:eastAsia="zh-CN"/>
              </w:rPr>
              <w:t>2</w:t>
            </w:r>
            <w:r>
              <w:rPr>
                <w:rFonts w:hint="eastAsia"/>
                <w:b/>
                <w:bCs/>
                <w:kern w:val="2"/>
                <w:sz w:val="24"/>
                <w:szCs w:val="24"/>
              </w:rPr>
              <w:t xml:space="preserve">  </w:t>
            </w:r>
            <w:r>
              <w:rPr>
                <w:b/>
                <w:bCs/>
                <w:kern w:val="2"/>
                <w:sz w:val="24"/>
                <w:szCs w:val="24"/>
              </w:rPr>
              <w:t>与《</w:t>
            </w:r>
            <w:r>
              <w:rPr>
                <w:rFonts w:hint="eastAsia"/>
                <w:b/>
                <w:bCs/>
                <w:kern w:val="2"/>
                <w:sz w:val="24"/>
                <w:szCs w:val="24"/>
              </w:rPr>
              <w:t>2021-2022年秋冬季大气污染综合治理攻坚行动方案</w:t>
            </w:r>
            <w:r>
              <w:rPr>
                <w:b/>
                <w:bCs/>
                <w:kern w:val="2"/>
                <w:sz w:val="24"/>
                <w:szCs w:val="24"/>
              </w:rPr>
              <w:t>》相符性分析一览表</w:t>
            </w:r>
          </w:p>
          <w:tbl>
            <w:tblPr>
              <w:tblStyle w:val="22"/>
              <w:tblW w:w="62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3"/>
              <w:gridCol w:w="3262"/>
              <w:gridCol w:w="1305"/>
              <w:gridCol w:w="8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3" w:type="dxa"/>
                  <w:vAlign w:val="center"/>
                </w:tcPr>
                <w:p>
                  <w:pPr>
                    <w:jc w:val="center"/>
                    <w:rPr>
                      <w:b/>
                    </w:rPr>
                  </w:pPr>
                  <w:r>
                    <w:rPr>
                      <w:b/>
                      <w:bCs/>
                      <w:sz w:val="21"/>
                      <w:szCs w:val="21"/>
                    </w:rPr>
                    <w:t>序号</w:t>
                  </w:r>
                </w:p>
              </w:tc>
              <w:tc>
                <w:tcPr>
                  <w:tcW w:w="3262" w:type="dxa"/>
                  <w:vAlign w:val="center"/>
                </w:tcPr>
                <w:p>
                  <w:pPr>
                    <w:jc w:val="center"/>
                    <w:rPr>
                      <w:b/>
                    </w:rPr>
                  </w:pPr>
                  <w:r>
                    <w:rPr>
                      <w:b/>
                      <w:bCs/>
                      <w:sz w:val="21"/>
                      <w:szCs w:val="21"/>
                    </w:rPr>
                    <w:t>方案内容</w:t>
                  </w:r>
                </w:p>
              </w:tc>
              <w:tc>
                <w:tcPr>
                  <w:tcW w:w="1305" w:type="dxa"/>
                  <w:vAlign w:val="center"/>
                </w:tcPr>
                <w:p>
                  <w:pPr>
                    <w:jc w:val="center"/>
                    <w:rPr>
                      <w:b/>
                    </w:rPr>
                  </w:pPr>
                  <w:r>
                    <w:rPr>
                      <w:b/>
                      <w:bCs/>
                      <w:sz w:val="21"/>
                      <w:szCs w:val="21"/>
                    </w:rPr>
                    <w:t>本项目内容</w:t>
                  </w:r>
                </w:p>
              </w:tc>
              <w:tc>
                <w:tcPr>
                  <w:tcW w:w="882" w:type="dxa"/>
                  <w:vAlign w:val="center"/>
                </w:tcPr>
                <w:p>
                  <w:pPr>
                    <w:jc w:val="center"/>
                    <w:rPr>
                      <w:b/>
                    </w:rPr>
                  </w:pPr>
                  <w:r>
                    <w:rPr>
                      <w:b/>
                      <w:bCs/>
                      <w:sz w:val="21"/>
                      <w:szCs w:val="21"/>
                    </w:rPr>
                    <w:t>相符性分析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3" w:type="dxa"/>
                  <w:vAlign w:val="center"/>
                </w:tcPr>
                <w:p>
                  <w:pPr>
                    <w:jc w:val="center"/>
                    <w:rPr>
                      <w:b/>
                    </w:rPr>
                  </w:pPr>
                  <w:r>
                    <w:rPr>
                      <w:sz w:val="21"/>
                      <w:szCs w:val="21"/>
                    </w:rPr>
                    <w:t>1</w:t>
                  </w:r>
                </w:p>
              </w:tc>
              <w:tc>
                <w:tcPr>
                  <w:tcW w:w="3262" w:type="dxa"/>
                  <w:vAlign w:val="center"/>
                </w:tcPr>
                <w:p>
                  <w:pPr>
                    <w:rPr>
                      <w:b/>
                    </w:rPr>
                  </w:pPr>
                  <w:r>
                    <w:rPr>
                      <w:sz w:val="21"/>
                      <w:szCs w:val="21"/>
                    </w:rPr>
                    <w:t>全面梳理排查拟建、在建和存量“两高”项目，对“两高”项目实行清单管理，进行分类处置、动态监控。严格落实能耗双控、产能置换、污染物区域削减、煤炭减量替代等要求，不符合要求的“两高”项目要坚决整改。认真开展自查自纠，严查违规上马、未批先建项目，严格依法查处违法违规企业。对标国内外产品能效、环保先进水平，推动在建和拟建“两高”项目能效、环保水平提升，推进存量“两高”项目改造升级。</w:t>
                  </w:r>
                </w:p>
              </w:tc>
              <w:tc>
                <w:tcPr>
                  <w:tcW w:w="1305" w:type="dxa"/>
                  <w:vAlign w:val="center"/>
                </w:tcPr>
                <w:p>
                  <w:pPr>
                    <w:jc w:val="center"/>
                    <w:rPr>
                      <w:b/>
                    </w:rPr>
                  </w:pPr>
                  <w:r>
                    <w:rPr>
                      <w:rFonts w:hint="eastAsia"/>
                      <w:sz w:val="21"/>
                      <w:szCs w:val="21"/>
                    </w:rPr>
                    <w:t>本项目不属于“两高”行业</w:t>
                  </w:r>
                </w:p>
              </w:tc>
              <w:tc>
                <w:tcPr>
                  <w:tcW w:w="882" w:type="dxa"/>
                  <w:vAlign w:val="center"/>
                </w:tcPr>
                <w:p>
                  <w:pPr>
                    <w:jc w:val="center"/>
                    <w:rPr>
                      <w:b/>
                    </w:rPr>
                  </w:pPr>
                  <w:r>
                    <w:rPr>
                      <w:sz w:val="21"/>
                      <w:szCs w:val="21"/>
                    </w:rPr>
                    <w:t>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3" w:type="dxa"/>
                  <w:vAlign w:val="center"/>
                </w:tcPr>
                <w:p>
                  <w:pPr>
                    <w:jc w:val="center"/>
                    <w:rPr>
                      <w:sz w:val="21"/>
                      <w:szCs w:val="21"/>
                    </w:rPr>
                  </w:pPr>
                  <w:r>
                    <w:rPr>
                      <w:rFonts w:hint="eastAsia"/>
                      <w:sz w:val="21"/>
                      <w:szCs w:val="21"/>
                    </w:rPr>
                    <w:t>2</w:t>
                  </w:r>
                </w:p>
              </w:tc>
              <w:tc>
                <w:tcPr>
                  <w:tcW w:w="3262" w:type="dxa"/>
                  <w:vAlign w:val="center"/>
                </w:tcPr>
                <w:p>
                  <w:pPr>
                    <w:jc w:val="center"/>
                    <w:rPr>
                      <w:sz w:val="21"/>
                      <w:szCs w:val="21"/>
                    </w:rPr>
                  </w:pPr>
                  <w:r>
                    <w:rPr>
                      <w:rFonts w:hint="eastAsia"/>
                      <w:sz w:val="21"/>
                      <w:szCs w:val="21"/>
                      <w:shd w:val="clear" w:color="auto" w:fill="FFFFFF"/>
                    </w:rPr>
                    <w:t>严格落实《关于加快解决当前挥发性有机物治理突出问题的通知》有关要求，高质量完成排查治理工作。2021年10月底前，以石化、化工、工业涂装、包装印刷以及油品储运销为重点，结合本地特色产业，组织企业针对挥发性有机物液体储罐、装卸、敞开液面、泄漏检测与修复、废气收集、废气旁路、治理设施、加油站、非正常工况、产品VOC含量等10个关键环节完成一轮排查工作。在企业自查基础上，各地生态环境部门开展一轮检查抽测，对排污许可重点管理企业全覆盖。2021年12月底前，各地对检查抽测以及夏季臭氧污染防治监督帮扶工作中发现存在的突出问题，指导企业制定整改方案加快按照治理要求进行整治，提高VOCs治理工作的针对性和有效性，做到“夏病冬治”。加强国家和地方涂料、油墨、胶粘剂、清洗剂等产品VOCs含量限值标准执行情况的监督检查。培育梳理一批VOCs治理的标杆企业，加大宣传力度，形成带动效应。</w:t>
                  </w:r>
                </w:p>
              </w:tc>
              <w:tc>
                <w:tcPr>
                  <w:tcW w:w="1305" w:type="dxa"/>
                  <w:vAlign w:val="center"/>
                </w:tcPr>
                <w:p>
                  <w:pPr>
                    <w:jc w:val="center"/>
                    <w:rPr>
                      <w:sz w:val="21"/>
                      <w:szCs w:val="21"/>
                    </w:rPr>
                  </w:pPr>
                  <w:r>
                    <w:rPr>
                      <w:sz w:val="21"/>
                      <w:szCs w:val="21"/>
                    </w:rPr>
                    <w:t>本项目</w:t>
                  </w:r>
                  <w:r>
                    <w:rPr>
                      <w:rFonts w:hint="eastAsia"/>
                      <w:sz w:val="21"/>
                      <w:szCs w:val="21"/>
                    </w:rPr>
                    <w:t>使用</w:t>
                  </w:r>
                  <w:r>
                    <w:rPr>
                      <w:rFonts w:hint="eastAsia"/>
                      <w:sz w:val="21"/>
                      <w:szCs w:val="21"/>
                      <w:lang w:val="en-US" w:eastAsia="zh-CN"/>
                    </w:rPr>
                    <w:t>的</w:t>
                  </w:r>
                  <w:r>
                    <w:rPr>
                      <w:rFonts w:ascii="宋体" w:hAnsi="宋体" w:cs="宋体"/>
                      <w:sz w:val="21"/>
                      <w:szCs w:val="21"/>
                    </w:rPr>
                    <w:t>白乳胶</w:t>
                  </w:r>
                  <w:r>
                    <w:rPr>
                      <w:sz w:val="21"/>
                      <w:szCs w:val="21"/>
                    </w:rPr>
                    <w:t>VOCs含量</w:t>
                  </w:r>
                  <w:r>
                    <w:rPr>
                      <w:rFonts w:hint="eastAsia"/>
                      <w:sz w:val="21"/>
                      <w:szCs w:val="21"/>
                    </w:rPr>
                    <w:t>满足《胶粘剂挥发性有机化合物限量》（GB33372-2020）</w:t>
                  </w:r>
                  <w:r>
                    <w:rPr>
                      <w:rFonts w:hint="eastAsia"/>
                      <w:sz w:val="21"/>
                      <w:szCs w:val="21"/>
                      <w:lang w:val="en-US" w:eastAsia="zh-CN"/>
                    </w:rPr>
                    <w:t>其中限值</w:t>
                  </w:r>
                </w:p>
              </w:tc>
              <w:tc>
                <w:tcPr>
                  <w:tcW w:w="882" w:type="dxa"/>
                  <w:vAlign w:val="center"/>
                </w:tcPr>
                <w:p>
                  <w:pPr>
                    <w:jc w:val="center"/>
                    <w:rPr>
                      <w:sz w:val="21"/>
                      <w:szCs w:val="21"/>
                    </w:rPr>
                  </w:pPr>
                  <w:r>
                    <w:rPr>
                      <w:rFonts w:hint="eastAsia"/>
                      <w:sz w:val="21"/>
                      <w:szCs w:val="21"/>
                    </w:rPr>
                    <w:t>相符</w:t>
                  </w:r>
                </w:p>
              </w:tc>
            </w:tr>
          </w:tbl>
          <w:p>
            <w:pPr>
              <w:spacing w:line="360" w:lineRule="auto"/>
              <w:ind w:firstLine="482" w:firstLineChars="200"/>
              <w:rPr>
                <w:b/>
                <w:bCs/>
                <w:sz w:val="24"/>
                <w:szCs w:val="24"/>
              </w:rPr>
            </w:pPr>
            <w:r>
              <w:rPr>
                <w:rFonts w:hint="eastAsia"/>
                <w:b/>
                <w:bCs/>
                <w:sz w:val="24"/>
                <w:szCs w:val="24"/>
              </w:rPr>
              <w:t>3、</w:t>
            </w:r>
            <w:r>
              <w:rPr>
                <w:b/>
                <w:bCs/>
                <w:sz w:val="24"/>
                <w:szCs w:val="24"/>
              </w:rPr>
              <w:t>与《</w:t>
            </w:r>
            <w:r>
              <w:rPr>
                <w:rFonts w:ascii="宋体" w:hAnsi="宋体" w:cs="宋体"/>
                <w:b/>
                <w:bCs/>
                <w:sz w:val="24"/>
                <w:szCs w:val="24"/>
              </w:rPr>
              <w:t>挥发性有机物</w:t>
            </w:r>
            <w:r>
              <w:rPr>
                <w:b/>
                <w:bCs/>
                <w:sz w:val="24"/>
                <w:szCs w:val="24"/>
              </w:rPr>
              <w:t>(VOCs)污染防治技术政策》符合性分析</w:t>
            </w:r>
          </w:p>
          <w:p>
            <w:pPr>
              <w:jc w:val="center"/>
              <w:rPr>
                <w:b/>
                <w:bCs/>
                <w:sz w:val="24"/>
                <w:szCs w:val="24"/>
              </w:rPr>
            </w:pPr>
            <w:r>
              <w:rPr>
                <w:b/>
                <w:bCs/>
                <w:sz w:val="24"/>
                <w:szCs w:val="24"/>
              </w:rPr>
              <w:t>表1</w:t>
            </w:r>
            <w:r>
              <w:rPr>
                <w:rFonts w:hint="eastAsia"/>
                <w:b/>
                <w:bCs/>
                <w:sz w:val="24"/>
                <w:szCs w:val="24"/>
              </w:rPr>
              <w:t>-</w:t>
            </w:r>
            <w:r>
              <w:rPr>
                <w:rFonts w:hint="eastAsia"/>
                <w:b/>
                <w:bCs/>
                <w:sz w:val="24"/>
                <w:szCs w:val="24"/>
                <w:lang w:val="en-US" w:eastAsia="zh-CN"/>
              </w:rPr>
              <w:t>3</w:t>
            </w:r>
            <w:r>
              <w:rPr>
                <w:b/>
                <w:bCs/>
                <w:sz w:val="24"/>
                <w:szCs w:val="24"/>
              </w:rPr>
              <w:t xml:space="preserve">  《</w:t>
            </w:r>
            <w:r>
              <w:rPr>
                <w:rFonts w:ascii="宋体" w:hAnsi="宋体" w:cs="宋体"/>
                <w:b/>
                <w:bCs/>
                <w:sz w:val="24"/>
                <w:szCs w:val="24"/>
              </w:rPr>
              <w:t>挥发性有机物</w:t>
            </w:r>
            <w:r>
              <w:rPr>
                <w:b/>
                <w:bCs/>
                <w:sz w:val="24"/>
                <w:szCs w:val="24"/>
              </w:rPr>
              <w:t>(VOCs)污染防治技术政策》符合性分析</w:t>
            </w:r>
          </w:p>
          <w:tbl>
            <w:tblPr>
              <w:tblStyle w:val="22"/>
              <w:tblW w:w="62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3"/>
              <w:gridCol w:w="3435"/>
              <w:gridCol w:w="1312"/>
              <w:gridCol w:w="7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63" w:type="dxa"/>
                  <w:vAlign w:val="center"/>
                </w:tcPr>
                <w:p>
                  <w:pPr>
                    <w:jc w:val="center"/>
                    <w:rPr>
                      <w:b/>
                      <w:bCs/>
                      <w:sz w:val="21"/>
                      <w:szCs w:val="21"/>
                    </w:rPr>
                  </w:pPr>
                  <w:r>
                    <w:rPr>
                      <w:b/>
                      <w:bCs/>
                      <w:sz w:val="21"/>
                      <w:szCs w:val="21"/>
                    </w:rPr>
                    <w:t>序号</w:t>
                  </w:r>
                </w:p>
              </w:tc>
              <w:tc>
                <w:tcPr>
                  <w:tcW w:w="3435" w:type="dxa"/>
                  <w:vAlign w:val="center"/>
                </w:tcPr>
                <w:p>
                  <w:pPr>
                    <w:jc w:val="center"/>
                    <w:rPr>
                      <w:b/>
                      <w:bCs/>
                      <w:sz w:val="21"/>
                      <w:szCs w:val="21"/>
                    </w:rPr>
                  </w:pPr>
                  <w:r>
                    <w:rPr>
                      <w:b/>
                      <w:bCs/>
                      <w:sz w:val="21"/>
                      <w:szCs w:val="21"/>
                    </w:rPr>
                    <w:t>方案内容</w:t>
                  </w:r>
                </w:p>
              </w:tc>
              <w:tc>
                <w:tcPr>
                  <w:tcW w:w="1312" w:type="dxa"/>
                  <w:vAlign w:val="center"/>
                </w:tcPr>
                <w:p>
                  <w:pPr>
                    <w:jc w:val="center"/>
                    <w:rPr>
                      <w:b/>
                      <w:bCs/>
                      <w:sz w:val="21"/>
                      <w:szCs w:val="21"/>
                    </w:rPr>
                  </w:pPr>
                  <w:r>
                    <w:rPr>
                      <w:b/>
                      <w:bCs/>
                      <w:sz w:val="21"/>
                      <w:szCs w:val="21"/>
                    </w:rPr>
                    <w:t>本项目内容</w:t>
                  </w:r>
                </w:p>
              </w:tc>
              <w:tc>
                <w:tcPr>
                  <w:tcW w:w="762" w:type="dxa"/>
                  <w:vAlign w:val="center"/>
                </w:tcPr>
                <w:p>
                  <w:pPr>
                    <w:jc w:val="center"/>
                    <w:rPr>
                      <w:b/>
                      <w:bCs/>
                      <w:sz w:val="21"/>
                      <w:szCs w:val="21"/>
                    </w:rPr>
                  </w:pPr>
                  <w:r>
                    <w:rPr>
                      <w:b/>
                      <w:bCs/>
                      <w:sz w:val="21"/>
                      <w:szCs w:val="21"/>
                    </w:rPr>
                    <w:t>相符性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3" w:type="dxa"/>
                  <w:vAlign w:val="center"/>
                </w:tcPr>
                <w:p>
                  <w:pPr>
                    <w:jc w:val="center"/>
                    <w:rPr>
                      <w:b/>
                      <w:bCs/>
                      <w:sz w:val="21"/>
                      <w:szCs w:val="21"/>
                    </w:rPr>
                  </w:pPr>
                  <w:r>
                    <w:rPr>
                      <w:sz w:val="21"/>
                      <w:szCs w:val="21"/>
                    </w:rPr>
                    <w:t>1</w:t>
                  </w:r>
                </w:p>
              </w:tc>
              <w:tc>
                <w:tcPr>
                  <w:tcW w:w="3435" w:type="dxa"/>
                  <w:vAlign w:val="center"/>
                </w:tcPr>
                <w:p>
                  <w:pPr>
                    <w:jc w:val="center"/>
                    <w:rPr>
                      <w:sz w:val="21"/>
                      <w:szCs w:val="21"/>
                    </w:rPr>
                  </w:pPr>
                  <w:r>
                    <w:rPr>
                      <w:sz w:val="21"/>
                      <w:szCs w:val="21"/>
                    </w:rPr>
                    <w:t>在涂装、印刷、粘合、工业清洗等含VOCs产品的使用过程中的VOCs污染防治技术措施包括：鼓励使用通过环境标志产品认证的环保型涂料、油墨、胶粘剂和清洗剂；根据涂装工艺的不同，鼓励使用水性涂料、高固份涂料、粉末涂料、紫外光固化（UV）涂料等环保型涂料；推广采用静电喷涂、淋涂、辊涂、浸涂等效率较高的涂装工艺；应尽量避免无VOCs净化、回收措施的露天喷涂作业；在印刷工艺中推广使用水性油墨，印铁制罐行业鼓励使用紫外光固化（UV）油墨，书刊印刷行业鼓励使用预涂膜技术;鼓励在人造板、制鞋、皮革制品、包装材料等粘合过程中使用水基型、热熔型等环保型胶粘剂，在复合膜的生产中推广无溶剂复合及共挤出复合技术；淘汰以三氟三氯乙烷、甲基氯仿和四氯化碳为清洗剂或溶剂的生产工艺。清洗过程中产生的废溶剂宜密闭收集，有回收价值的废溶剂经处理后回用，其他废溶剂应妥善处置；含VOCs产品的使用过程中，应采取废气收集措施，提高废气收集效率，减少废气的无组织排放与逸散，并对收集后的废气进行回收或处理后达标排放。</w:t>
                  </w:r>
                </w:p>
              </w:tc>
              <w:tc>
                <w:tcPr>
                  <w:tcW w:w="1312" w:type="dxa"/>
                  <w:vAlign w:val="center"/>
                </w:tcPr>
                <w:p>
                  <w:pPr>
                    <w:jc w:val="center"/>
                    <w:rPr>
                      <w:sz w:val="21"/>
                      <w:szCs w:val="21"/>
                    </w:rPr>
                  </w:pPr>
                  <w:r>
                    <w:rPr>
                      <w:sz w:val="21"/>
                      <w:szCs w:val="21"/>
                    </w:rPr>
                    <w:t>本项目</w:t>
                  </w:r>
                  <w:r>
                    <w:rPr>
                      <w:rFonts w:hint="eastAsia"/>
                      <w:sz w:val="21"/>
                      <w:szCs w:val="21"/>
                    </w:rPr>
                    <w:t>使用</w:t>
                  </w:r>
                  <w:r>
                    <w:rPr>
                      <w:rFonts w:hint="eastAsia"/>
                      <w:sz w:val="21"/>
                      <w:szCs w:val="21"/>
                      <w:lang w:val="en-US" w:eastAsia="zh-CN"/>
                    </w:rPr>
                    <w:t>的</w:t>
                  </w:r>
                  <w:r>
                    <w:rPr>
                      <w:rFonts w:ascii="宋体" w:hAnsi="宋体" w:cs="宋体"/>
                      <w:sz w:val="21"/>
                      <w:szCs w:val="21"/>
                    </w:rPr>
                    <w:t>白乳胶</w:t>
                  </w:r>
                  <w:r>
                    <w:rPr>
                      <w:sz w:val="21"/>
                      <w:szCs w:val="21"/>
                    </w:rPr>
                    <w:t>VOCs含量</w:t>
                  </w:r>
                  <w:r>
                    <w:rPr>
                      <w:rFonts w:hint="eastAsia"/>
                      <w:sz w:val="21"/>
                      <w:szCs w:val="21"/>
                    </w:rPr>
                    <w:t>满足《胶粘剂挥发性有机化合物限量》（GB33372-2020）</w:t>
                  </w:r>
                  <w:r>
                    <w:rPr>
                      <w:rFonts w:hint="eastAsia"/>
                      <w:sz w:val="21"/>
                      <w:szCs w:val="21"/>
                      <w:lang w:val="en-US" w:eastAsia="zh-CN"/>
                    </w:rPr>
                    <w:t>其中限值</w:t>
                  </w:r>
                </w:p>
              </w:tc>
              <w:tc>
                <w:tcPr>
                  <w:tcW w:w="762" w:type="dxa"/>
                  <w:vAlign w:val="center"/>
                </w:tcPr>
                <w:p>
                  <w:pPr>
                    <w:jc w:val="center"/>
                    <w:rPr>
                      <w:b/>
                      <w:bCs/>
                      <w:sz w:val="21"/>
                      <w:szCs w:val="21"/>
                    </w:rPr>
                  </w:pPr>
                  <w:r>
                    <w:rPr>
                      <w:sz w:val="21"/>
                      <w:szCs w:val="21"/>
                    </w:rPr>
                    <w:t>相符</w:t>
                  </w:r>
                </w:p>
              </w:tc>
            </w:tr>
          </w:tbl>
          <w:p>
            <w:pPr>
              <w:ind w:firstLine="482" w:firstLineChars="200"/>
              <w:rPr>
                <w:rFonts w:ascii="微软雅黑" w:hAnsi="微软雅黑" w:eastAsia="微软雅黑" w:cs="微软雅黑"/>
                <w:b/>
                <w:bCs/>
                <w:color w:val="333333"/>
                <w:sz w:val="24"/>
                <w:szCs w:val="24"/>
              </w:rPr>
            </w:pPr>
            <w:r>
              <w:rPr>
                <w:rFonts w:hint="eastAsia"/>
                <w:b/>
                <w:bCs/>
                <w:sz w:val="24"/>
                <w:szCs w:val="24"/>
                <w:lang w:val="en-US" w:eastAsia="zh-CN"/>
              </w:rPr>
              <w:t>4</w:t>
            </w:r>
            <w:r>
              <w:rPr>
                <w:rFonts w:hint="eastAsia"/>
                <w:b/>
                <w:bCs/>
                <w:sz w:val="24"/>
                <w:szCs w:val="24"/>
              </w:rPr>
              <w:t>、与“宿州市全速推进挥发性有机物专项整治工作”的相符性分析</w:t>
            </w:r>
          </w:p>
          <w:p>
            <w:pPr>
              <w:pStyle w:val="2"/>
              <w:jc w:val="center"/>
              <w:rPr>
                <w:sz w:val="24"/>
                <w:szCs w:val="24"/>
              </w:rPr>
            </w:pPr>
            <w:r>
              <w:rPr>
                <w:rFonts w:ascii="宋体" w:hAnsi="宋体"/>
                <w:b/>
                <w:bCs/>
                <w:sz w:val="24"/>
                <w:szCs w:val="24"/>
              </w:rPr>
              <w:t>表</w:t>
            </w:r>
            <w:r>
              <w:rPr>
                <w:rFonts w:hint="eastAsia"/>
                <w:b/>
                <w:bCs/>
                <w:sz w:val="24"/>
                <w:szCs w:val="24"/>
              </w:rPr>
              <w:t>1-</w:t>
            </w:r>
            <w:r>
              <w:rPr>
                <w:rFonts w:hint="eastAsia"/>
                <w:b/>
                <w:bCs/>
                <w:sz w:val="24"/>
                <w:szCs w:val="24"/>
                <w:lang w:val="en-US" w:eastAsia="zh-CN"/>
              </w:rPr>
              <w:t>5</w:t>
            </w:r>
            <w:r>
              <w:rPr>
                <w:rFonts w:hint="eastAsia"/>
                <w:b/>
                <w:bCs/>
                <w:sz w:val="24"/>
                <w:szCs w:val="24"/>
              </w:rPr>
              <w:t xml:space="preserve">  </w:t>
            </w:r>
            <w:r>
              <w:rPr>
                <w:rFonts w:ascii="宋体" w:hAnsi="宋体"/>
                <w:b/>
                <w:bCs/>
                <w:sz w:val="24"/>
                <w:szCs w:val="24"/>
              </w:rPr>
              <w:t>与</w:t>
            </w:r>
            <w:r>
              <w:rPr>
                <w:rFonts w:hint="eastAsia"/>
                <w:b/>
                <w:bCs/>
                <w:sz w:val="24"/>
                <w:szCs w:val="24"/>
              </w:rPr>
              <w:t>“宿州市全速推进挥发性有机物专项整治工作”</w:t>
            </w:r>
            <w:r>
              <w:rPr>
                <w:rFonts w:ascii="宋体" w:hAnsi="宋体"/>
                <w:b/>
                <w:bCs/>
                <w:sz w:val="24"/>
                <w:szCs w:val="24"/>
              </w:rPr>
              <w:t>相符性分析一览表</w:t>
            </w:r>
          </w:p>
          <w:tbl>
            <w:tblPr>
              <w:tblStyle w:val="22"/>
              <w:tblW w:w="62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7"/>
              <w:gridCol w:w="3495"/>
              <w:gridCol w:w="1155"/>
              <w:gridCol w:w="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7" w:type="dxa"/>
                  <w:vAlign w:val="center"/>
                </w:tcPr>
                <w:p>
                  <w:pPr>
                    <w:jc w:val="center"/>
                    <w:rPr>
                      <w:kern w:val="0"/>
                    </w:rPr>
                  </w:pPr>
                  <w:r>
                    <w:rPr>
                      <w:b/>
                      <w:bCs/>
                      <w:sz w:val="21"/>
                      <w:szCs w:val="21"/>
                    </w:rPr>
                    <w:t>序号</w:t>
                  </w:r>
                </w:p>
              </w:tc>
              <w:tc>
                <w:tcPr>
                  <w:tcW w:w="3495" w:type="dxa"/>
                  <w:vAlign w:val="center"/>
                </w:tcPr>
                <w:p>
                  <w:pPr>
                    <w:jc w:val="center"/>
                    <w:rPr>
                      <w:kern w:val="0"/>
                    </w:rPr>
                  </w:pPr>
                  <w:r>
                    <w:rPr>
                      <w:rFonts w:hint="eastAsia"/>
                      <w:b/>
                      <w:bCs/>
                      <w:sz w:val="21"/>
                      <w:szCs w:val="21"/>
                    </w:rPr>
                    <w:t>宿州市全速推进挥发性有机物专项整治工作</w:t>
                  </w:r>
                </w:p>
              </w:tc>
              <w:tc>
                <w:tcPr>
                  <w:tcW w:w="1155" w:type="dxa"/>
                  <w:vAlign w:val="center"/>
                </w:tcPr>
                <w:p>
                  <w:pPr>
                    <w:jc w:val="center"/>
                    <w:rPr>
                      <w:kern w:val="0"/>
                    </w:rPr>
                  </w:pPr>
                  <w:r>
                    <w:rPr>
                      <w:b/>
                      <w:bCs/>
                      <w:sz w:val="21"/>
                      <w:szCs w:val="21"/>
                    </w:rPr>
                    <w:t>项目情况</w:t>
                  </w:r>
                </w:p>
              </w:tc>
              <w:tc>
                <w:tcPr>
                  <w:tcW w:w="885" w:type="dxa"/>
                  <w:vAlign w:val="center"/>
                </w:tcPr>
                <w:p>
                  <w:pPr>
                    <w:jc w:val="center"/>
                    <w:rPr>
                      <w:kern w:val="0"/>
                    </w:rPr>
                  </w:pPr>
                  <w:r>
                    <w:rPr>
                      <w:b/>
                      <w:bCs/>
                      <w:sz w:val="21"/>
                      <w:szCs w:val="21"/>
                    </w:rPr>
                    <w:t>相符性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7" w:type="dxa"/>
                  <w:vAlign w:val="center"/>
                </w:tcPr>
                <w:p>
                  <w:pPr>
                    <w:jc w:val="center"/>
                    <w:rPr>
                      <w:kern w:val="0"/>
                    </w:rPr>
                  </w:pPr>
                  <w:r>
                    <w:rPr>
                      <w:sz w:val="21"/>
                      <w:szCs w:val="21"/>
                    </w:rPr>
                    <w:t>1</w:t>
                  </w:r>
                </w:p>
              </w:tc>
              <w:tc>
                <w:tcPr>
                  <w:tcW w:w="3495" w:type="dxa"/>
                  <w:vAlign w:val="center"/>
                </w:tcPr>
                <w:p>
                  <w:pPr>
                    <w:jc w:val="center"/>
                    <w:rPr>
                      <w:kern w:val="0"/>
                    </w:rPr>
                  </w:pPr>
                  <w:r>
                    <w:rPr>
                      <w:rFonts w:hint="eastAsia"/>
                      <w:sz w:val="21"/>
                      <w:szCs w:val="21"/>
                    </w:rPr>
                    <w:t>认真梳理涉VOCs行业产业分布状况，采取一系列措施，突出抓好有机化工、包装印刷、工业涂装、塑料制造、橡胶制品、造革制鞋等共11类行业治理和企业管控，全速推进VOCs污染专项整治工作；</w:t>
                  </w:r>
                  <w:r>
                    <w:rPr>
                      <w:sz w:val="21"/>
                      <w:szCs w:val="21"/>
                    </w:rPr>
                    <w:t>针对产生VOCs排放的储存、运送、搅拌、清洗及涂装等处理工序，提出严格的无组织管控要求；针对末端治理设施，确认了是否选用高效的治理设施，并确保末端的治理设备有效运行</w:t>
                  </w:r>
                  <w:r>
                    <w:rPr>
                      <w:rFonts w:hint="eastAsia"/>
                      <w:sz w:val="21"/>
                      <w:szCs w:val="21"/>
                    </w:rPr>
                    <w:t>；</w:t>
                  </w:r>
                  <w:r>
                    <w:rPr>
                      <w:sz w:val="21"/>
                      <w:szCs w:val="21"/>
                    </w:rPr>
                    <w:t>结合实际，统一整治标准，统一整改时限，标杆建设一批、改造提升一批、优化整合一批、淘汰退出一批。进一步完善监测监控体系，提高精准治理水平。坚持帮扶执法结合，提高监管效能。依托科技支撑、执法检查等工作，向企业送政策、送技术、送服务，宣传VOCs治理相关法律法规、政策标准，引导企业自觉守法</w:t>
                  </w:r>
                </w:p>
              </w:tc>
              <w:tc>
                <w:tcPr>
                  <w:tcW w:w="1155" w:type="dxa"/>
                  <w:vAlign w:val="center"/>
                </w:tcPr>
                <w:p>
                  <w:pPr>
                    <w:jc w:val="center"/>
                    <w:rPr>
                      <w:kern w:val="0"/>
                    </w:rPr>
                  </w:pPr>
                  <w:r>
                    <w:rPr>
                      <w:sz w:val="21"/>
                      <w:szCs w:val="21"/>
                    </w:rPr>
                    <w:t>本项目</w:t>
                  </w:r>
                  <w:r>
                    <w:rPr>
                      <w:rFonts w:hint="eastAsia"/>
                      <w:sz w:val="21"/>
                      <w:szCs w:val="21"/>
                    </w:rPr>
                    <w:t>使用</w:t>
                  </w:r>
                  <w:r>
                    <w:rPr>
                      <w:rFonts w:hint="eastAsia"/>
                      <w:sz w:val="21"/>
                      <w:szCs w:val="21"/>
                      <w:lang w:val="en-US" w:eastAsia="zh-CN"/>
                    </w:rPr>
                    <w:t>的</w:t>
                  </w:r>
                  <w:r>
                    <w:rPr>
                      <w:rFonts w:ascii="宋体" w:hAnsi="宋体" w:cs="宋体"/>
                      <w:sz w:val="21"/>
                      <w:szCs w:val="21"/>
                    </w:rPr>
                    <w:t>白乳胶</w:t>
                  </w:r>
                  <w:r>
                    <w:rPr>
                      <w:sz w:val="21"/>
                      <w:szCs w:val="21"/>
                    </w:rPr>
                    <w:t>VOCs含量</w:t>
                  </w:r>
                  <w:r>
                    <w:rPr>
                      <w:rFonts w:hint="eastAsia"/>
                      <w:sz w:val="21"/>
                      <w:szCs w:val="21"/>
                    </w:rPr>
                    <w:t>满足《胶粘剂挥发性有机化合物限量》（GB33372-2020）</w:t>
                  </w:r>
                  <w:r>
                    <w:rPr>
                      <w:rFonts w:hint="eastAsia"/>
                      <w:sz w:val="21"/>
                      <w:szCs w:val="21"/>
                      <w:lang w:val="en-US" w:eastAsia="zh-CN"/>
                    </w:rPr>
                    <w:t>其中限值</w:t>
                  </w:r>
                </w:p>
              </w:tc>
              <w:tc>
                <w:tcPr>
                  <w:tcW w:w="885" w:type="dxa"/>
                  <w:vAlign w:val="center"/>
                </w:tcPr>
                <w:p>
                  <w:pPr>
                    <w:jc w:val="center"/>
                    <w:rPr>
                      <w:kern w:val="0"/>
                    </w:rPr>
                  </w:pPr>
                  <w:r>
                    <w:rPr>
                      <w:sz w:val="21"/>
                      <w:szCs w:val="21"/>
                    </w:rPr>
                    <w:t>相符</w:t>
                  </w:r>
                </w:p>
              </w:tc>
            </w:tr>
          </w:tbl>
          <w:p>
            <w:pPr>
              <w:pStyle w:val="2"/>
              <w:rPr>
                <w:b/>
                <w:kern w:val="1"/>
                <w:szCs w:val="21"/>
              </w:rPr>
            </w:pPr>
          </w:p>
          <w:p>
            <w:pPr>
              <w:rPr>
                <w:b/>
                <w:kern w:val="1"/>
                <w:szCs w:val="21"/>
              </w:rPr>
            </w:pPr>
          </w:p>
          <w:p>
            <w:pPr>
              <w:pStyle w:val="2"/>
              <w:rPr>
                <w:b/>
                <w:kern w:val="1"/>
                <w:szCs w:val="21"/>
              </w:rPr>
            </w:pPr>
          </w:p>
          <w:p>
            <w:pPr>
              <w:rPr>
                <w:b/>
                <w:kern w:val="1"/>
                <w:szCs w:val="21"/>
              </w:rPr>
            </w:pPr>
          </w:p>
          <w:p>
            <w:pPr>
              <w:pStyle w:val="2"/>
              <w:rPr>
                <w:b/>
                <w:kern w:val="1"/>
                <w:szCs w:val="21"/>
              </w:rPr>
            </w:pPr>
          </w:p>
          <w:p>
            <w:pPr>
              <w:rPr>
                <w:b/>
                <w:kern w:val="1"/>
                <w:szCs w:val="21"/>
              </w:rPr>
            </w:pPr>
          </w:p>
          <w:p>
            <w:pPr>
              <w:pStyle w:val="2"/>
              <w:rPr>
                <w:b/>
                <w:kern w:val="1"/>
                <w:szCs w:val="21"/>
              </w:rPr>
            </w:pPr>
          </w:p>
          <w:p>
            <w:pPr>
              <w:rPr>
                <w:b/>
                <w:kern w:val="1"/>
                <w:szCs w:val="21"/>
              </w:rPr>
            </w:pPr>
          </w:p>
          <w:p>
            <w:pPr>
              <w:pStyle w:val="2"/>
            </w:pPr>
          </w:p>
          <w:p>
            <w:pPr>
              <w:pStyle w:val="48"/>
              <w:spacing w:line="360" w:lineRule="auto"/>
              <w:ind w:firstLine="0" w:firstLineChars="0"/>
              <w:rPr>
                <w:lang w:bidi="ar"/>
              </w:rPr>
            </w:pPr>
          </w:p>
          <w:p>
            <w:pPr>
              <w:pStyle w:val="48"/>
              <w:spacing w:line="360" w:lineRule="auto"/>
              <w:ind w:firstLine="0" w:firstLineChars="0"/>
              <w:rPr>
                <w:lang w:bidi="ar"/>
              </w:rPr>
            </w:pPr>
          </w:p>
          <w:p>
            <w:pPr>
              <w:autoSpaceDE w:val="0"/>
              <w:autoSpaceDN w:val="0"/>
              <w:adjustRightInd w:val="0"/>
              <w:snapToGrid w:val="0"/>
              <w:rPr>
                <w:kern w:val="0"/>
                <w:sz w:val="24"/>
              </w:rPr>
            </w:pPr>
          </w:p>
        </w:tc>
      </w:tr>
    </w:tbl>
    <w:p>
      <w:pPr>
        <w:spacing w:line="360" w:lineRule="auto"/>
        <w:outlineLvl w:val="0"/>
        <w:rPr>
          <w:sz w:val="30"/>
        </w:rPr>
        <w:sectPr>
          <w:footerReference r:id="rId5" w:type="default"/>
          <w:pgSz w:w="11906" w:h="16838"/>
          <w:pgMar w:top="1701" w:right="1531" w:bottom="1701" w:left="1531" w:header="851" w:footer="1077" w:gutter="0"/>
          <w:pgNumType w:start="1"/>
          <w:cols w:space="720" w:num="1"/>
          <w:docGrid w:linePitch="312" w:charSpace="0"/>
        </w:sectPr>
      </w:pPr>
    </w:p>
    <w:p>
      <w:pPr>
        <w:pStyle w:val="19"/>
        <w:jc w:val="center"/>
        <w:outlineLvl w:val="0"/>
        <w:rPr>
          <w:rFonts w:ascii="Times New Roman" w:hAnsi="Times New Roman" w:eastAsia="黑体"/>
          <w:snapToGrid w:val="0"/>
          <w:sz w:val="30"/>
          <w:szCs w:val="30"/>
        </w:rPr>
      </w:pPr>
      <w:r>
        <w:rPr>
          <w:rFonts w:ascii="Times New Roman" w:hAnsi="Times New Roman" w:eastAsia="黑体"/>
          <w:snapToGrid w:val="0"/>
          <w:sz w:val="30"/>
          <w:szCs w:val="30"/>
        </w:rPr>
        <w:t>二、建设项目工程分析</w:t>
      </w:r>
    </w:p>
    <w:tbl>
      <w:tblPr>
        <w:tblStyle w:val="21"/>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23"/>
        <w:gridCol w:w="816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219" w:hRule="atLeast"/>
          <w:jc w:val="center"/>
        </w:trPr>
        <w:tc>
          <w:tcPr>
            <w:tcW w:w="823" w:type="dxa"/>
            <w:noWrap w:val="0"/>
            <w:vAlign w:val="center"/>
          </w:tcPr>
          <w:p>
            <w:pPr>
              <w:pStyle w:val="19"/>
              <w:adjustRightInd w:val="0"/>
              <w:snapToGrid w:val="0"/>
              <w:spacing w:before="0" w:beforeAutospacing="0" w:after="0" w:afterAutospacing="0"/>
              <w:jc w:val="center"/>
              <w:rPr>
                <w:rFonts w:ascii="Times New Roman" w:hAnsi="Times New Roman"/>
                <w:sz w:val="21"/>
                <w:szCs w:val="21"/>
              </w:rPr>
            </w:pPr>
            <w:r>
              <w:rPr>
                <w:rFonts w:ascii="Times New Roman" w:hAnsi="Times New Roman"/>
                <w:szCs w:val="24"/>
              </w:rPr>
              <w:t>建设内容</w:t>
            </w:r>
          </w:p>
        </w:tc>
        <w:tc>
          <w:tcPr>
            <w:tcW w:w="8161" w:type="dxa"/>
            <w:noWrap w:val="0"/>
            <w:vAlign w:val="top"/>
          </w:tcPr>
          <w:p>
            <w:pPr>
              <w:adjustRightInd w:val="0"/>
              <w:spacing w:line="360" w:lineRule="auto"/>
              <w:ind w:firstLine="482" w:firstLineChars="200"/>
              <w:rPr>
                <w:b/>
                <w:kern w:val="0"/>
                <w:sz w:val="24"/>
              </w:rPr>
            </w:pPr>
            <w:r>
              <w:rPr>
                <w:rFonts w:ascii="Times New Roman" w:hAnsi="Times New Roman" w:eastAsia="宋体" w:cs="Times New Roman"/>
                <w:b/>
                <w:kern w:val="0"/>
                <w:sz w:val="24"/>
              </w:rPr>
              <w:t>一</w:t>
            </w:r>
            <w:r>
              <w:rPr>
                <w:rFonts w:hint="eastAsia" w:ascii="Times New Roman" w:hAnsi="Times New Roman" w:eastAsia="宋体" w:cs="Times New Roman"/>
                <w:b/>
                <w:kern w:val="0"/>
                <w:sz w:val="24"/>
              </w:rPr>
              <w:t>、</w:t>
            </w:r>
            <w:r>
              <w:rPr>
                <w:rFonts w:ascii="Times New Roman" w:hAnsi="Times New Roman" w:eastAsia="宋体" w:cs="Times New Roman"/>
                <w:b/>
                <w:kern w:val="0"/>
                <w:sz w:val="24"/>
              </w:rPr>
              <w:t>工</w:t>
            </w:r>
            <w:r>
              <w:rPr>
                <w:b/>
                <w:kern w:val="0"/>
                <w:sz w:val="24"/>
              </w:rPr>
              <w:t>程内容及建设规模：</w:t>
            </w:r>
          </w:p>
          <w:p>
            <w:pPr>
              <w:adjustRightInd w:val="0"/>
              <w:spacing w:line="360" w:lineRule="auto"/>
              <w:ind w:firstLine="480" w:firstLineChars="200"/>
              <w:rPr>
                <w:b/>
                <w:bCs/>
                <w:sz w:val="24"/>
              </w:rPr>
            </w:pPr>
            <w:r>
              <w:rPr>
                <w:rFonts w:hint="eastAsia"/>
                <w:sz w:val="24"/>
              </w:rPr>
              <w:t>泗县勇兰家具制造厂租赁</w:t>
            </w:r>
            <w:r>
              <w:rPr>
                <w:sz w:val="24"/>
              </w:rPr>
              <w:t>安徽省宿州市泗县刘圩镇工业园区金光大道1号</w:t>
            </w:r>
            <w:r>
              <w:rPr>
                <w:rFonts w:hint="eastAsia"/>
                <w:sz w:val="24"/>
              </w:rPr>
              <w:t>厂房</w:t>
            </w:r>
            <w:r>
              <w:rPr>
                <w:sz w:val="24"/>
              </w:rPr>
              <w:t>建设</w:t>
            </w:r>
            <w:r>
              <w:rPr>
                <w:color w:val="000000"/>
                <w:sz w:val="24"/>
              </w:rPr>
              <w:t>年产2000套高低床项</w:t>
            </w:r>
            <w:r>
              <w:rPr>
                <w:sz w:val="24"/>
              </w:rPr>
              <w:t>目</w:t>
            </w:r>
            <w:r>
              <w:rPr>
                <w:rFonts w:hint="eastAsia"/>
                <w:sz w:val="24"/>
                <w:lang w:eastAsia="zh-CN"/>
              </w:rPr>
              <w:t>，</w:t>
            </w:r>
            <w:r>
              <w:rPr>
                <w:color w:val="000000"/>
                <w:sz w:val="24"/>
              </w:rPr>
              <w:t>项目</w:t>
            </w:r>
            <w:r>
              <w:rPr>
                <w:sz w:val="24"/>
              </w:rPr>
              <w:t>拟</w:t>
            </w:r>
            <w:r>
              <w:rPr>
                <w:color w:val="000000"/>
                <w:sz w:val="24"/>
              </w:rPr>
              <w:t>投资金额为2800万元</w:t>
            </w:r>
            <w:r>
              <w:rPr>
                <w:rFonts w:hint="eastAsia"/>
                <w:color w:val="000000"/>
                <w:sz w:val="24"/>
                <w:lang w:eastAsia="zh-CN"/>
              </w:rPr>
              <w:t>，</w:t>
            </w:r>
            <w:r>
              <w:rPr>
                <w:color w:val="000000"/>
                <w:sz w:val="24"/>
              </w:rPr>
              <w:t>设置</w:t>
            </w:r>
            <w:r>
              <w:rPr>
                <w:sz w:val="24"/>
              </w:rPr>
              <w:t>下料开料</w:t>
            </w:r>
            <w:r>
              <w:rPr>
                <w:color w:val="000000"/>
                <w:sz w:val="24"/>
              </w:rPr>
              <w:t>区、</w:t>
            </w:r>
            <w:r>
              <w:rPr>
                <w:sz w:val="24"/>
              </w:rPr>
              <w:t>拼板开板</w:t>
            </w:r>
            <w:r>
              <w:rPr>
                <w:color w:val="000000"/>
                <w:sz w:val="24"/>
              </w:rPr>
              <w:t>区、</w:t>
            </w:r>
            <w:r>
              <w:rPr>
                <w:sz w:val="24"/>
              </w:rPr>
              <w:t>雕刻打孔区</w:t>
            </w:r>
            <w:r>
              <w:rPr>
                <w:color w:val="000000"/>
                <w:sz w:val="24"/>
              </w:rPr>
              <w:t>等，</w:t>
            </w:r>
            <w:r>
              <w:rPr>
                <w:sz w:val="24"/>
              </w:rPr>
              <w:t>计划购置王头下料锯、多片开料锯、拼板机、精密裁板锯等生产设备</w:t>
            </w:r>
            <w:r>
              <w:rPr>
                <w:rFonts w:hint="eastAsia"/>
                <w:sz w:val="24"/>
                <w:lang w:eastAsia="zh-CN"/>
              </w:rPr>
              <w:t>，</w:t>
            </w:r>
            <w:r>
              <w:rPr>
                <w:sz w:val="24"/>
              </w:rPr>
              <w:t>占地面积2160m</w:t>
            </w:r>
            <w:r>
              <w:rPr>
                <w:sz w:val="24"/>
                <w:vertAlign w:val="superscript"/>
              </w:rPr>
              <w:t>2</w:t>
            </w:r>
            <w:r>
              <w:rPr>
                <w:color w:val="000000"/>
                <w:sz w:val="24"/>
              </w:rPr>
              <w:t>，</w:t>
            </w:r>
            <w:r>
              <w:rPr>
                <w:sz w:val="24"/>
              </w:rPr>
              <w:t>建成后可</w:t>
            </w:r>
            <w:r>
              <w:rPr>
                <w:color w:val="000000"/>
                <w:sz w:val="24"/>
              </w:rPr>
              <w:t>形成年产2000套高低床的生产能力</w:t>
            </w:r>
            <w:r>
              <w:rPr>
                <w:sz w:val="24"/>
              </w:rPr>
              <w:t>。具体建设内容及规模见下表。</w:t>
            </w:r>
          </w:p>
          <w:p>
            <w:pPr>
              <w:spacing w:line="360" w:lineRule="auto"/>
              <w:jc w:val="center"/>
              <w:rPr>
                <w:b/>
                <w:bCs/>
                <w:sz w:val="24"/>
              </w:rPr>
            </w:pPr>
            <w:r>
              <w:rPr>
                <w:b/>
                <w:bCs/>
                <w:sz w:val="24"/>
              </w:rPr>
              <w:t>表2-1  项目建设内容一览表</w:t>
            </w:r>
          </w:p>
          <w:tbl>
            <w:tblPr>
              <w:tblStyle w:val="21"/>
              <w:tblW w:w="79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3"/>
              <w:gridCol w:w="1417"/>
              <w:gridCol w:w="3945"/>
              <w:gridCol w:w="1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3" w:type="dxa"/>
                  <w:noWrap w:val="0"/>
                  <w:vAlign w:val="center"/>
                </w:tcPr>
                <w:p>
                  <w:pPr>
                    <w:jc w:val="center"/>
                    <w:rPr>
                      <w:b/>
                      <w:kern w:val="0"/>
                      <w:sz w:val="24"/>
                    </w:rPr>
                  </w:pPr>
                  <w:r>
                    <w:rPr>
                      <w:b/>
                      <w:bCs/>
                      <w:szCs w:val="21"/>
                    </w:rPr>
                    <w:t>类别</w:t>
                  </w:r>
                </w:p>
              </w:tc>
              <w:tc>
                <w:tcPr>
                  <w:tcW w:w="1417" w:type="dxa"/>
                  <w:noWrap w:val="0"/>
                  <w:vAlign w:val="center"/>
                </w:tcPr>
                <w:p>
                  <w:pPr>
                    <w:jc w:val="center"/>
                    <w:rPr>
                      <w:b/>
                      <w:bCs/>
                      <w:szCs w:val="21"/>
                    </w:rPr>
                  </w:pPr>
                  <w:r>
                    <w:rPr>
                      <w:b/>
                      <w:bCs/>
                      <w:szCs w:val="21"/>
                    </w:rPr>
                    <w:t>单项工程</w:t>
                  </w:r>
                </w:p>
                <w:p>
                  <w:pPr>
                    <w:jc w:val="center"/>
                    <w:rPr>
                      <w:b/>
                      <w:kern w:val="0"/>
                      <w:sz w:val="24"/>
                    </w:rPr>
                  </w:pPr>
                  <w:r>
                    <w:rPr>
                      <w:b/>
                      <w:bCs/>
                      <w:szCs w:val="21"/>
                    </w:rPr>
                    <w:t>名称</w:t>
                  </w:r>
                </w:p>
              </w:tc>
              <w:tc>
                <w:tcPr>
                  <w:tcW w:w="3945" w:type="dxa"/>
                  <w:noWrap w:val="0"/>
                  <w:vAlign w:val="center"/>
                </w:tcPr>
                <w:p>
                  <w:pPr>
                    <w:jc w:val="center"/>
                    <w:rPr>
                      <w:b/>
                      <w:kern w:val="0"/>
                      <w:sz w:val="24"/>
                    </w:rPr>
                  </w:pPr>
                  <w:r>
                    <w:rPr>
                      <w:b/>
                      <w:bCs/>
                      <w:kern w:val="0"/>
                      <w:szCs w:val="21"/>
                    </w:rPr>
                    <w:t>工程内容及规模</w:t>
                  </w:r>
                </w:p>
              </w:tc>
              <w:tc>
                <w:tcPr>
                  <w:tcW w:w="1230" w:type="dxa"/>
                  <w:noWrap w:val="0"/>
                  <w:vAlign w:val="center"/>
                </w:tcPr>
                <w:p>
                  <w:pPr>
                    <w:jc w:val="center"/>
                    <w:rPr>
                      <w:b/>
                      <w:bCs/>
                      <w:kern w:val="0"/>
                      <w:szCs w:val="21"/>
                    </w:rPr>
                  </w:pPr>
                  <w:r>
                    <w:rPr>
                      <w:rFonts w:hint="eastAsia"/>
                      <w:b/>
                      <w:bCs/>
                      <w:szCs w:val="21"/>
                    </w:rPr>
                    <w:t>依托情况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trPr>
              <w:tc>
                <w:tcPr>
                  <w:tcW w:w="1353" w:type="dxa"/>
                  <w:vMerge w:val="restart"/>
                  <w:noWrap w:val="0"/>
                  <w:vAlign w:val="center"/>
                </w:tcPr>
                <w:p>
                  <w:pPr>
                    <w:jc w:val="center"/>
                    <w:rPr>
                      <w:b/>
                      <w:kern w:val="0"/>
                      <w:sz w:val="24"/>
                    </w:rPr>
                  </w:pPr>
                  <w:r>
                    <w:rPr>
                      <w:color w:val="000000"/>
                      <w:szCs w:val="21"/>
                    </w:rPr>
                    <w:t>主体工程</w:t>
                  </w:r>
                </w:p>
              </w:tc>
              <w:tc>
                <w:tcPr>
                  <w:tcW w:w="1417" w:type="dxa"/>
                  <w:noWrap w:val="0"/>
                  <w:vAlign w:val="center"/>
                </w:tcPr>
                <w:p>
                  <w:pPr>
                    <w:jc w:val="center"/>
                    <w:rPr>
                      <w:szCs w:val="21"/>
                    </w:rPr>
                  </w:pPr>
                  <w:r>
                    <w:rPr>
                      <w:szCs w:val="21"/>
                    </w:rPr>
                    <w:t>下料开料拼板开板</w:t>
                  </w:r>
                  <w:r>
                    <w:rPr>
                      <w:color w:val="000000"/>
                      <w:szCs w:val="21"/>
                    </w:rPr>
                    <w:t>区</w:t>
                  </w:r>
                </w:p>
              </w:tc>
              <w:tc>
                <w:tcPr>
                  <w:tcW w:w="3945" w:type="dxa"/>
                  <w:noWrap w:val="0"/>
                  <w:vAlign w:val="center"/>
                </w:tcPr>
                <w:p>
                  <w:pPr>
                    <w:jc w:val="center"/>
                    <w:rPr>
                      <w:szCs w:val="21"/>
                    </w:rPr>
                  </w:pPr>
                  <w:r>
                    <w:rPr>
                      <w:szCs w:val="21"/>
                    </w:rPr>
                    <w:t>位于厂区北侧，安装王头下料锯、压刨、多片开料锯</w:t>
                  </w:r>
                  <w:r>
                    <w:rPr>
                      <w:rFonts w:hint="eastAsia"/>
                      <w:szCs w:val="21"/>
                    </w:rPr>
                    <w:t>、</w:t>
                  </w:r>
                  <w:r>
                    <w:rPr>
                      <w:szCs w:val="21"/>
                    </w:rPr>
                    <w:t>拼板机、精密裁板锯，用于下料开料拼板裁板，建筑面积</w:t>
                  </w:r>
                  <w:r>
                    <w:rPr>
                      <w:rFonts w:hint="eastAsia"/>
                      <w:szCs w:val="21"/>
                    </w:rPr>
                    <w:t>6</w:t>
                  </w:r>
                  <w:r>
                    <w:rPr>
                      <w:szCs w:val="21"/>
                    </w:rPr>
                    <w:t>00m</w:t>
                  </w:r>
                  <w:r>
                    <w:rPr>
                      <w:szCs w:val="21"/>
                      <w:vertAlign w:val="superscript"/>
                    </w:rPr>
                    <w:t>2</w:t>
                  </w:r>
                </w:p>
              </w:tc>
              <w:tc>
                <w:tcPr>
                  <w:tcW w:w="1230" w:type="dxa"/>
                  <w:noWrap w:val="0"/>
                  <w:vAlign w:val="center"/>
                </w:tcPr>
                <w:p>
                  <w:pPr>
                    <w:jc w:val="center"/>
                    <w:rPr>
                      <w:szCs w:val="21"/>
                    </w:rPr>
                  </w:pPr>
                  <w:r>
                    <w:rPr>
                      <w:rFonts w:hint="eastAsia"/>
                      <w:szCs w:val="21"/>
                    </w:rPr>
                    <w:t>项目依托原有厂房进行建设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trPr>
              <w:tc>
                <w:tcPr>
                  <w:tcW w:w="1353" w:type="dxa"/>
                  <w:vMerge w:val="continue"/>
                  <w:noWrap w:val="0"/>
                  <w:vAlign w:val="center"/>
                </w:tcPr>
                <w:p>
                  <w:pPr>
                    <w:jc w:val="center"/>
                    <w:rPr>
                      <w:color w:val="000000"/>
                      <w:szCs w:val="21"/>
                    </w:rPr>
                  </w:pPr>
                </w:p>
              </w:tc>
              <w:tc>
                <w:tcPr>
                  <w:tcW w:w="1417" w:type="dxa"/>
                  <w:noWrap w:val="0"/>
                  <w:vAlign w:val="center"/>
                </w:tcPr>
                <w:p>
                  <w:pPr>
                    <w:jc w:val="center"/>
                    <w:rPr>
                      <w:szCs w:val="21"/>
                    </w:rPr>
                  </w:pPr>
                  <w:r>
                    <w:rPr>
                      <w:szCs w:val="21"/>
                    </w:rPr>
                    <w:t>雕刻打孔区</w:t>
                  </w:r>
                </w:p>
              </w:tc>
              <w:tc>
                <w:tcPr>
                  <w:tcW w:w="3945" w:type="dxa"/>
                  <w:noWrap w:val="0"/>
                  <w:vAlign w:val="center"/>
                </w:tcPr>
                <w:p>
                  <w:pPr>
                    <w:jc w:val="center"/>
                    <w:rPr>
                      <w:szCs w:val="21"/>
                    </w:rPr>
                  </w:pPr>
                  <w:r>
                    <w:rPr>
                      <w:szCs w:val="21"/>
                    </w:rPr>
                    <w:t>位于厂区西南侧，安装打孔锯、雕刻机，用于打孔雕刻，建筑面积300m</w:t>
                  </w:r>
                  <w:r>
                    <w:rPr>
                      <w:szCs w:val="21"/>
                      <w:vertAlign w:val="superscript"/>
                    </w:rPr>
                    <w:t>2</w:t>
                  </w:r>
                </w:p>
              </w:tc>
              <w:tc>
                <w:tcPr>
                  <w:tcW w:w="1230" w:type="dxa"/>
                  <w:noWrap w:val="0"/>
                  <w:vAlign w:val="center"/>
                </w:tcPr>
                <w:p>
                  <w:pPr>
                    <w:jc w:val="center"/>
                    <w:rPr>
                      <w:szCs w:val="21"/>
                    </w:rPr>
                  </w:pPr>
                  <w:r>
                    <w:rPr>
                      <w:rFonts w:hint="eastAsia"/>
                      <w:szCs w:val="21"/>
                    </w:rPr>
                    <w:t>项目依托原有厂房进行建设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trPr>
              <w:tc>
                <w:tcPr>
                  <w:tcW w:w="1353" w:type="dxa"/>
                  <w:vMerge w:val="continue"/>
                  <w:noWrap w:val="0"/>
                  <w:vAlign w:val="center"/>
                </w:tcPr>
                <w:p>
                  <w:pPr>
                    <w:jc w:val="center"/>
                    <w:rPr>
                      <w:color w:val="000000"/>
                      <w:szCs w:val="21"/>
                    </w:rPr>
                  </w:pPr>
                </w:p>
              </w:tc>
              <w:tc>
                <w:tcPr>
                  <w:tcW w:w="1417" w:type="dxa"/>
                  <w:noWrap w:val="0"/>
                  <w:vAlign w:val="center"/>
                </w:tcPr>
                <w:p>
                  <w:pPr>
                    <w:jc w:val="center"/>
                    <w:rPr>
                      <w:szCs w:val="21"/>
                    </w:rPr>
                  </w:pPr>
                  <w:r>
                    <w:rPr>
                      <w:szCs w:val="21"/>
                    </w:rPr>
                    <w:t>砂光组装</w:t>
                  </w:r>
                  <w:r>
                    <w:rPr>
                      <w:rFonts w:hint="eastAsia"/>
                      <w:szCs w:val="21"/>
                      <w:lang w:eastAsia="zh-CN"/>
                    </w:rPr>
                    <w:t>打磨</w:t>
                  </w:r>
                  <w:r>
                    <w:rPr>
                      <w:szCs w:val="21"/>
                    </w:rPr>
                    <w:t>区</w:t>
                  </w:r>
                </w:p>
              </w:tc>
              <w:tc>
                <w:tcPr>
                  <w:tcW w:w="3945" w:type="dxa"/>
                  <w:noWrap w:val="0"/>
                  <w:vAlign w:val="center"/>
                </w:tcPr>
                <w:p>
                  <w:pPr>
                    <w:jc w:val="center"/>
                    <w:rPr>
                      <w:szCs w:val="21"/>
                    </w:rPr>
                  </w:pPr>
                  <w:r>
                    <w:rPr>
                      <w:szCs w:val="21"/>
                    </w:rPr>
                    <w:t>位于厂区西南侧，安装</w:t>
                  </w:r>
                  <w:r>
                    <w:rPr>
                      <w:bCs/>
                      <w:szCs w:val="21"/>
                    </w:rPr>
                    <w:t>砂光机</w:t>
                  </w:r>
                  <w:r>
                    <w:rPr>
                      <w:szCs w:val="21"/>
                    </w:rPr>
                    <w:t>、</w:t>
                  </w:r>
                  <w:r>
                    <w:rPr>
                      <w:bCs/>
                      <w:szCs w:val="21"/>
                    </w:rPr>
                    <w:t>立铣、</w:t>
                  </w:r>
                  <w:r>
                    <w:rPr>
                      <w:szCs w:val="21"/>
                    </w:rPr>
                    <w:t>组装机</w:t>
                  </w:r>
                  <w:r>
                    <w:rPr>
                      <w:bCs/>
                      <w:szCs w:val="21"/>
                    </w:rPr>
                    <w:t>、</w:t>
                  </w:r>
                  <w:r>
                    <w:rPr>
                      <w:rFonts w:hint="eastAsia"/>
                      <w:szCs w:val="21"/>
                      <w:lang w:eastAsia="zh-CN"/>
                    </w:rPr>
                    <w:t>打磨</w:t>
                  </w:r>
                  <w:r>
                    <w:rPr>
                      <w:szCs w:val="21"/>
                    </w:rPr>
                    <w:t>机，用于砂光组装</w:t>
                  </w:r>
                  <w:r>
                    <w:rPr>
                      <w:rFonts w:hint="eastAsia"/>
                      <w:szCs w:val="21"/>
                      <w:lang w:eastAsia="zh-CN"/>
                    </w:rPr>
                    <w:t>打磨</w:t>
                  </w:r>
                  <w:r>
                    <w:rPr>
                      <w:szCs w:val="21"/>
                    </w:rPr>
                    <w:t>，建筑面积400m</w:t>
                  </w:r>
                  <w:r>
                    <w:rPr>
                      <w:szCs w:val="21"/>
                      <w:vertAlign w:val="superscript"/>
                    </w:rPr>
                    <w:t>2</w:t>
                  </w:r>
                </w:p>
              </w:tc>
              <w:tc>
                <w:tcPr>
                  <w:tcW w:w="1230" w:type="dxa"/>
                  <w:noWrap w:val="0"/>
                  <w:vAlign w:val="center"/>
                </w:tcPr>
                <w:p>
                  <w:pPr>
                    <w:jc w:val="center"/>
                    <w:rPr>
                      <w:szCs w:val="21"/>
                    </w:rPr>
                  </w:pPr>
                  <w:r>
                    <w:rPr>
                      <w:rFonts w:hint="eastAsia"/>
                      <w:szCs w:val="21"/>
                    </w:rPr>
                    <w:t>项目依托原有厂房进行建设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trPr>
              <w:tc>
                <w:tcPr>
                  <w:tcW w:w="1353" w:type="dxa"/>
                  <w:vMerge w:val="continue"/>
                  <w:noWrap w:val="0"/>
                  <w:vAlign w:val="center"/>
                </w:tcPr>
                <w:p>
                  <w:pPr>
                    <w:jc w:val="center"/>
                    <w:rPr>
                      <w:color w:val="000000"/>
                      <w:szCs w:val="21"/>
                    </w:rPr>
                  </w:pPr>
                </w:p>
              </w:tc>
              <w:tc>
                <w:tcPr>
                  <w:tcW w:w="1417" w:type="dxa"/>
                  <w:noWrap w:val="0"/>
                  <w:vAlign w:val="center"/>
                </w:tcPr>
                <w:p>
                  <w:pPr>
                    <w:jc w:val="center"/>
                    <w:rPr>
                      <w:szCs w:val="21"/>
                    </w:rPr>
                  </w:pPr>
                  <w:r>
                    <w:rPr>
                      <w:szCs w:val="21"/>
                    </w:rPr>
                    <w:t>包装区</w:t>
                  </w:r>
                </w:p>
              </w:tc>
              <w:tc>
                <w:tcPr>
                  <w:tcW w:w="3945" w:type="dxa"/>
                  <w:noWrap w:val="0"/>
                  <w:vAlign w:val="center"/>
                </w:tcPr>
                <w:p>
                  <w:pPr>
                    <w:jc w:val="center"/>
                    <w:rPr>
                      <w:szCs w:val="21"/>
                    </w:rPr>
                  </w:pPr>
                  <w:r>
                    <w:rPr>
                      <w:szCs w:val="21"/>
                    </w:rPr>
                    <w:t>位于厂区西南侧，用于产品包装，建筑面积200m</w:t>
                  </w:r>
                  <w:r>
                    <w:rPr>
                      <w:szCs w:val="21"/>
                      <w:vertAlign w:val="superscript"/>
                    </w:rPr>
                    <w:t>2</w:t>
                  </w:r>
                </w:p>
              </w:tc>
              <w:tc>
                <w:tcPr>
                  <w:tcW w:w="1230" w:type="dxa"/>
                  <w:noWrap w:val="0"/>
                  <w:vAlign w:val="center"/>
                </w:tcPr>
                <w:p>
                  <w:pPr>
                    <w:jc w:val="center"/>
                    <w:rPr>
                      <w:szCs w:val="21"/>
                    </w:rPr>
                  </w:pPr>
                  <w:r>
                    <w:rPr>
                      <w:rFonts w:hint="eastAsia"/>
                      <w:szCs w:val="21"/>
                    </w:rPr>
                    <w:t>项目依托原有厂房进行建设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3" w:type="dxa"/>
                  <w:vMerge w:val="restart"/>
                  <w:noWrap w:val="0"/>
                  <w:vAlign w:val="center"/>
                </w:tcPr>
                <w:p>
                  <w:pPr>
                    <w:jc w:val="center"/>
                    <w:rPr>
                      <w:b/>
                      <w:kern w:val="0"/>
                      <w:sz w:val="24"/>
                    </w:rPr>
                  </w:pPr>
                  <w:r>
                    <w:rPr>
                      <w:color w:val="000000"/>
                      <w:szCs w:val="21"/>
                    </w:rPr>
                    <w:t>辅助工程</w:t>
                  </w:r>
                </w:p>
              </w:tc>
              <w:tc>
                <w:tcPr>
                  <w:tcW w:w="1417" w:type="dxa"/>
                  <w:noWrap w:val="0"/>
                  <w:vAlign w:val="center"/>
                </w:tcPr>
                <w:p>
                  <w:pPr>
                    <w:jc w:val="center"/>
                    <w:rPr>
                      <w:b/>
                      <w:kern w:val="0"/>
                      <w:sz w:val="24"/>
                    </w:rPr>
                  </w:pPr>
                  <w:r>
                    <w:rPr>
                      <w:szCs w:val="21"/>
                    </w:rPr>
                    <w:t>办公区</w:t>
                  </w:r>
                </w:p>
              </w:tc>
              <w:tc>
                <w:tcPr>
                  <w:tcW w:w="3945" w:type="dxa"/>
                  <w:noWrap w:val="0"/>
                  <w:vAlign w:val="center"/>
                </w:tcPr>
                <w:p>
                  <w:pPr>
                    <w:jc w:val="center"/>
                    <w:rPr>
                      <w:b/>
                      <w:kern w:val="0"/>
                      <w:szCs w:val="21"/>
                    </w:rPr>
                  </w:pPr>
                  <w:r>
                    <w:rPr>
                      <w:szCs w:val="21"/>
                    </w:rPr>
                    <w:t>位于办公楼，用于日常办公，建筑面积330m</w:t>
                  </w:r>
                  <w:r>
                    <w:rPr>
                      <w:szCs w:val="21"/>
                      <w:vertAlign w:val="superscript"/>
                    </w:rPr>
                    <w:t>2</w:t>
                  </w:r>
                </w:p>
              </w:tc>
              <w:tc>
                <w:tcPr>
                  <w:tcW w:w="1230" w:type="dxa"/>
                  <w:noWrap w:val="0"/>
                  <w:vAlign w:val="center"/>
                </w:tcPr>
                <w:p>
                  <w:pPr>
                    <w:jc w:val="center"/>
                    <w:rPr>
                      <w:szCs w:val="21"/>
                    </w:rPr>
                  </w:pPr>
                  <w:r>
                    <w:rPr>
                      <w:rFonts w:hint="eastAsia"/>
                      <w:szCs w:val="21"/>
                    </w:rPr>
                    <w:t>项目依托原有厂房进行建设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3" w:type="dxa"/>
                  <w:vMerge w:val="continue"/>
                  <w:noWrap w:val="0"/>
                  <w:vAlign w:val="center"/>
                </w:tcPr>
                <w:p>
                  <w:pPr>
                    <w:jc w:val="center"/>
                    <w:rPr>
                      <w:b/>
                      <w:kern w:val="0"/>
                      <w:sz w:val="24"/>
                    </w:rPr>
                  </w:pPr>
                </w:p>
              </w:tc>
              <w:tc>
                <w:tcPr>
                  <w:tcW w:w="1417" w:type="dxa"/>
                  <w:noWrap w:val="0"/>
                  <w:vAlign w:val="center"/>
                </w:tcPr>
                <w:p>
                  <w:pPr>
                    <w:jc w:val="center"/>
                    <w:rPr>
                      <w:b/>
                      <w:kern w:val="0"/>
                      <w:sz w:val="24"/>
                    </w:rPr>
                  </w:pPr>
                  <w:r>
                    <w:rPr>
                      <w:szCs w:val="21"/>
                    </w:rPr>
                    <w:t>员工食堂</w:t>
                  </w:r>
                </w:p>
              </w:tc>
              <w:tc>
                <w:tcPr>
                  <w:tcW w:w="3945" w:type="dxa"/>
                  <w:noWrap w:val="0"/>
                  <w:vAlign w:val="center"/>
                </w:tcPr>
                <w:p>
                  <w:pPr>
                    <w:jc w:val="center"/>
                    <w:rPr>
                      <w:b/>
                      <w:kern w:val="0"/>
                      <w:szCs w:val="21"/>
                    </w:rPr>
                  </w:pPr>
                  <w:r>
                    <w:rPr>
                      <w:szCs w:val="21"/>
                    </w:rPr>
                    <w:t>位于厂区东南侧，用于员工日常吃饭，建筑面积30m</w:t>
                  </w:r>
                  <w:r>
                    <w:rPr>
                      <w:szCs w:val="21"/>
                      <w:vertAlign w:val="superscript"/>
                    </w:rPr>
                    <w:t>2</w:t>
                  </w:r>
                </w:p>
              </w:tc>
              <w:tc>
                <w:tcPr>
                  <w:tcW w:w="1230" w:type="dxa"/>
                  <w:noWrap w:val="0"/>
                  <w:vAlign w:val="center"/>
                </w:tcPr>
                <w:p>
                  <w:pPr>
                    <w:jc w:val="center"/>
                    <w:rPr>
                      <w:szCs w:val="21"/>
                    </w:rPr>
                  </w:pPr>
                  <w:r>
                    <w:rPr>
                      <w:rFonts w:hint="eastAsia"/>
                      <w:szCs w:val="21"/>
                    </w:rPr>
                    <w:t>项目依托原有厂房进行建设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353" w:type="dxa"/>
                  <w:vMerge w:val="restart"/>
                  <w:noWrap w:val="0"/>
                  <w:vAlign w:val="center"/>
                </w:tcPr>
                <w:p>
                  <w:pPr>
                    <w:jc w:val="center"/>
                    <w:rPr>
                      <w:b/>
                      <w:kern w:val="0"/>
                      <w:sz w:val="24"/>
                    </w:rPr>
                  </w:pPr>
                  <w:r>
                    <w:rPr>
                      <w:color w:val="000000"/>
                      <w:szCs w:val="21"/>
                    </w:rPr>
                    <w:t>储运工程</w:t>
                  </w:r>
                </w:p>
              </w:tc>
              <w:tc>
                <w:tcPr>
                  <w:tcW w:w="1417" w:type="dxa"/>
                  <w:noWrap w:val="0"/>
                  <w:vAlign w:val="center"/>
                </w:tcPr>
                <w:p>
                  <w:pPr>
                    <w:jc w:val="center"/>
                    <w:rPr>
                      <w:b/>
                      <w:kern w:val="0"/>
                      <w:sz w:val="24"/>
                    </w:rPr>
                  </w:pPr>
                  <w:r>
                    <w:rPr>
                      <w:szCs w:val="21"/>
                    </w:rPr>
                    <w:t>原料仓库</w:t>
                  </w:r>
                </w:p>
              </w:tc>
              <w:tc>
                <w:tcPr>
                  <w:tcW w:w="3945" w:type="dxa"/>
                  <w:noWrap w:val="0"/>
                  <w:vAlign w:val="center"/>
                </w:tcPr>
                <w:p>
                  <w:pPr>
                    <w:jc w:val="center"/>
                    <w:rPr>
                      <w:b/>
                      <w:kern w:val="0"/>
                      <w:sz w:val="24"/>
                    </w:rPr>
                  </w:pPr>
                  <w:r>
                    <w:rPr>
                      <w:szCs w:val="21"/>
                    </w:rPr>
                    <w:t>位于厂区西北侧，用于存放原材料，建筑面积310m</w:t>
                  </w:r>
                  <w:r>
                    <w:rPr>
                      <w:szCs w:val="21"/>
                      <w:vertAlign w:val="superscript"/>
                    </w:rPr>
                    <w:t>2</w:t>
                  </w:r>
                </w:p>
              </w:tc>
              <w:tc>
                <w:tcPr>
                  <w:tcW w:w="1230" w:type="dxa"/>
                  <w:noWrap w:val="0"/>
                  <w:vAlign w:val="center"/>
                </w:tcPr>
                <w:p>
                  <w:pPr>
                    <w:jc w:val="center"/>
                    <w:rPr>
                      <w:szCs w:val="21"/>
                    </w:rPr>
                  </w:pPr>
                  <w:r>
                    <w:rPr>
                      <w:rFonts w:hint="eastAsia"/>
                      <w:szCs w:val="21"/>
                    </w:rPr>
                    <w:t>项目依托原有厂房进行建设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3" w:type="dxa"/>
                  <w:vMerge w:val="continue"/>
                  <w:noWrap w:val="0"/>
                  <w:vAlign w:val="center"/>
                </w:tcPr>
                <w:p>
                  <w:pPr>
                    <w:jc w:val="center"/>
                    <w:rPr>
                      <w:b/>
                      <w:kern w:val="0"/>
                      <w:sz w:val="24"/>
                    </w:rPr>
                  </w:pPr>
                </w:p>
              </w:tc>
              <w:tc>
                <w:tcPr>
                  <w:tcW w:w="1417" w:type="dxa"/>
                  <w:noWrap w:val="0"/>
                  <w:vAlign w:val="center"/>
                </w:tcPr>
                <w:p>
                  <w:pPr>
                    <w:jc w:val="center"/>
                    <w:rPr>
                      <w:b/>
                      <w:kern w:val="0"/>
                      <w:sz w:val="24"/>
                    </w:rPr>
                  </w:pPr>
                  <w:r>
                    <w:rPr>
                      <w:szCs w:val="21"/>
                    </w:rPr>
                    <w:t>成品仓库</w:t>
                  </w:r>
                </w:p>
              </w:tc>
              <w:tc>
                <w:tcPr>
                  <w:tcW w:w="3945" w:type="dxa"/>
                  <w:noWrap w:val="0"/>
                  <w:vAlign w:val="center"/>
                </w:tcPr>
                <w:p>
                  <w:pPr>
                    <w:jc w:val="center"/>
                    <w:rPr>
                      <w:b/>
                      <w:kern w:val="0"/>
                      <w:sz w:val="24"/>
                    </w:rPr>
                  </w:pPr>
                  <w:r>
                    <w:rPr>
                      <w:szCs w:val="21"/>
                    </w:rPr>
                    <w:t>位于厂区西南侧，用于存放成品，建筑面积320m</w:t>
                  </w:r>
                  <w:r>
                    <w:rPr>
                      <w:szCs w:val="21"/>
                      <w:vertAlign w:val="superscript"/>
                    </w:rPr>
                    <w:t>2</w:t>
                  </w:r>
                </w:p>
              </w:tc>
              <w:tc>
                <w:tcPr>
                  <w:tcW w:w="1230" w:type="dxa"/>
                  <w:noWrap w:val="0"/>
                  <w:vAlign w:val="center"/>
                </w:tcPr>
                <w:p>
                  <w:pPr>
                    <w:jc w:val="center"/>
                    <w:rPr>
                      <w:szCs w:val="21"/>
                    </w:rPr>
                  </w:pPr>
                  <w:r>
                    <w:rPr>
                      <w:rFonts w:hint="eastAsia"/>
                      <w:szCs w:val="21"/>
                    </w:rPr>
                    <w:t>项目依托原有厂房进行建设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3" w:type="dxa"/>
                  <w:vMerge w:val="restart"/>
                  <w:noWrap w:val="0"/>
                  <w:vAlign w:val="center"/>
                </w:tcPr>
                <w:p>
                  <w:pPr>
                    <w:jc w:val="center"/>
                    <w:rPr>
                      <w:b/>
                      <w:kern w:val="0"/>
                      <w:sz w:val="24"/>
                    </w:rPr>
                  </w:pPr>
                  <w:r>
                    <w:rPr>
                      <w:color w:val="000000"/>
                      <w:szCs w:val="21"/>
                    </w:rPr>
                    <w:t>公用工程</w:t>
                  </w:r>
                </w:p>
              </w:tc>
              <w:tc>
                <w:tcPr>
                  <w:tcW w:w="1417" w:type="dxa"/>
                  <w:noWrap w:val="0"/>
                  <w:vAlign w:val="center"/>
                </w:tcPr>
                <w:p>
                  <w:pPr>
                    <w:jc w:val="center"/>
                    <w:rPr>
                      <w:b/>
                      <w:kern w:val="0"/>
                      <w:sz w:val="24"/>
                    </w:rPr>
                  </w:pPr>
                  <w:r>
                    <w:rPr>
                      <w:szCs w:val="21"/>
                    </w:rPr>
                    <w:t>供电</w:t>
                  </w:r>
                </w:p>
              </w:tc>
              <w:tc>
                <w:tcPr>
                  <w:tcW w:w="3945" w:type="dxa"/>
                  <w:noWrap w:val="0"/>
                  <w:vAlign w:val="center"/>
                </w:tcPr>
                <w:p>
                  <w:pPr>
                    <w:jc w:val="center"/>
                    <w:rPr>
                      <w:szCs w:val="21"/>
                    </w:rPr>
                  </w:pPr>
                  <w:r>
                    <w:rPr>
                      <w:szCs w:val="21"/>
                    </w:rPr>
                    <w:t>当地供电电网</w:t>
                  </w:r>
                </w:p>
              </w:tc>
              <w:tc>
                <w:tcPr>
                  <w:tcW w:w="1230" w:type="dxa"/>
                  <w:noWrap w:val="0"/>
                  <w:vAlign w:val="center"/>
                </w:tcPr>
                <w:p>
                  <w:pPr>
                    <w:jc w:val="center"/>
                    <w:rPr>
                      <w:szCs w:val="21"/>
                    </w:rPr>
                  </w:pPr>
                  <w:r>
                    <w:rPr>
                      <w:rFonts w:hint="eastAsia"/>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3" w:type="dxa"/>
                  <w:vMerge w:val="continue"/>
                  <w:noWrap w:val="0"/>
                  <w:vAlign w:val="center"/>
                </w:tcPr>
                <w:p>
                  <w:pPr>
                    <w:jc w:val="center"/>
                    <w:rPr>
                      <w:b/>
                      <w:kern w:val="0"/>
                      <w:sz w:val="24"/>
                    </w:rPr>
                  </w:pPr>
                </w:p>
              </w:tc>
              <w:tc>
                <w:tcPr>
                  <w:tcW w:w="1417" w:type="dxa"/>
                  <w:noWrap w:val="0"/>
                  <w:vAlign w:val="center"/>
                </w:tcPr>
                <w:p>
                  <w:pPr>
                    <w:jc w:val="center"/>
                    <w:rPr>
                      <w:b/>
                      <w:kern w:val="0"/>
                      <w:sz w:val="24"/>
                    </w:rPr>
                  </w:pPr>
                  <w:r>
                    <w:rPr>
                      <w:szCs w:val="21"/>
                    </w:rPr>
                    <w:t>供水</w:t>
                  </w:r>
                </w:p>
              </w:tc>
              <w:tc>
                <w:tcPr>
                  <w:tcW w:w="3945" w:type="dxa"/>
                  <w:noWrap w:val="0"/>
                  <w:vAlign w:val="center"/>
                </w:tcPr>
                <w:p>
                  <w:pPr>
                    <w:jc w:val="center"/>
                    <w:rPr>
                      <w:bCs/>
                      <w:kern w:val="0"/>
                      <w:szCs w:val="21"/>
                    </w:rPr>
                  </w:pPr>
                  <w:r>
                    <w:rPr>
                      <w:szCs w:val="21"/>
                    </w:rPr>
                    <w:t>当地自来水管网</w:t>
                  </w:r>
                </w:p>
              </w:tc>
              <w:tc>
                <w:tcPr>
                  <w:tcW w:w="1230" w:type="dxa"/>
                  <w:noWrap w:val="0"/>
                  <w:vAlign w:val="center"/>
                </w:tcPr>
                <w:p>
                  <w:pPr>
                    <w:jc w:val="center"/>
                    <w:rPr>
                      <w:bCs/>
                      <w:kern w:val="0"/>
                      <w:szCs w:val="21"/>
                    </w:rPr>
                  </w:pPr>
                  <w:r>
                    <w:rPr>
                      <w:rFonts w:hint="eastAsia"/>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3" w:type="dxa"/>
                  <w:vMerge w:val="continue"/>
                  <w:noWrap w:val="0"/>
                  <w:vAlign w:val="center"/>
                </w:tcPr>
                <w:p>
                  <w:pPr>
                    <w:jc w:val="center"/>
                    <w:rPr>
                      <w:b/>
                      <w:kern w:val="0"/>
                      <w:sz w:val="24"/>
                    </w:rPr>
                  </w:pPr>
                </w:p>
              </w:tc>
              <w:tc>
                <w:tcPr>
                  <w:tcW w:w="1417" w:type="dxa"/>
                  <w:noWrap w:val="0"/>
                  <w:vAlign w:val="center"/>
                </w:tcPr>
                <w:p>
                  <w:pPr>
                    <w:jc w:val="center"/>
                    <w:rPr>
                      <w:b/>
                      <w:kern w:val="0"/>
                      <w:sz w:val="24"/>
                    </w:rPr>
                  </w:pPr>
                  <w:r>
                    <w:rPr>
                      <w:szCs w:val="21"/>
                    </w:rPr>
                    <w:t>排水</w:t>
                  </w:r>
                </w:p>
              </w:tc>
              <w:tc>
                <w:tcPr>
                  <w:tcW w:w="3945" w:type="dxa"/>
                  <w:noWrap w:val="0"/>
                  <w:vAlign w:val="center"/>
                </w:tcPr>
                <w:p>
                  <w:pPr>
                    <w:jc w:val="center"/>
                    <w:rPr>
                      <w:rFonts w:hint="default" w:eastAsia="宋体"/>
                      <w:szCs w:val="21"/>
                      <w:lang w:val="en-US" w:eastAsia="zh-CN"/>
                    </w:rPr>
                  </w:pPr>
                  <w:r>
                    <w:rPr>
                      <w:szCs w:val="21"/>
                    </w:rPr>
                    <w:t>项目区采用雨污分流。雨水进入雨水收集管网后进入市政雨水管网；生活污水依托化粪池处理后定期清掏肥田</w:t>
                  </w:r>
                  <w:r>
                    <w:rPr>
                      <w:rFonts w:hint="eastAsia"/>
                      <w:szCs w:val="21"/>
                      <w:lang w:eastAsia="zh-CN"/>
                    </w:rPr>
                    <w:t>，</w:t>
                  </w:r>
                  <w:r>
                    <w:rPr>
                      <w:rFonts w:hint="eastAsia"/>
                      <w:szCs w:val="21"/>
                      <w:lang w:val="en-US" w:eastAsia="zh-CN"/>
                    </w:rPr>
                    <w:t>不外排。</w:t>
                  </w:r>
                </w:p>
              </w:tc>
              <w:tc>
                <w:tcPr>
                  <w:tcW w:w="1230" w:type="dxa"/>
                  <w:noWrap w:val="0"/>
                  <w:vAlign w:val="center"/>
                </w:tcPr>
                <w:p>
                  <w:pPr>
                    <w:jc w:val="center"/>
                    <w:rPr>
                      <w:szCs w:val="21"/>
                    </w:rPr>
                  </w:pPr>
                  <w:r>
                    <w:rPr>
                      <w:rFonts w:hint="eastAsia"/>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3" w:type="dxa"/>
                  <w:vMerge w:val="restart"/>
                  <w:noWrap w:val="0"/>
                  <w:vAlign w:val="center"/>
                </w:tcPr>
                <w:p>
                  <w:pPr>
                    <w:jc w:val="center"/>
                    <w:rPr>
                      <w:b/>
                      <w:kern w:val="0"/>
                      <w:sz w:val="24"/>
                    </w:rPr>
                  </w:pPr>
                  <w:r>
                    <w:rPr>
                      <w:color w:val="000000"/>
                      <w:szCs w:val="21"/>
                    </w:rPr>
                    <w:t>环保工程</w:t>
                  </w:r>
                </w:p>
              </w:tc>
              <w:tc>
                <w:tcPr>
                  <w:tcW w:w="1417" w:type="dxa"/>
                  <w:noWrap w:val="0"/>
                  <w:vAlign w:val="center"/>
                </w:tcPr>
                <w:p>
                  <w:pPr>
                    <w:jc w:val="center"/>
                    <w:rPr>
                      <w:b/>
                      <w:kern w:val="0"/>
                      <w:sz w:val="24"/>
                    </w:rPr>
                  </w:pPr>
                  <w:r>
                    <w:rPr>
                      <w:szCs w:val="21"/>
                    </w:rPr>
                    <w:t>废水</w:t>
                  </w:r>
                </w:p>
              </w:tc>
              <w:tc>
                <w:tcPr>
                  <w:tcW w:w="3945" w:type="dxa"/>
                  <w:noWrap w:val="0"/>
                  <w:vAlign w:val="center"/>
                </w:tcPr>
                <w:p>
                  <w:pPr>
                    <w:jc w:val="center"/>
                    <w:rPr>
                      <w:rFonts w:hint="eastAsia" w:eastAsia="宋体"/>
                      <w:szCs w:val="21"/>
                      <w:lang w:eastAsia="zh-CN"/>
                    </w:rPr>
                  </w:pPr>
                  <w:r>
                    <w:rPr>
                      <w:szCs w:val="21"/>
                    </w:rPr>
                    <w:t>项目生活污水依托化粪池处理后定期清掏肥田</w:t>
                  </w:r>
                  <w:r>
                    <w:rPr>
                      <w:rFonts w:hint="eastAsia"/>
                      <w:szCs w:val="21"/>
                      <w:lang w:eastAsia="zh-CN"/>
                    </w:rPr>
                    <w:t>，</w:t>
                  </w:r>
                  <w:r>
                    <w:rPr>
                      <w:rFonts w:hint="eastAsia" w:ascii="Times New Roman" w:hAnsi="Times New Roman" w:cs="Times New Roman"/>
                      <w:color w:val="auto"/>
                      <w:sz w:val="21"/>
                      <w:szCs w:val="21"/>
                      <w:lang w:val="en-US" w:eastAsia="zh-CN"/>
                    </w:rPr>
                    <w:t>不外排。</w:t>
                  </w:r>
                </w:p>
              </w:tc>
              <w:tc>
                <w:tcPr>
                  <w:tcW w:w="1230" w:type="dxa"/>
                  <w:noWrap w:val="0"/>
                  <w:vAlign w:val="center"/>
                </w:tcPr>
                <w:p>
                  <w:pPr>
                    <w:jc w:val="center"/>
                    <w:rPr>
                      <w:szCs w:val="21"/>
                    </w:rPr>
                  </w:pPr>
                  <w:r>
                    <w:rPr>
                      <w:sz w:val="21"/>
                      <w:szCs w:val="21"/>
                    </w:rPr>
                    <w:t>依托园区化粪池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3" w:type="dxa"/>
                  <w:vMerge w:val="continue"/>
                  <w:noWrap w:val="0"/>
                  <w:vAlign w:val="center"/>
                </w:tcPr>
                <w:p>
                  <w:pPr>
                    <w:jc w:val="center"/>
                    <w:rPr>
                      <w:b/>
                      <w:kern w:val="0"/>
                      <w:sz w:val="24"/>
                    </w:rPr>
                  </w:pPr>
                </w:p>
              </w:tc>
              <w:tc>
                <w:tcPr>
                  <w:tcW w:w="1417" w:type="dxa"/>
                  <w:noWrap w:val="0"/>
                  <w:vAlign w:val="center"/>
                </w:tcPr>
                <w:p>
                  <w:pPr>
                    <w:jc w:val="center"/>
                    <w:rPr>
                      <w:b/>
                      <w:kern w:val="0"/>
                      <w:sz w:val="24"/>
                    </w:rPr>
                  </w:pPr>
                  <w:r>
                    <w:rPr>
                      <w:szCs w:val="21"/>
                    </w:rPr>
                    <w:t>废气</w:t>
                  </w:r>
                </w:p>
              </w:tc>
              <w:tc>
                <w:tcPr>
                  <w:tcW w:w="3945" w:type="dxa"/>
                  <w:noWrap w:val="0"/>
                  <w:vAlign w:val="center"/>
                </w:tcPr>
                <w:p>
                  <w:pPr>
                    <w:jc w:val="center"/>
                    <w:rPr>
                      <w:szCs w:val="21"/>
                    </w:rPr>
                  </w:pPr>
                  <w:r>
                    <w:rPr>
                      <w:szCs w:val="21"/>
                    </w:rPr>
                    <w:t>食堂油烟经油烟净化器处理后通过专用烟道外排</w:t>
                  </w:r>
                  <w:r>
                    <w:rPr>
                      <w:rFonts w:hint="eastAsia"/>
                      <w:szCs w:val="21"/>
                    </w:rPr>
                    <w:t>，</w:t>
                  </w:r>
                  <w:r>
                    <w:rPr>
                      <w:szCs w:val="21"/>
                    </w:rPr>
                    <w:t>项目</w:t>
                  </w:r>
                  <w:r>
                    <w:rPr>
                      <w:rFonts w:ascii="宋体" w:hAnsi="宋体" w:cs="宋体"/>
                      <w:szCs w:val="21"/>
                    </w:rPr>
                    <w:t>粉尘由</w:t>
                  </w:r>
                  <w:r>
                    <w:rPr>
                      <w:rFonts w:hint="eastAsia"/>
                      <w:szCs w:val="21"/>
                    </w:rPr>
                    <w:t>一套布袋除尘器处理</w:t>
                  </w:r>
                  <w:r>
                    <w:rPr>
                      <w:rFonts w:ascii="宋体" w:hAnsi="宋体" w:cs="宋体"/>
                      <w:szCs w:val="21"/>
                    </w:rPr>
                    <w:t>收集</w:t>
                  </w:r>
                  <w:r>
                    <w:rPr>
                      <w:rFonts w:hint="eastAsia" w:ascii="宋体" w:hAnsi="宋体" w:cs="宋体"/>
                      <w:szCs w:val="21"/>
                    </w:rPr>
                    <w:t>，</w:t>
                  </w:r>
                  <w:r>
                    <w:rPr>
                      <w:rFonts w:ascii="宋体" w:hAnsi="宋体" w:cs="宋体"/>
                      <w:szCs w:val="21"/>
                    </w:rPr>
                    <w:t>经一</w:t>
                  </w:r>
                  <w:r>
                    <w:rPr>
                      <w:szCs w:val="21"/>
                    </w:rPr>
                    <w:t>根15米高排</w:t>
                  </w:r>
                  <w:r>
                    <w:rPr>
                      <w:rFonts w:ascii="宋体" w:hAnsi="宋体" w:cs="宋体"/>
                      <w:szCs w:val="21"/>
                    </w:rPr>
                    <w:t>气</w:t>
                  </w:r>
                  <w:r>
                    <w:rPr>
                      <w:rFonts w:hint="eastAsia" w:ascii="宋体" w:hAnsi="宋体" w:cs="宋体"/>
                      <w:szCs w:val="21"/>
                    </w:rPr>
                    <w:t>筒</w:t>
                  </w:r>
                  <w:r>
                    <w:rPr>
                      <w:rFonts w:ascii="宋体" w:hAnsi="宋体" w:cs="宋体"/>
                      <w:szCs w:val="21"/>
                    </w:rPr>
                    <w:t>排放</w:t>
                  </w:r>
                  <w:r>
                    <w:rPr>
                      <w:szCs w:val="21"/>
                    </w:rPr>
                    <w:t>，</w:t>
                  </w:r>
                  <w:r>
                    <w:rPr>
                      <w:rFonts w:hint="eastAsia"/>
                      <w:szCs w:val="21"/>
                    </w:rPr>
                    <w:t>除尘器</w:t>
                  </w:r>
                  <w:r>
                    <w:rPr>
                      <w:rFonts w:ascii="宋体" w:hAnsi="宋体" w:cs="宋体"/>
                      <w:szCs w:val="21"/>
                    </w:rPr>
                    <w:t>收集的粉尘</w:t>
                  </w:r>
                  <w:r>
                    <w:rPr>
                      <w:szCs w:val="21"/>
                    </w:rPr>
                    <w:t>由环卫部门统一处理</w:t>
                  </w:r>
                  <w:r>
                    <w:rPr>
                      <w:bCs/>
                      <w:color w:val="000000"/>
                      <w:szCs w:val="21"/>
                    </w:rPr>
                    <w:t>。</w:t>
                  </w:r>
                </w:p>
              </w:tc>
              <w:tc>
                <w:tcPr>
                  <w:tcW w:w="1230" w:type="dxa"/>
                  <w:noWrap w:val="0"/>
                  <w:vAlign w:val="center"/>
                </w:tcPr>
                <w:p>
                  <w:pPr>
                    <w:jc w:val="center"/>
                    <w:rPr>
                      <w:szCs w:val="21"/>
                    </w:rPr>
                  </w:pPr>
                  <w:r>
                    <w:rPr>
                      <w:rFonts w:ascii="宋体" w:hAnsi="宋体" w:cs="宋体"/>
                      <w:sz w:val="21"/>
                      <w:szCs w:val="21"/>
                    </w:rPr>
                    <w:t>新建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3" w:type="dxa"/>
                  <w:vMerge w:val="continue"/>
                  <w:noWrap w:val="0"/>
                  <w:vAlign w:val="center"/>
                </w:tcPr>
                <w:p>
                  <w:pPr>
                    <w:jc w:val="center"/>
                    <w:rPr>
                      <w:b/>
                      <w:kern w:val="0"/>
                      <w:sz w:val="24"/>
                    </w:rPr>
                  </w:pPr>
                </w:p>
              </w:tc>
              <w:tc>
                <w:tcPr>
                  <w:tcW w:w="1417" w:type="dxa"/>
                  <w:vMerge w:val="restart"/>
                  <w:noWrap w:val="0"/>
                  <w:vAlign w:val="center"/>
                </w:tcPr>
                <w:p>
                  <w:pPr>
                    <w:jc w:val="center"/>
                    <w:rPr>
                      <w:b/>
                      <w:kern w:val="0"/>
                      <w:sz w:val="24"/>
                    </w:rPr>
                  </w:pPr>
                  <w:r>
                    <w:rPr>
                      <w:bCs/>
                      <w:kern w:val="0"/>
                      <w:szCs w:val="21"/>
                    </w:rPr>
                    <w:t>固废</w:t>
                  </w:r>
                </w:p>
              </w:tc>
              <w:tc>
                <w:tcPr>
                  <w:tcW w:w="3945" w:type="dxa"/>
                  <w:noWrap w:val="0"/>
                  <w:vAlign w:val="center"/>
                </w:tcPr>
                <w:p>
                  <w:pPr>
                    <w:jc w:val="center"/>
                    <w:rPr>
                      <w:szCs w:val="21"/>
                    </w:rPr>
                  </w:pPr>
                  <w:r>
                    <w:rPr>
                      <w:szCs w:val="21"/>
                    </w:rPr>
                    <w:t>生活垃圾用垃圾桶进行收集，由环卫部门统一处理</w:t>
                  </w:r>
                  <w:r>
                    <w:rPr>
                      <w:bCs/>
                      <w:color w:val="000000"/>
                      <w:szCs w:val="21"/>
                    </w:rPr>
                    <w:t>。</w:t>
                  </w:r>
                </w:p>
              </w:tc>
              <w:tc>
                <w:tcPr>
                  <w:tcW w:w="1230" w:type="dxa"/>
                  <w:vMerge w:val="restart"/>
                  <w:noWrap w:val="0"/>
                  <w:vAlign w:val="center"/>
                </w:tcPr>
                <w:p>
                  <w:pPr>
                    <w:jc w:val="center"/>
                    <w:rPr>
                      <w:szCs w:val="21"/>
                    </w:rPr>
                  </w:pPr>
                  <w:r>
                    <w:rPr>
                      <w:rFonts w:ascii="宋体" w:hAnsi="宋体" w:cs="宋体"/>
                      <w:sz w:val="21"/>
                      <w:szCs w:val="21"/>
                    </w:rPr>
                    <w:t>新建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3" w:type="dxa"/>
                  <w:vMerge w:val="continue"/>
                  <w:noWrap w:val="0"/>
                  <w:vAlign w:val="center"/>
                </w:tcPr>
                <w:p>
                  <w:pPr>
                    <w:jc w:val="center"/>
                    <w:rPr>
                      <w:b/>
                      <w:kern w:val="0"/>
                      <w:sz w:val="24"/>
                    </w:rPr>
                  </w:pPr>
                </w:p>
              </w:tc>
              <w:tc>
                <w:tcPr>
                  <w:tcW w:w="1417" w:type="dxa"/>
                  <w:vMerge w:val="continue"/>
                  <w:noWrap w:val="0"/>
                  <w:vAlign w:val="center"/>
                </w:tcPr>
                <w:p>
                  <w:pPr>
                    <w:jc w:val="center"/>
                    <w:rPr>
                      <w:bCs/>
                      <w:kern w:val="0"/>
                      <w:szCs w:val="21"/>
                    </w:rPr>
                  </w:pPr>
                </w:p>
              </w:tc>
              <w:tc>
                <w:tcPr>
                  <w:tcW w:w="3945" w:type="dxa"/>
                  <w:noWrap w:val="0"/>
                  <w:vAlign w:val="center"/>
                </w:tcPr>
                <w:p>
                  <w:pPr>
                    <w:pStyle w:val="51"/>
                    <w:autoSpaceDE w:val="0"/>
                    <w:spacing w:line="240" w:lineRule="auto"/>
                    <w:ind w:firstLine="420"/>
                    <w:jc w:val="center"/>
                    <w:rPr>
                      <w:rFonts w:ascii="宋体" w:hAnsi="宋体" w:cs="宋体"/>
                      <w:sz w:val="21"/>
                      <w:szCs w:val="21"/>
                    </w:rPr>
                  </w:pPr>
                  <w:r>
                    <w:rPr>
                      <w:rFonts w:ascii="宋体" w:hAnsi="宋体" w:cs="宋体"/>
                      <w:sz w:val="21"/>
                      <w:szCs w:val="21"/>
                    </w:rPr>
                    <w:t>项目使用会产生一定的</w:t>
                  </w:r>
                  <w:r>
                    <w:rPr>
                      <w:rFonts w:hint="eastAsia" w:ascii="宋体" w:hAnsi="宋体" w:cs="宋体"/>
                      <w:sz w:val="21"/>
                      <w:szCs w:val="21"/>
                    </w:rPr>
                    <w:t>废木方</w:t>
                  </w:r>
                  <w:r>
                    <w:rPr>
                      <w:rFonts w:ascii="宋体" w:hAnsi="宋体" w:cs="宋体"/>
                      <w:sz w:val="21"/>
                      <w:szCs w:val="21"/>
                    </w:rPr>
                    <w:t>边角料</w:t>
                  </w:r>
                  <w:r>
                    <w:rPr>
                      <w:rFonts w:hint="eastAsia" w:ascii="宋体" w:hAnsi="宋体" w:cs="宋体"/>
                      <w:sz w:val="21"/>
                      <w:szCs w:val="21"/>
                    </w:rPr>
                    <w:t>,</w:t>
                  </w:r>
                  <w:r>
                    <w:rPr>
                      <w:sz w:val="21"/>
                      <w:szCs w:val="21"/>
                    </w:rPr>
                    <w:t>交由物资回收部</w:t>
                  </w:r>
                  <w:r>
                    <w:rPr>
                      <w:rFonts w:ascii="宋体" w:hAnsi="宋体" w:eastAsia="宋体" w:cs="宋体"/>
                      <w:sz w:val="21"/>
                      <w:szCs w:val="21"/>
                    </w:rPr>
                    <w:t>门回收。项目除尘装置收集的粉尘，由环卫部门统一处理。</w:t>
                  </w:r>
                </w:p>
              </w:tc>
              <w:tc>
                <w:tcPr>
                  <w:tcW w:w="1230" w:type="dxa"/>
                  <w:vMerge w:val="continue"/>
                  <w:noWrap w:val="0"/>
                  <w:vAlign w:val="center"/>
                </w:tcPr>
                <w:p>
                  <w:pPr>
                    <w:pStyle w:val="51"/>
                    <w:autoSpaceDE w:val="0"/>
                    <w:spacing w:line="240" w:lineRule="auto"/>
                    <w:ind w:firstLine="420"/>
                    <w:jc w:val="center"/>
                    <w:rPr>
                      <w:rFonts w:ascii="宋体" w:hAnsi="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3" w:type="dxa"/>
                  <w:vMerge w:val="continue"/>
                  <w:noWrap w:val="0"/>
                  <w:vAlign w:val="center"/>
                </w:tcPr>
                <w:p>
                  <w:pPr>
                    <w:jc w:val="center"/>
                    <w:rPr>
                      <w:b/>
                      <w:kern w:val="0"/>
                      <w:sz w:val="24"/>
                    </w:rPr>
                  </w:pPr>
                </w:p>
              </w:tc>
              <w:tc>
                <w:tcPr>
                  <w:tcW w:w="1417" w:type="dxa"/>
                  <w:vMerge w:val="continue"/>
                  <w:noWrap w:val="0"/>
                  <w:vAlign w:val="center"/>
                </w:tcPr>
                <w:p>
                  <w:pPr>
                    <w:jc w:val="center"/>
                    <w:rPr>
                      <w:bCs/>
                      <w:kern w:val="0"/>
                      <w:szCs w:val="21"/>
                    </w:rPr>
                  </w:pPr>
                </w:p>
              </w:tc>
              <w:tc>
                <w:tcPr>
                  <w:tcW w:w="3945" w:type="dxa"/>
                  <w:noWrap w:val="0"/>
                  <w:vAlign w:val="center"/>
                </w:tcPr>
                <w:p>
                  <w:pPr>
                    <w:jc w:val="center"/>
                    <w:rPr>
                      <w:szCs w:val="21"/>
                    </w:rPr>
                  </w:pPr>
                  <w:r>
                    <w:rPr>
                      <w:bCs/>
                      <w:color w:val="000000" w:themeColor="text1"/>
                      <w:szCs w:val="21"/>
                      <w14:textFill>
                        <w14:solidFill>
                          <w14:schemeClr w14:val="tx1"/>
                        </w14:solidFill>
                      </w14:textFill>
                    </w:rPr>
                    <w:t>危险废物暂存</w:t>
                  </w:r>
                  <w:r>
                    <w:rPr>
                      <w:rFonts w:hint="eastAsia"/>
                      <w:color w:val="000000" w:themeColor="text1"/>
                      <w:kern w:val="0"/>
                      <w:szCs w:val="21"/>
                      <w:lang w:bidi="ar"/>
                      <w14:textFill>
                        <w14:solidFill>
                          <w14:schemeClr w14:val="tx1"/>
                        </w14:solidFill>
                      </w14:textFill>
                    </w:rPr>
                    <w:t>间</w:t>
                  </w:r>
                  <w:r>
                    <w:rPr>
                      <w:bCs/>
                      <w:color w:val="000000" w:themeColor="text1"/>
                      <w:szCs w:val="21"/>
                      <w14:textFill>
                        <w14:solidFill>
                          <w14:schemeClr w14:val="tx1"/>
                        </w14:solidFill>
                      </w14:textFill>
                    </w:rPr>
                    <w:t>位于</w:t>
                  </w:r>
                  <w:r>
                    <w:rPr>
                      <w:color w:val="000000" w:themeColor="text1"/>
                      <w:szCs w:val="21"/>
                      <w14:textFill>
                        <w14:solidFill>
                          <w14:schemeClr w14:val="tx1"/>
                        </w14:solidFill>
                      </w14:textFill>
                    </w:rPr>
                    <w:t>厂房</w:t>
                  </w:r>
                  <w:r>
                    <w:rPr>
                      <w:rFonts w:hint="eastAsia"/>
                      <w:color w:val="000000" w:themeColor="text1"/>
                      <w:szCs w:val="21"/>
                      <w14:textFill>
                        <w14:solidFill>
                          <w14:schemeClr w14:val="tx1"/>
                        </w14:solidFill>
                      </w14:textFill>
                    </w:rPr>
                    <w:t>内的</w:t>
                  </w:r>
                  <w:r>
                    <w:rPr>
                      <w:rFonts w:hint="eastAsia"/>
                      <w:color w:val="000000" w:themeColor="text1"/>
                      <w:szCs w:val="21"/>
                      <w:lang w:val="en-US" w:eastAsia="zh-CN"/>
                      <w14:textFill>
                        <w14:solidFill>
                          <w14:schemeClr w14:val="tx1"/>
                        </w14:solidFill>
                      </w14:textFill>
                    </w:rPr>
                    <w:t>北</w:t>
                  </w:r>
                  <w:r>
                    <w:rPr>
                      <w:color w:val="000000" w:themeColor="text1"/>
                      <w:szCs w:val="21"/>
                      <w14:textFill>
                        <w14:solidFill>
                          <w14:schemeClr w14:val="tx1"/>
                        </w14:solidFill>
                      </w14:textFill>
                    </w:rPr>
                    <w:t>侧</w:t>
                  </w:r>
                  <w:r>
                    <w:rPr>
                      <w:rFonts w:hint="eastAsia"/>
                      <w:color w:val="000000" w:themeColor="text1"/>
                      <w:kern w:val="0"/>
                      <w:szCs w:val="21"/>
                      <w:lang w:bidi="ar"/>
                      <w14:textFill>
                        <w14:solidFill>
                          <w14:schemeClr w14:val="tx1"/>
                        </w14:solidFill>
                      </w14:textFill>
                    </w:rPr>
                    <w:t>，</w:t>
                  </w:r>
                  <w:r>
                    <w:rPr>
                      <w:color w:val="000000" w:themeColor="text1"/>
                      <w:szCs w:val="21"/>
                      <w14:textFill>
                        <w14:solidFill>
                          <w14:schemeClr w14:val="tx1"/>
                        </w14:solidFill>
                      </w14:textFill>
                    </w:rPr>
                    <w:t>建筑面积约</w:t>
                  </w:r>
                  <w:r>
                    <w:rPr>
                      <w:rFonts w:hint="eastAsia"/>
                      <w:color w:val="000000" w:themeColor="text1"/>
                      <w:szCs w:val="21"/>
                      <w14:textFill>
                        <w14:solidFill>
                          <w14:schemeClr w14:val="tx1"/>
                        </w14:solidFill>
                      </w14:textFill>
                    </w:rPr>
                    <w:t>1</w:t>
                  </w:r>
                  <w:r>
                    <w:rPr>
                      <w:rFonts w:hint="eastAsia"/>
                      <w:color w:val="000000" w:themeColor="text1"/>
                      <w:szCs w:val="21"/>
                      <w:lang w:val="en-US" w:eastAsia="zh-CN"/>
                      <w14:textFill>
                        <w14:solidFill>
                          <w14:schemeClr w14:val="tx1"/>
                        </w14:solidFill>
                      </w14:textFill>
                    </w:rPr>
                    <w:t>5</w:t>
                  </w:r>
                  <w:r>
                    <w:rPr>
                      <w:color w:val="000000" w:themeColor="text1"/>
                      <w:szCs w:val="21"/>
                      <w14:textFill>
                        <w14:solidFill>
                          <w14:schemeClr w14:val="tx1"/>
                        </w14:solidFill>
                      </w14:textFill>
                    </w:rPr>
                    <w:t>m</w:t>
                  </w:r>
                  <w:r>
                    <w:rPr>
                      <w:color w:val="000000" w:themeColor="text1"/>
                      <w:szCs w:val="21"/>
                      <w:vertAlign w:val="superscript"/>
                      <w14:textFill>
                        <w14:solidFill>
                          <w14:schemeClr w14:val="tx1"/>
                        </w14:solidFill>
                      </w14:textFill>
                    </w:rPr>
                    <w:t>2</w:t>
                  </w:r>
                  <w:r>
                    <w:rPr>
                      <w:bCs/>
                      <w:color w:val="000000" w:themeColor="text1"/>
                      <w:szCs w:val="21"/>
                      <w14:textFill>
                        <w14:solidFill>
                          <w14:schemeClr w14:val="tx1"/>
                        </w14:solidFill>
                      </w14:textFill>
                    </w:rPr>
                    <w:t>，危废暂存间进行防渗、防晒、防风、防雨处理</w:t>
                  </w:r>
                  <w:r>
                    <w:rPr>
                      <w:rFonts w:hint="eastAsia"/>
                      <w:bCs/>
                      <w:color w:val="000000" w:themeColor="text1"/>
                      <w:szCs w:val="21"/>
                      <w14:textFill>
                        <w14:solidFill>
                          <w14:schemeClr w14:val="tx1"/>
                        </w14:solidFill>
                      </w14:textFill>
                    </w:rPr>
                    <w:t>；并根据危废储存管理规范设置标识标牌，管理制度，并做相应记录。</w:t>
                  </w:r>
                  <w:r>
                    <w:rPr>
                      <w:bCs/>
                      <w:color w:val="000000" w:themeColor="text1"/>
                      <w:szCs w:val="21"/>
                      <w14:textFill>
                        <w14:solidFill>
                          <w14:schemeClr w14:val="tx1"/>
                        </w14:solidFill>
                      </w14:textFill>
                    </w:rPr>
                    <w:t>危险废物委托有资质的单位定期处置。</w:t>
                  </w:r>
                </w:p>
              </w:tc>
              <w:tc>
                <w:tcPr>
                  <w:tcW w:w="1230" w:type="dxa"/>
                  <w:vMerge w:val="continue"/>
                  <w:noWrap w:val="0"/>
                  <w:vAlign w:val="center"/>
                </w:tcPr>
                <w:p>
                  <w:pPr>
                    <w:ind w:firstLine="420" w:firstLineChars="200"/>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3" w:type="dxa"/>
                  <w:vMerge w:val="continue"/>
                  <w:noWrap w:val="0"/>
                  <w:vAlign w:val="center"/>
                </w:tcPr>
                <w:p>
                  <w:pPr>
                    <w:jc w:val="center"/>
                    <w:rPr>
                      <w:b/>
                      <w:kern w:val="0"/>
                      <w:sz w:val="24"/>
                    </w:rPr>
                  </w:pPr>
                </w:p>
              </w:tc>
              <w:tc>
                <w:tcPr>
                  <w:tcW w:w="1417" w:type="dxa"/>
                  <w:noWrap w:val="0"/>
                  <w:vAlign w:val="center"/>
                </w:tcPr>
                <w:p>
                  <w:pPr>
                    <w:jc w:val="center"/>
                    <w:rPr>
                      <w:b/>
                      <w:kern w:val="0"/>
                      <w:sz w:val="24"/>
                    </w:rPr>
                  </w:pPr>
                  <w:r>
                    <w:rPr>
                      <w:bCs/>
                      <w:kern w:val="0"/>
                      <w:szCs w:val="21"/>
                    </w:rPr>
                    <w:t>噪声</w:t>
                  </w:r>
                </w:p>
              </w:tc>
              <w:tc>
                <w:tcPr>
                  <w:tcW w:w="3945" w:type="dxa"/>
                  <w:noWrap w:val="0"/>
                  <w:vAlign w:val="center"/>
                </w:tcPr>
                <w:p>
                  <w:pPr>
                    <w:jc w:val="center"/>
                    <w:rPr>
                      <w:bCs/>
                      <w:szCs w:val="21"/>
                      <w:highlight w:val="yellow"/>
                    </w:rPr>
                  </w:pPr>
                  <w:r>
                    <w:rPr>
                      <w:bCs/>
                      <w:szCs w:val="21"/>
                      <w:highlight w:val="none"/>
                    </w:rPr>
                    <w:t>优先选用低噪设备、设置减振基座和减振垫、距离衰减等</w:t>
                  </w:r>
                  <w:r>
                    <w:rPr>
                      <w:szCs w:val="21"/>
                      <w:highlight w:val="none"/>
                    </w:rPr>
                    <w:t>。</w:t>
                  </w:r>
                </w:p>
              </w:tc>
              <w:tc>
                <w:tcPr>
                  <w:tcW w:w="1230" w:type="dxa"/>
                  <w:noWrap w:val="0"/>
                  <w:vAlign w:val="center"/>
                </w:tcPr>
                <w:p>
                  <w:pPr>
                    <w:jc w:val="center"/>
                    <w:rPr>
                      <w:bCs/>
                      <w:szCs w:val="21"/>
                      <w:highlight w:val="none"/>
                    </w:rPr>
                  </w:pPr>
                  <w:r>
                    <w:rPr>
                      <w:rFonts w:ascii="宋体" w:hAnsi="宋体" w:cs="宋体"/>
                      <w:sz w:val="21"/>
                      <w:szCs w:val="21"/>
                    </w:rPr>
                    <w:t>新建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3" w:type="dxa"/>
                  <w:vMerge w:val="continue"/>
                  <w:noWrap w:val="0"/>
                  <w:vAlign w:val="center"/>
                </w:tcPr>
                <w:p>
                  <w:pPr>
                    <w:jc w:val="center"/>
                    <w:rPr>
                      <w:b/>
                      <w:kern w:val="0"/>
                      <w:sz w:val="24"/>
                    </w:rPr>
                  </w:pPr>
                </w:p>
              </w:tc>
              <w:tc>
                <w:tcPr>
                  <w:tcW w:w="1417" w:type="dxa"/>
                  <w:noWrap w:val="0"/>
                  <w:vAlign w:val="center"/>
                </w:tcPr>
                <w:p>
                  <w:pPr>
                    <w:jc w:val="center"/>
                    <w:rPr>
                      <w:bCs/>
                      <w:kern w:val="0"/>
                      <w:szCs w:val="21"/>
                    </w:rPr>
                  </w:pPr>
                  <w:r>
                    <w:rPr>
                      <w:rFonts w:hint="eastAsia"/>
                      <w:bCs/>
                      <w:sz w:val="21"/>
                      <w:szCs w:val="21"/>
                    </w:rPr>
                    <w:t>地下水、土壤</w:t>
                  </w:r>
                  <w:r>
                    <w:rPr>
                      <w:bCs/>
                      <w:sz w:val="21"/>
                      <w:szCs w:val="21"/>
                    </w:rPr>
                    <w:t>污染防治措施</w:t>
                  </w:r>
                </w:p>
              </w:tc>
              <w:tc>
                <w:tcPr>
                  <w:tcW w:w="3945" w:type="dxa"/>
                  <w:noWrap w:val="0"/>
                  <w:vAlign w:val="center"/>
                </w:tcPr>
                <w:p>
                  <w:pPr>
                    <w:rPr>
                      <w:bCs/>
                      <w:szCs w:val="21"/>
                      <w:highlight w:val="none"/>
                    </w:rPr>
                  </w:pPr>
                  <w:r>
                    <w:rPr>
                      <w:rFonts w:hint="eastAsia" w:ascii="Times New Roman" w:hAnsi="Times New Roman" w:eastAsia="宋体" w:cs="Times New Roman"/>
                      <w:bCs/>
                      <w:color w:val="000000"/>
                      <w:sz w:val="21"/>
                      <w:szCs w:val="21"/>
                    </w:rPr>
                    <w:t>危险废物暂存间等进行重点防渗：等效黏土防渗层Mb≥1.0m，K≤1×10</w:t>
                  </w:r>
                  <w:r>
                    <w:rPr>
                      <w:rFonts w:hint="eastAsia" w:ascii="Times New Roman" w:hAnsi="Times New Roman" w:eastAsia="宋体" w:cs="Times New Roman"/>
                      <w:bCs/>
                      <w:color w:val="000000"/>
                      <w:sz w:val="21"/>
                      <w:szCs w:val="21"/>
                      <w:vertAlign w:val="superscript"/>
                    </w:rPr>
                    <w:t>-7</w:t>
                  </w:r>
                  <w:r>
                    <w:rPr>
                      <w:rFonts w:hint="eastAsia" w:ascii="Times New Roman" w:hAnsi="Times New Roman" w:eastAsia="宋体" w:cs="Times New Roman"/>
                      <w:bCs/>
                      <w:color w:val="000000"/>
                      <w:sz w:val="21"/>
                      <w:szCs w:val="21"/>
                    </w:rPr>
                    <w:t>cm/s；或参照GB18598执行；原料仓库、生产车间、办公楼、成品库等进行一般防渗，等效黏土防渗层Mb≥0.75m，K≤1×10</w:t>
                  </w:r>
                  <w:r>
                    <w:rPr>
                      <w:rFonts w:hint="eastAsia" w:ascii="Times New Roman" w:hAnsi="Times New Roman" w:eastAsia="宋体" w:cs="Times New Roman"/>
                      <w:bCs/>
                      <w:color w:val="000000"/>
                      <w:sz w:val="21"/>
                      <w:szCs w:val="21"/>
                      <w:vertAlign w:val="superscript"/>
                    </w:rPr>
                    <w:t>-7</w:t>
                  </w:r>
                  <w:r>
                    <w:rPr>
                      <w:rFonts w:hint="eastAsia" w:ascii="Times New Roman" w:hAnsi="Times New Roman" w:eastAsia="宋体" w:cs="Times New Roman"/>
                      <w:bCs/>
                      <w:color w:val="000000"/>
                      <w:sz w:val="21"/>
                      <w:szCs w:val="21"/>
                    </w:rPr>
                    <w:t>cm/s；或参照GB18889执行</w:t>
                  </w:r>
                </w:p>
              </w:tc>
              <w:tc>
                <w:tcPr>
                  <w:tcW w:w="1230" w:type="dxa"/>
                  <w:noWrap w:val="0"/>
                  <w:vAlign w:val="center"/>
                </w:tcPr>
                <w:p>
                  <w:pPr>
                    <w:jc w:val="center"/>
                    <w:rPr>
                      <w:rFonts w:hint="eastAsia" w:ascii="Times New Roman" w:hAnsi="Times New Roman" w:eastAsia="宋体" w:cs="Times New Roman"/>
                      <w:bCs/>
                      <w:color w:val="000000"/>
                      <w:sz w:val="21"/>
                      <w:szCs w:val="21"/>
                    </w:rPr>
                  </w:pPr>
                  <w:r>
                    <w:rPr>
                      <w:rFonts w:hint="eastAsia"/>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3" w:type="dxa"/>
                  <w:vMerge w:val="continue"/>
                  <w:noWrap w:val="0"/>
                  <w:vAlign w:val="center"/>
                </w:tcPr>
                <w:p>
                  <w:pPr>
                    <w:jc w:val="center"/>
                    <w:rPr>
                      <w:b/>
                      <w:kern w:val="0"/>
                      <w:sz w:val="24"/>
                    </w:rPr>
                  </w:pPr>
                </w:p>
              </w:tc>
              <w:tc>
                <w:tcPr>
                  <w:tcW w:w="1417" w:type="dxa"/>
                  <w:noWrap w:val="0"/>
                  <w:vAlign w:val="center"/>
                </w:tcPr>
                <w:p>
                  <w:pPr>
                    <w:adjustRightInd w:val="0"/>
                    <w:snapToGrid w:val="0"/>
                    <w:jc w:val="center"/>
                    <w:rPr>
                      <w:bCs/>
                      <w:kern w:val="0"/>
                      <w:szCs w:val="21"/>
                    </w:rPr>
                  </w:pPr>
                  <w:r>
                    <w:rPr>
                      <w:sz w:val="21"/>
                      <w:szCs w:val="21"/>
                    </w:rPr>
                    <w:t>环境风险防范措施</w:t>
                  </w:r>
                </w:p>
              </w:tc>
              <w:tc>
                <w:tcPr>
                  <w:tcW w:w="3945" w:type="dxa"/>
                  <w:noWrap w:val="0"/>
                  <w:vAlign w:val="center"/>
                </w:tcPr>
                <w:p>
                  <w:pPr>
                    <w:rPr>
                      <w:bCs/>
                      <w:szCs w:val="21"/>
                      <w:highlight w:val="none"/>
                    </w:rPr>
                  </w:pPr>
                  <w:r>
                    <w:rPr>
                      <w:rFonts w:hint="default" w:ascii="Times New Roman" w:hAnsi="Times New Roman" w:eastAsia="宋体" w:cs="Times New Roman"/>
                      <w:bCs/>
                      <w:color w:val="000000"/>
                      <w:sz w:val="21"/>
                      <w:szCs w:val="21"/>
                      <w:lang w:val="en-US" w:eastAsia="zh-CN"/>
                    </w:rPr>
                    <w:t>合理安全储存危险物质，车间内配置相应的消防设备、设施和灭火药剂；制定严格的运行操作规章制度，发生火灾、爆炸事故后，灭火的同时疏散周边无关人员；制定应急预案等</w:t>
                  </w:r>
                  <w:r>
                    <w:rPr>
                      <w:rFonts w:hint="eastAsia" w:ascii="Times New Roman" w:hAnsi="Times New Roman" w:eastAsia="宋体" w:cs="Times New Roman"/>
                      <w:bCs/>
                      <w:color w:val="000000"/>
                      <w:sz w:val="21"/>
                      <w:szCs w:val="21"/>
                      <w:lang w:val="en-US" w:eastAsia="zh-CN"/>
                    </w:rPr>
                    <w:t>。</w:t>
                  </w:r>
                </w:p>
              </w:tc>
              <w:tc>
                <w:tcPr>
                  <w:tcW w:w="1230" w:type="dxa"/>
                  <w:noWrap w:val="0"/>
                  <w:vAlign w:val="center"/>
                </w:tcPr>
                <w:p>
                  <w:pPr>
                    <w:jc w:val="center"/>
                    <w:rPr>
                      <w:rFonts w:hint="default" w:ascii="Times New Roman" w:hAnsi="Times New Roman" w:eastAsia="宋体" w:cs="Times New Roman"/>
                      <w:bCs/>
                      <w:color w:val="000000"/>
                      <w:sz w:val="21"/>
                      <w:szCs w:val="21"/>
                      <w:lang w:val="en-US" w:eastAsia="zh-CN"/>
                    </w:rPr>
                  </w:pPr>
                  <w:r>
                    <w:rPr>
                      <w:rFonts w:hint="eastAsia"/>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3" w:type="dxa"/>
                  <w:vMerge w:val="continue"/>
                  <w:noWrap w:val="0"/>
                  <w:vAlign w:val="center"/>
                </w:tcPr>
                <w:p>
                  <w:pPr>
                    <w:jc w:val="center"/>
                    <w:rPr>
                      <w:b/>
                      <w:kern w:val="0"/>
                      <w:sz w:val="24"/>
                    </w:rPr>
                  </w:pPr>
                </w:p>
              </w:tc>
              <w:tc>
                <w:tcPr>
                  <w:tcW w:w="1417" w:type="dxa"/>
                  <w:noWrap w:val="0"/>
                  <w:vAlign w:val="center"/>
                </w:tcPr>
                <w:p>
                  <w:pPr>
                    <w:adjustRightInd w:val="0"/>
                    <w:snapToGrid w:val="0"/>
                    <w:jc w:val="center"/>
                    <w:rPr>
                      <w:bCs/>
                      <w:kern w:val="0"/>
                      <w:szCs w:val="21"/>
                    </w:rPr>
                  </w:pPr>
                  <w:r>
                    <w:rPr>
                      <w:rFonts w:hint="eastAsia" w:ascii="Times New Roman" w:hAnsi="Times New Roman" w:eastAsia="宋体" w:cs="Times New Roman"/>
                      <w:bCs/>
                      <w:color w:val="000000"/>
                      <w:sz w:val="21"/>
                      <w:szCs w:val="21"/>
                      <w:lang w:val="en-US" w:eastAsia="zh-CN"/>
                    </w:rPr>
                    <w:t>监测</w:t>
                  </w:r>
                  <w:r>
                    <w:rPr>
                      <w:rFonts w:hint="eastAsia" w:ascii="Times New Roman" w:hAnsi="Times New Roman" w:cs="Times New Roman"/>
                      <w:bCs/>
                      <w:color w:val="000000"/>
                      <w:sz w:val="21"/>
                      <w:szCs w:val="21"/>
                      <w:lang w:val="en-US" w:eastAsia="zh-CN"/>
                    </w:rPr>
                    <w:t>计划</w:t>
                  </w:r>
                </w:p>
              </w:tc>
              <w:tc>
                <w:tcPr>
                  <w:tcW w:w="3945" w:type="dxa"/>
                  <w:noWrap w:val="0"/>
                  <w:vAlign w:val="center"/>
                </w:tcPr>
                <w:p>
                  <w:pPr>
                    <w:rPr>
                      <w:rFonts w:hint="eastAsia" w:ascii="Times New Roman" w:hAnsi="Times New Roman" w:eastAsia="宋体" w:cs="Times New Roman"/>
                      <w:bCs/>
                      <w:color w:val="000000"/>
                      <w:sz w:val="21"/>
                      <w:szCs w:val="21"/>
                      <w:lang w:val="en-US" w:eastAsia="zh-CN"/>
                    </w:rPr>
                  </w:pPr>
                  <w:r>
                    <w:rPr>
                      <w:rFonts w:hint="eastAsia" w:ascii="Times New Roman" w:hAnsi="Times New Roman" w:eastAsia="宋体" w:cs="Times New Roman"/>
                      <w:bCs/>
                      <w:color w:val="000000"/>
                      <w:sz w:val="21"/>
                      <w:szCs w:val="21"/>
                      <w:lang w:val="en-US" w:eastAsia="zh-CN"/>
                    </w:rPr>
                    <w:t>废水：每年监测一次，每次瞬时采样至少三个水样，监测内容流量</w:t>
                  </w:r>
                </w:p>
                <w:p>
                  <w:pPr>
                    <w:rPr>
                      <w:bCs/>
                      <w:szCs w:val="21"/>
                      <w:highlight w:val="none"/>
                    </w:rPr>
                  </w:pPr>
                  <w:r>
                    <w:rPr>
                      <w:rFonts w:hint="eastAsia" w:ascii="Times New Roman" w:hAnsi="Times New Roman" w:eastAsia="宋体" w:cs="Times New Roman"/>
                      <w:bCs/>
                      <w:color w:val="000000"/>
                      <w:sz w:val="21"/>
                      <w:szCs w:val="21"/>
                      <w:lang w:val="en-US" w:eastAsia="zh-CN"/>
                    </w:rPr>
                    <w:t>废气：每年监测一次，每次非连续采样至少3个，烟气流速、烟气温度、烟气量、烟气压力</w:t>
                  </w:r>
                </w:p>
              </w:tc>
              <w:tc>
                <w:tcPr>
                  <w:tcW w:w="1230" w:type="dxa"/>
                  <w:noWrap w:val="0"/>
                  <w:vAlign w:val="center"/>
                </w:tcPr>
                <w:p>
                  <w:pPr>
                    <w:jc w:val="center"/>
                    <w:rPr>
                      <w:rFonts w:hint="eastAsia" w:ascii="Times New Roman" w:hAnsi="Times New Roman" w:eastAsia="宋体" w:cs="Times New Roman"/>
                      <w:bCs/>
                      <w:color w:val="000000"/>
                      <w:sz w:val="21"/>
                      <w:szCs w:val="21"/>
                      <w:lang w:val="en-US" w:eastAsia="zh-CN"/>
                    </w:rPr>
                  </w:pPr>
                  <w:r>
                    <w:rPr>
                      <w:rFonts w:hint="eastAsia"/>
                      <w:sz w:val="21"/>
                      <w:szCs w:val="21"/>
                    </w:rPr>
                    <w:t>/</w:t>
                  </w:r>
                </w:p>
              </w:tc>
            </w:tr>
          </w:tbl>
          <w:p>
            <w:pPr>
              <w:spacing w:line="360" w:lineRule="auto"/>
              <w:ind w:firstLine="482" w:firstLineChars="200"/>
              <w:rPr>
                <w:b/>
                <w:kern w:val="0"/>
                <w:sz w:val="24"/>
              </w:rPr>
            </w:pPr>
            <w:r>
              <w:rPr>
                <w:rFonts w:hint="eastAsia"/>
                <w:b/>
                <w:kern w:val="0"/>
                <w:sz w:val="24"/>
                <w:lang w:val="en-US" w:eastAsia="zh-CN"/>
              </w:rPr>
              <w:t>二</w:t>
            </w:r>
            <w:r>
              <w:rPr>
                <w:b/>
                <w:kern w:val="0"/>
                <w:sz w:val="24"/>
              </w:rPr>
              <w:t>、产品方案</w:t>
            </w:r>
          </w:p>
          <w:p>
            <w:pPr>
              <w:autoSpaceDE w:val="0"/>
              <w:autoSpaceDN w:val="0"/>
              <w:adjustRightInd w:val="0"/>
              <w:spacing w:line="360" w:lineRule="auto"/>
              <w:ind w:firstLine="480"/>
            </w:pPr>
            <w:r>
              <w:rPr>
                <w:rFonts w:ascii="Times New Roman" w:hAnsi="Times New Roman" w:eastAsia="宋体" w:cs="Times New Roman"/>
                <w:color w:val="000000"/>
                <w:sz w:val="24"/>
              </w:rPr>
              <w:t>本项目建成后产品主要为高低</w:t>
            </w:r>
            <w:r>
              <w:rPr>
                <w:color w:val="000000"/>
                <w:sz w:val="24"/>
              </w:rPr>
              <w:t>床</w:t>
            </w:r>
            <w:r>
              <w:rPr>
                <w:sz w:val="24"/>
              </w:rPr>
              <w:t>，具体产品方案见下表。</w:t>
            </w:r>
          </w:p>
          <w:p>
            <w:pPr>
              <w:autoSpaceDE w:val="0"/>
              <w:autoSpaceDN w:val="0"/>
              <w:adjustRightInd w:val="0"/>
              <w:spacing w:line="360" w:lineRule="auto"/>
              <w:jc w:val="center"/>
              <w:rPr>
                <w:b/>
                <w:bCs/>
                <w:sz w:val="24"/>
              </w:rPr>
            </w:pPr>
            <w:r>
              <w:rPr>
                <w:b/>
                <w:bCs/>
                <w:sz w:val="24"/>
              </w:rPr>
              <w:t>表2-2  项目产品方案一览表</w:t>
            </w:r>
          </w:p>
          <w:tbl>
            <w:tblPr>
              <w:tblStyle w:val="21"/>
              <w:tblW w:w="79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9"/>
              <w:gridCol w:w="2545"/>
              <w:gridCol w:w="2222"/>
              <w:gridCol w:w="15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48" w:hRule="atLeast"/>
              </w:trPr>
              <w:tc>
                <w:tcPr>
                  <w:tcW w:w="1589" w:type="dxa"/>
                  <w:noWrap w:val="0"/>
                  <w:vAlign w:val="center"/>
                </w:tcPr>
                <w:p>
                  <w:pPr>
                    <w:autoSpaceDE w:val="0"/>
                    <w:autoSpaceDN w:val="0"/>
                    <w:adjustRightInd w:val="0"/>
                    <w:jc w:val="center"/>
                    <w:rPr>
                      <w:szCs w:val="21"/>
                    </w:rPr>
                  </w:pPr>
                  <w:r>
                    <w:rPr>
                      <w:b/>
                      <w:bCs/>
                      <w:szCs w:val="21"/>
                    </w:rPr>
                    <w:t>序号</w:t>
                  </w:r>
                </w:p>
              </w:tc>
              <w:tc>
                <w:tcPr>
                  <w:tcW w:w="2545" w:type="dxa"/>
                  <w:noWrap w:val="0"/>
                  <w:vAlign w:val="center"/>
                </w:tcPr>
                <w:p>
                  <w:pPr>
                    <w:autoSpaceDE w:val="0"/>
                    <w:autoSpaceDN w:val="0"/>
                    <w:adjustRightInd w:val="0"/>
                    <w:jc w:val="center"/>
                    <w:rPr>
                      <w:color w:val="0000FF"/>
                      <w:szCs w:val="21"/>
                    </w:rPr>
                  </w:pPr>
                  <w:r>
                    <w:rPr>
                      <w:b/>
                      <w:bCs/>
                      <w:szCs w:val="21"/>
                    </w:rPr>
                    <w:t>名称</w:t>
                  </w:r>
                </w:p>
              </w:tc>
              <w:tc>
                <w:tcPr>
                  <w:tcW w:w="2222" w:type="dxa"/>
                  <w:noWrap w:val="0"/>
                  <w:vAlign w:val="center"/>
                </w:tcPr>
                <w:p>
                  <w:pPr>
                    <w:autoSpaceDE w:val="0"/>
                    <w:autoSpaceDN w:val="0"/>
                    <w:adjustRightInd w:val="0"/>
                    <w:jc w:val="center"/>
                    <w:rPr>
                      <w:szCs w:val="21"/>
                    </w:rPr>
                  </w:pPr>
                  <w:r>
                    <w:rPr>
                      <w:b/>
                      <w:bCs/>
                      <w:szCs w:val="21"/>
                    </w:rPr>
                    <w:t>产量</w:t>
                  </w:r>
                </w:p>
              </w:tc>
              <w:tc>
                <w:tcPr>
                  <w:tcW w:w="1589" w:type="dxa"/>
                  <w:noWrap w:val="0"/>
                  <w:vAlign w:val="center"/>
                </w:tcPr>
                <w:p>
                  <w:pPr>
                    <w:autoSpaceDE w:val="0"/>
                    <w:autoSpaceDN w:val="0"/>
                    <w:adjustRightInd w:val="0"/>
                    <w:jc w:val="center"/>
                    <w:rPr>
                      <w:szCs w:val="21"/>
                    </w:rPr>
                  </w:pPr>
                  <w:r>
                    <w:rPr>
                      <w:b/>
                      <w:bCs/>
                      <w:szCs w:val="21"/>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 w:hRule="atLeast"/>
              </w:trPr>
              <w:tc>
                <w:tcPr>
                  <w:tcW w:w="1589" w:type="dxa"/>
                  <w:noWrap w:val="0"/>
                  <w:vAlign w:val="center"/>
                </w:tcPr>
                <w:p>
                  <w:pPr>
                    <w:autoSpaceDE w:val="0"/>
                    <w:autoSpaceDN w:val="0"/>
                    <w:adjustRightInd w:val="0"/>
                    <w:jc w:val="center"/>
                    <w:rPr>
                      <w:szCs w:val="21"/>
                    </w:rPr>
                  </w:pPr>
                  <w:r>
                    <w:rPr>
                      <w:szCs w:val="21"/>
                    </w:rPr>
                    <w:t>1</w:t>
                  </w:r>
                </w:p>
              </w:tc>
              <w:tc>
                <w:tcPr>
                  <w:tcW w:w="2545" w:type="dxa"/>
                  <w:noWrap w:val="0"/>
                  <w:vAlign w:val="center"/>
                </w:tcPr>
                <w:p>
                  <w:pPr>
                    <w:autoSpaceDE w:val="0"/>
                    <w:autoSpaceDN w:val="0"/>
                    <w:adjustRightInd w:val="0"/>
                    <w:jc w:val="center"/>
                    <w:rPr>
                      <w:color w:val="0000FF"/>
                      <w:szCs w:val="21"/>
                    </w:rPr>
                  </w:pPr>
                  <w:r>
                    <w:rPr>
                      <w:color w:val="000000"/>
                      <w:szCs w:val="21"/>
                    </w:rPr>
                    <w:t>高低床</w:t>
                  </w:r>
                </w:p>
              </w:tc>
              <w:tc>
                <w:tcPr>
                  <w:tcW w:w="2222" w:type="dxa"/>
                  <w:noWrap w:val="0"/>
                  <w:vAlign w:val="center"/>
                </w:tcPr>
                <w:p>
                  <w:pPr>
                    <w:autoSpaceDE w:val="0"/>
                    <w:autoSpaceDN w:val="0"/>
                    <w:adjustRightInd w:val="0"/>
                    <w:jc w:val="center"/>
                    <w:rPr>
                      <w:szCs w:val="21"/>
                    </w:rPr>
                  </w:pPr>
                  <w:r>
                    <w:rPr>
                      <w:iCs/>
                      <w:color w:val="000000"/>
                      <w:szCs w:val="21"/>
                    </w:rPr>
                    <w:t>2000</w:t>
                  </w:r>
                </w:p>
              </w:tc>
              <w:tc>
                <w:tcPr>
                  <w:tcW w:w="1589" w:type="dxa"/>
                  <w:noWrap w:val="0"/>
                  <w:vAlign w:val="center"/>
                </w:tcPr>
                <w:p>
                  <w:pPr>
                    <w:autoSpaceDE w:val="0"/>
                    <w:autoSpaceDN w:val="0"/>
                    <w:adjustRightInd w:val="0"/>
                    <w:jc w:val="center"/>
                    <w:rPr>
                      <w:rFonts w:hint="default" w:eastAsia="宋体"/>
                      <w:szCs w:val="21"/>
                      <w:lang w:val="en-US" w:eastAsia="zh-CN"/>
                    </w:rPr>
                  </w:pPr>
                  <w:r>
                    <w:rPr>
                      <w:szCs w:val="21"/>
                    </w:rPr>
                    <w:t>套</w:t>
                  </w:r>
                  <w:r>
                    <w:rPr>
                      <w:rStyle w:val="25"/>
                      <w:rFonts w:hint="eastAsia"/>
                      <w:kern w:val="0"/>
                      <w:szCs w:val="20"/>
                      <w:lang w:val="en-US" w:eastAsia="zh-CN"/>
                    </w:rPr>
                    <w:t>/年</w:t>
                  </w:r>
                </w:p>
              </w:tc>
            </w:tr>
          </w:tbl>
          <w:p>
            <w:pPr>
              <w:autoSpaceDE w:val="0"/>
              <w:autoSpaceDN w:val="0"/>
              <w:adjustRightInd w:val="0"/>
              <w:spacing w:line="360" w:lineRule="auto"/>
              <w:ind w:firstLine="482" w:firstLineChars="200"/>
              <w:rPr>
                <w:rFonts w:ascii="Times New Roman" w:hAnsi="Times New Roman" w:eastAsia="宋体" w:cs="Times New Roman"/>
                <w:b/>
                <w:bCs w:val="0"/>
                <w:color w:val="000000"/>
                <w:sz w:val="24"/>
              </w:rPr>
            </w:pPr>
            <w:r>
              <w:rPr>
                <w:rFonts w:hint="eastAsia"/>
                <w:b/>
                <w:bCs w:val="0"/>
                <w:kern w:val="0"/>
                <w:sz w:val="24"/>
                <w:lang w:val="en-US" w:eastAsia="zh-CN"/>
              </w:rPr>
              <w:t>三</w:t>
            </w:r>
            <w:r>
              <w:rPr>
                <w:b/>
                <w:bCs w:val="0"/>
                <w:kern w:val="0"/>
                <w:sz w:val="24"/>
              </w:rPr>
              <w:t>、</w:t>
            </w:r>
            <w:r>
              <w:rPr>
                <w:rFonts w:ascii="Times New Roman" w:hAnsi="Times New Roman" w:eastAsia="宋体" w:cs="Times New Roman"/>
                <w:b/>
                <w:bCs w:val="0"/>
                <w:color w:val="000000"/>
                <w:sz w:val="24"/>
              </w:rPr>
              <w:t>生产设备一览表</w:t>
            </w:r>
          </w:p>
          <w:p>
            <w:pPr>
              <w:autoSpaceDE w:val="0"/>
              <w:autoSpaceDN w:val="0"/>
              <w:adjustRightInd w:val="0"/>
              <w:spacing w:line="360" w:lineRule="auto"/>
              <w:ind w:firstLine="480"/>
              <w:rPr>
                <w:rFonts w:ascii="Times New Roman" w:hAnsi="Times New Roman" w:eastAsia="宋体" w:cs="Times New Roman"/>
                <w:color w:val="000000"/>
                <w:sz w:val="24"/>
              </w:rPr>
            </w:pPr>
            <w:r>
              <w:rPr>
                <w:rFonts w:ascii="Times New Roman" w:hAnsi="Times New Roman" w:eastAsia="宋体" w:cs="Times New Roman"/>
                <w:color w:val="000000"/>
                <w:sz w:val="24"/>
              </w:rPr>
              <w:t>项目主要从事高低</w:t>
            </w:r>
            <w:r>
              <w:rPr>
                <w:color w:val="000000"/>
                <w:sz w:val="24"/>
              </w:rPr>
              <w:t>床</w:t>
            </w:r>
            <w:r>
              <w:rPr>
                <w:rFonts w:ascii="Times New Roman" w:hAnsi="Times New Roman" w:eastAsia="宋体" w:cs="Times New Roman"/>
                <w:color w:val="000000"/>
                <w:sz w:val="24"/>
              </w:rPr>
              <w:t>的加工，项目加工过程用到的设备见下表所示：</w:t>
            </w:r>
          </w:p>
          <w:p>
            <w:pPr>
              <w:pStyle w:val="11"/>
              <w:spacing w:line="360" w:lineRule="auto"/>
              <w:ind w:right="105" w:rightChars="50" w:firstLine="0"/>
              <w:jc w:val="center"/>
              <w:rPr>
                <w:rFonts w:ascii="Times New Roman" w:hAnsi="Times New Roman"/>
                <w:b/>
                <w:bCs/>
                <w:sz w:val="24"/>
              </w:rPr>
            </w:pPr>
            <w:r>
              <w:rPr>
                <w:rFonts w:ascii="Times New Roman" w:hAnsi="Times New Roman"/>
                <w:b/>
                <w:bCs/>
                <w:sz w:val="24"/>
              </w:rPr>
              <w:t>表2-</w:t>
            </w:r>
            <w:r>
              <w:rPr>
                <w:rFonts w:hint="eastAsia" w:ascii="Times New Roman" w:hAnsi="Times New Roman"/>
                <w:b/>
                <w:bCs/>
                <w:sz w:val="24"/>
              </w:rPr>
              <w:t>3</w:t>
            </w:r>
            <w:r>
              <w:rPr>
                <w:rFonts w:ascii="Times New Roman" w:hAnsi="Times New Roman"/>
                <w:b/>
                <w:bCs/>
                <w:sz w:val="24"/>
              </w:rPr>
              <w:t xml:space="preserve">  主要生产设备一览表</w:t>
            </w:r>
          </w:p>
          <w:tbl>
            <w:tblPr>
              <w:tblStyle w:val="21"/>
              <w:tblW w:w="79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6"/>
              <w:gridCol w:w="1313"/>
              <w:gridCol w:w="2062"/>
              <w:gridCol w:w="1320"/>
              <w:gridCol w:w="17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6" w:type="dxa"/>
                  <w:noWrap w:val="0"/>
                  <w:vAlign w:val="center"/>
                </w:tcPr>
                <w:p>
                  <w:pPr>
                    <w:jc w:val="center"/>
                    <w:rPr>
                      <w:b/>
                      <w:kern w:val="0"/>
                      <w:sz w:val="24"/>
                    </w:rPr>
                  </w:pPr>
                  <w:r>
                    <w:rPr>
                      <w:b/>
                      <w:bCs/>
                      <w:szCs w:val="21"/>
                    </w:rPr>
                    <w:t>主要生产单元</w:t>
                  </w:r>
                </w:p>
              </w:tc>
              <w:tc>
                <w:tcPr>
                  <w:tcW w:w="1313" w:type="dxa"/>
                  <w:noWrap w:val="0"/>
                  <w:vAlign w:val="center"/>
                </w:tcPr>
                <w:p>
                  <w:pPr>
                    <w:jc w:val="center"/>
                    <w:rPr>
                      <w:b/>
                      <w:kern w:val="0"/>
                      <w:sz w:val="24"/>
                    </w:rPr>
                  </w:pPr>
                  <w:r>
                    <w:rPr>
                      <w:b/>
                      <w:bCs/>
                      <w:szCs w:val="21"/>
                    </w:rPr>
                    <w:t>主要工艺</w:t>
                  </w:r>
                </w:p>
              </w:tc>
              <w:tc>
                <w:tcPr>
                  <w:tcW w:w="2062" w:type="dxa"/>
                  <w:noWrap w:val="0"/>
                  <w:vAlign w:val="center"/>
                </w:tcPr>
                <w:p>
                  <w:pPr>
                    <w:jc w:val="center"/>
                    <w:rPr>
                      <w:b/>
                      <w:kern w:val="0"/>
                      <w:sz w:val="24"/>
                    </w:rPr>
                  </w:pPr>
                  <w:r>
                    <w:rPr>
                      <w:b/>
                      <w:bCs/>
                      <w:szCs w:val="21"/>
                    </w:rPr>
                    <w:t>主要生产设施</w:t>
                  </w:r>
                </w:p>
              </w:tc>
              <w:tc>
                <w:tcPr>
                  <w:tcW w:w="1320" w:type="dxa"/>
                  <w:noWrap w:val="0"/>
                  <w:vAlign w:val="center"/>
                </w:tcPr>
                <w:p>
                  <w:pPr>
                    <w:jc w:val="center"/>
                    <w:rPr>
                      <w:b/>
                      <w:kern w:val="0"/>
                      <w:sz w:val="24"/>
                    </w:rPr>
                  </w:pPr>
                  <w:r>
                    <w:rPr>
                      <w:b/>
                      <w:bCs/>
                      <w:szCs w:val="21"/>
                    </w:rPr>
                    <w:t>数量</w:t>
                  </w:r>
                </w:p>
              </w:tc>
              <w:tc>
                <w:tcPr>
                  <w:tcW w:w="1764" w:type="dxa"/>
                  <w:noWrap w:val="0"/>
                  <w:vAlign w:val="center"/>
                </w:tcPr>
                <w:p>
                  <w:pPr>
                    <w:jc w:val="center"/>
                    <w:rPr>
                      <w:b/>
                      <w:kern w:val="0"/>
                      <w:sz w:val="24"/>
                    </w:rPr>
                  </w:pPr>
                  <w:r>
                    <w:rPr>
                      <w:b/>
                      <w:bCs/>
                      <w:szCs w:val="21"/>
                    </w:rPr>
                    <w:t>计量单位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6" w:type="dxa"/>
                  <w:noWrap w:val="0"/>
                  <w:vAlign w:val="center"/>
                </w:tcPr>
                <w:p>
                  <w:pPr>
                    <w:widowControl/>
                    <w:jc w:val="center"/>
                    <w:textAlignment w:val="center"/>
                    <w:rPr>
                      <w:b/>
                      <w:kern w:val="0"/>
                      <w:szCs w:val="21"/>
                    </w:rPr>
                  </w:pPr>
                  <w:r>
                    <w:rPr>
                      <w:szCs w:val="21"/>
                    </w:rPr>
                    <w:t>下料生产单元</w:t>
                  </w:r>
                </w:p>
              </w:tc>
              <w:tc>
                <w:tcPr>
                  <w:tcW w:w="1313" w:type="dxa"/>
                  <w:noWrap w:val="0"/>
                  <w:vAlign w:val="center"/>
                </w:tcPr>
                <w:p>
                  <w:pPr>
                    <w:widowControl/>
                    <w:jc w:val="center"/>
                    <w:textAlignment w:val="center"/>
                    <w:rPr>
                      <w:b/>
                      <w:kern w:val="0"/>
                      <w:szCs w:val="21"/>
                    </w:rPr>
                  </w:pPr>
                  <w:r>
                    <w:rPr>
                      <w:szCs w:val="21"/>
                    </w:rPr>
                    <w:t>下料</w:t>
                  </w:r>
                </w:p>
              </w:tc>
              <w:tc>
                <w:tcPr>
                  <w:tcW w:w="2062" w:type="dxa"/>
                  <w:noWrap w:val="0"/>
                  <w:vAlign w:val="center"/>
                </w:tcPr>
                <w:p>
                  <w:pPr>
                    <w:widowControl/>
                    <w:jc w:val="center"/>
                    <w:textAlignment w:val="center"/>
                    <w:rPr>
                      <w:b/>
                      <w:kern w:val="0"/>
                      <w:szCs w:val="21"/>
                    </w:rPr>
                  </w:pPr>
                  <w:r>
                    <w:rPr>
                      <w:szCs w:val="21"/>
                    </w:rPr>
                    <w:t>王头下料锯</w:t>
                  </w:r>
                </w:p>
              </w:tc>
              <w:tc>
                <w:tcPr>
                  <w:tcW w:w="1320" w:type="dxa"/>
                  <w:noWrap w:val="0"/>
                  <w:vAlign w:val="center"/>
                </w:tcPr>
                <w:p>
                  <w:pPr>
                    <w:widowControl/>
                    <w:jc w:val="center"/>
                    <w:textAlignment w:val="center"/>
                    <w:rPr>
                      <w:bCs/>
                      <w:kern w:val="0"/>
                      <w:szCs w:val="21"/>
                    </w:rPr>
                  </w:pPr>
                  <w:r>
                    <w:rPr>
                      <w:bCs/>
                      <w:kern w:val="0"/>
                      <w:szCs w:val="21"/>
                    </w:rPr>
                    <w:t>1</w:t>
                  </w:r>
                </w:p>
              </w:tc>
              <w:tc>
                <w:tcPr>
                  <w:tcW w:w="1764" w:type="dxa"/>
                  <w:noWrap w:val="0"/>
                  <w:vAlign w:val="center"/>
                </w:tcPr>
                <w:p>
                  <w:pPr>
                    <w:widowControl/>
                    <w:jc w:val="center"/>
                    <w:textAlignment w:val="center"/>
                    <w:rPr>
                      <w:b/>
                      <w:kern w:val="0"/>
                      <w:szCs w:val="21"/>
                    </w:rPr>
                  </w:pPr>
                  <w:r>
                    <w:rPr>
                      <w:szCs w:val="21"/>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6" w:type="dxa"/>
                  <w:vMerge w:val="restart"/>
                  <w:noWrap w:val="0"/>
                  <w:vAlign w:val="center"/>
                </w:tcPr>
                <w:p>
                  <w:pPr>
                    <w:widowControl/>
                    <w:jc w:val="center"/>
                    <w:textAlignment w:val="center"/>
                    <w:rPr>
                      <w:b/>
                      <w:kern w:val="0"/>
                      <w:szCs w:val="21"/>
                    </w:rPr>
                  </w:pPr>
                  <w:r>
                    <w:rPr>
                      <w:szCs w:val="21"/>
                    </w:rPr>
                    <w:t>开料生产单元</w:t>
                  </w:r>
                </w:p>
              </w:tc>
              <w:tc>
                <w:tcPr>
                  <w:tcW w:w="1313" w:type="dxa"/>
                  <w:vMerge w:val="restart"/>
                  <w:noWrap w:val="0"/>
                  <w:vAlign w:val="center"/>
                </w:tcPr>
                <w:p>
                  <w:pPr>
                    <w:widowControl/>
                    <w:jc w:val="center"/>
                    <w:textAlignment w:val="center"/>
                    <w:rPr>
                      <w:b/>
                      <w:kern w:val="0"/>
                      <w:szCs w:val="21"/>
                    </w:rPr>
                  </w:pPr>
                  <w:r>
                    <w:rPr>
                      <w:szCs w:val="21"/>
                    </w:rPr>
                    <w:t>开料</w:t>
                  </w:r>
                </w:p>
              </w:tc>
              <w:tc>
                <w:tcPr>
                  <w:tcW w:w="2062" w:type="dxa"/>
                  <w:noWrap w:val="0"/>
                  <w:vAlign w:val="center"/>
                </w:tcPr>
                <w:p>
                  <w:pPr>
                    <w:widowControl/>
                    <w:jc w:val="center"/>
                    <w:textAlignment w:val="center"/>
                    <w:rPr>
                      <w:b/>
                      <w:kern w:val="0"/>
                      <w:szCs w:val="21"/>
                    </w:rPr>
                  </w:pPr>
                  <w:r>
                    <w:rPr>
                      <w:szCs w:val="21"/>
                    </w:rPr>
                    <w:t>多片开料锯</w:t>
                  </w:r>
                </w:p>
              </w:tc>
              <w:tc>
                <w:tcPr>
                  <w:tcW w:w="1320" w:type="dxa"/>
                  <w:noWrap w:val="0"/>
                  <w:vAlign w:val="center"/>
                </w:tcPr>
                <w:p>
                  <w:pPr>
                    <w:widowControl/>
                    <w:jc w:val="center"/>
                    <w:textAlignment w:val="center"/>
                    <w:rPr>
                      <w:bCs/>
                      <w:kern w:val="0"/>
                      <w:szCs w:val="21"/>
                    </w:rPr>
                  </w:pPr>
                  <w:r>
                    <w:rPr>
                      <w:bCs/>
                      <w:kern w:val="0"/>
                      <w:szCs w:val="21"/>
                    </w:rPr>
                    <w:t>3</w:t>
                  </w:r>
                </w:p>
              </w:tc>
              <w:tc>
                <w:tcPr>
                  <w:tcW w:w="1764" w:type="dxa"/>
                  <w:noWrap w:val="0"/>
                  <w:vAlign w:val="center"/>
                </w:tcPr>
                <w:p>
                  <w:pPr>
                    <w:widowControl/>
                    <w:jc w:val="center"/>
                    <w:textAlignment w:val="center"/>
                    <w:rPr>
                      <w:b/>
                      <w:kern w:val="0"/>
                      <w:szCs w:val="21"/>
                    </w:rPr>
                  </w:pPr>
                  <w:r>
                    <w:rPr>
                      <w:szCs w:val="21"/>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6" w:type="dxa"/>
                  <w:vMerge w:val="continue"/>
                  <w:noWrap w:val="0"/>
                  <w:vAlign w:val="center"/>
                </w:tcPr>
                <w:p>
                  <w:pPr>
                    <w:widowControl/>
                    <w:jc w:val="center"/>
                    <w:textAlignment w:val="center"/>
                    <w:rPr>
                      <w:szCs w:val="21"/>
                    </w:rPr>
                  </w:pPr>
                </w:p>
              </w:tc>
              <w:tc>
                <w:tcPr>
                  <w:tcW w:w="1313" w:type="dxa"/>
                  <w:vMerge w:val="continue"/>
                  <w:noWrap w:val="0"/>
                  <w:vAlign w:val="center"/>
                </w:tcPr>
                <w:p>
                  <w:pPr>
                    <w:widowControl/>
                    <w:jc w:val="center"/>
                    <w:textAlignment w:val="center"/>
                    <w:rPr>
                      <w:szCs w:val="21"/>
                    </w:rPr>
                  </w:pPr>
                </w:p>
              </w:tc>
              <w:tc>
                <w:tcPr>
                  <w:tcW w:w="2062" w:type="dxa"/>
                  <w:noWrap w:val="0"/>
                  <w:vAlign w:val="center"/>
                </w:tcPr>
                <w:p>
                  <w:pPr>
                    <w:widowControl/>
                    <w:jc w:val="center"/>
                    <w:textAlignment w:val="center"/>
                    <w:rPr>
                      <w:szCs w:val="21"/>
                    </w:rPr>
                  </w:pPr>
                  <w:r>
                    <w:rPr>
                      <w:szCs w:val="21"/>
                    </w:rPr>
                    <w:t>压刨</w:t>
                  </w:r>
                </w:p>
              </w:tc>
              <w:tc>
                <w:tcPr>
                  <w:tcW w:w="1320" w:type="dxa"/>
                  <w:noWrap w:val="0"/>
                  <w:vAlign w:val="center"/>
                </w:tcPr>
                <w:p>
                  <w:pPr>
                    <w:widowControl/>
                    <w:jc w:val="center"/>
                    <w:textAlignment w:val="center"/>
                    <w:rPr>
                      <w:bCs/>
                      <w:kern w:val="0"/>
                      <w:szCs w:val="21"/>
                    </w:rPr>
                  </w:pPr>
                  <w:r>
                    <w:rPr>
                      <w:bCs/>
                      <w:kern w:val="0"/>
                      <w:szCs w:val="21"/>
                    </w:rPr>
                    <w:t>1</w:t>
                  </w:r>
                </w:p>
              </w:tc>
              <w:tc>
                <w:tcPr>
                  <w:tcW w:w="1764" w:type="dxa"/>
                  <w:noWrap w:val="0"/>
                  <w:vAlign w:val="center"/>
                </w:tcPr>
                <w:p>
                  <w:pPr>
                    <w:widowControl/>
                    <w:jc w:val="center"/>
                    <w:textAlignment w:val="center"/>
                    <w:rPr>
                      <w:szCs w:val="21"/>
                    </w:rPr>
                  </w:pPr>
                  <w:r>
                    <w:rPr>
                      <w:szCs w:val="21"/>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6" w:type="dxa"/>
                  <w:noWrap w:val="0"/>
                  <w:vAlign w:val="center"/>
                </w:tcPr>
                <w:p>
                  <w:pPr>
                    <w:widowControl/>
                    <w:jc w:val="center"/>
                    <w:textAlignment w:val="center"/>
                    <w:rPr>
                      <w:b/>
                      <w:kern w:val="0"/>
                      <w:szCs w:val="21"/>
                    </w:rPr>
                  </w:pPr>
                  <w:r>
                    <w:rPr>
                      <w:szCs w:val="21"/>
                    </w:rPr>
                    <w:t>拼板生产单元</w:t>
                  </w:r>
                </w:p>
              </w:tc>
              <w:tc>
                <w:tcPr>
                  <w:tcW w:w="1313" w:type="dxa"/>
                  <w:noWrap w:val="0"/>
                  <w:vAlign w:val="center"/>
                </w:tcPr>
                <w:p>
                  <w:pPr>
                    <w:widowControl/>
                    <w:jc w:val="center"/>
                    <w:textAlignment w:val="center"/>
                    <w:rPr>
                      <w:b/>
                      <w:kern w:val="0"/>
                      <w:szCs w:val="21"/>
                    </w:rPr>
                  </w:pPr>
                  <w:r>
                    <w:rPr>
                      <w:szCs w:val="21"/>
                    </w:rPr>
                    <w:t>拼板</w:t>
                  </w:r>
                </w:p>
              </w:tc>
              <w:tc>
                <w:tcPr>
                  <w:tcW w:w="2062" w:type="dxa"/>
                  <w:noWrap w:val="0"/>
                  <w:vAlign w:val="center"/>
                </w:tcPr>
                <w:p>
                  <w:pPr>
                    <w:widowControl/>
                    <w:jc w:val="center"/>
                    <w:textAlignment w:val="center"/>
                    <w:rPr>
                      <w:b/>
                      <w:kern w:val="0"/>
                      <w:szCs w:val="21"/>
                    </w:rPr>
                  </w:pPr>
                  <w:r>
                    <w:rPr>
                      <w:szCs w:val="21"/>
                    </w:rPr>
                    <w:t>拼板机</w:t>
                  </w:r>
                </w:p>
              </w:tc>
              <w:tc>
                <w:tcPr>
                  <w:tcW w:w="1320" w:type="dxa"/>
                  <w:noWrap w:val="0"/>
                  <w:vAlign w:val="center"/>
                </w:tcPr>
                <w:p>
                  <w:pPr>
                    <w:widowControl/>
                    <w:jc w:val="center"/>
                    <w:textAlignment w:val="center"/>
                    <w:rPr>
                      <w:bCs/>
                      <w:kern w:val="0"/>
                      <w:szCs w:val="21"/>
                    </w:rPr>
                  </w:pPr>
                  <w:r>
                    <w:rPr>
                      <w:bCs/>
                      <w:kern w:val="0"/>
                      <w:szCs w:val="21"/>
                    </w:rPr>
                    <w:t>1</w:t>
                  </w:r>
                </w:p>
              </w:tc>
              <w:tc>
                <w:tcPr>
                  <w:tcW w:w="1764" w:type="dxa"/>
                  <w:noWrap w:val="0"/>
                  <w:vAlign w:val="center"/>
                </w:tcPr>
                <w:p>
                  <w:pPr>
                    <w:widowControl/>
                    <w:jc w:val="center"/>
                    <w:textAlignment w:val="center"/>
                    <w:rPr>
                      <w:b/>
                      <w:kern w:val="0"/>
                      <w:szCs w:val="21"/>
                    </w:rPr>
                  </w:pPr>
                  <w:r>
                    <w:rPr>
                      <w:szCs w:val="21"/>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6" w:type="dxa"/>
                  <w:noWrap w:val="0"/>
                  <w:vAlign w:val="center"/>
                </w:tcPr>
                <w:p>
                  <w:pPr>
                    <w:widowControl/>
                    <w:jc w:val="center"/>
                    <w:textAlignment w:val="center"/>
                    <w:rPr>
                      <w:szCs w:val="21"/>
                    </w:rPr>
                  </w:pPr>
                  <w:r>
                    <w:rPr>
                      <w:szCs w:val="21"/>
                    </w:rPr>
                    <w:t>裁板生产单元</w:t>
                  </w:r>
                </w:p>
              </w:tc>
              <w:tc>
                <w:tcPr>
                  <w:tcW w:w="1313" w:type="dxa"/>
                  <w:noWrap w:val="0"/>
                  <w:vAlign w:val="center"/>
                </w:tcPr>
                <w:p>
                  <w:pPr>
                    <w:widowControl/>
                    <w:jc w:val="center"/>
                    <w:textAlignment w:val="center"/>
                    <w:rPr>
                      <w:szCs w:val="21"/>
                    </w:rPr>
                  </w:pPr>
                  <w:r>
                    <w:rPr>
                      <w:szCs w:val="21"/>
                    </w:rPr>
                    <w:t>裁板</w:t>
                  </w:r>
                </w:p>
              </w:tc>
              <w:tc>
                <w:tcPr>
                  <w:tcW w:w="2062" w:type="dxa"/>
                  <w:noWrap w:val="0"/>
                  <w:vAlign w:val="center"/>
                </w:tcPr>
                <w:p>
                  <w:pPr>
                    <w:widowControl/>
                    <w:jc w:val="center"/>
                    <w:textAlignment w:val="center"/>
                    <w:rPr>
                      <w:szCs w:val="21"/>
                    </w:rPr>
                  </w:pPr>
                  <w:r>
                    <w:rPr>
                      <w:szCs w:val="21"/>
                    </w:rPr>
                    <w:t>精密裁板锯</w:t>
                  </w:r>
                </w:p>
              </w:tc>
              <w:tc>
                <w:tcPr>
                  <w:tcW w:w="1320" w:type="dxa"/>
                  <w:noWrap w:val="0"/>
                  <w:vAlign w:val="center"/>
                </w:tcPr>
                <w:p>
                  <w:pPr>
                    <w:widowControl/>
                    <w:jc w:val="center"/>
                    <w:textAlignment w:val="center"/>
                    <w:rPr>
                      <w:bCs/>
                      <w:kern w:val="0"/>
                      <w:szCs w:val="21"/>
                    </w:rPr>
                  </w:pPr>
                  <w:r>
                    <w:rPr>
                      <w:bCs/>
                      <w:kern w:val="0"/>
                      <w:szCs w:val="21"/>
                    </w:rPr>
                    <w:t>3</w:t>
                  </w:r>
                </w:p>
              </w:tc>
              <w:tc>
                <w:tcPr>
                  <w:tcW w:w="1764" w:type="dxa"/>
                  <w:noWrap w:val="0"/>
                  <w:vAlign w:val="center"/>
                </w:tcPr>
                <w:p>
                  <w:pPr>
                    <w:widowControl/>
                    <w:jc w:val="center"/>
                    <w:textAlignment w:val="center"/>
                    <w:rPr>
                      <w:b/>
                      <w:kern w:val="0"/>
                      <w:szCs w:val="21"/>
                    </w:rPr>
                  </w:pPr>
                  <w:r>
                    <w:rPr>
                      <w:szCs w:val="21"/>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6" w:type="dxa"/>
                  <w:noWrap w:val="0"/>
                  <w:vAlign w:val="center"/>
                </w:tcPr>
                <w:p>
                  <w:pPr>
                    <w:widowControl/>
                    <w:jc w:val="center"/>
                    <w:textAlignment w:val="center"/>
                    <w:rPr>
                      <w:b/>
                      <w:kern w:val="0"/>
                      <w:szCs w:val="21"/>
                    </w:rPr>
                  </w:pPr>
                  <w:r>
                    <w:rPr>
                      <w:szCs w:val="21"/>
                    </w:rPr>
                    <w:t>打孔生产单元</w:t>
                  </w:r>
                </w:p>
              </w:tc>
              <w:tc>
                <w:tcPr>
                  <w:tcW w:w="1313" w:type="dxa"/>
                  <w:noWrap w:val="0"/>
                  <w:vAlign w:val="center"/>
                </w:tcPr>
                <w:p>
                  <w:pPr>
                    <w:widowControl/>
                    <w:jc w:val="center"/>
                    <w:textAlignment w:val="center"/>
                    <w:rPr>
                      <w:b/>
                      <w:kern w:val="0"/>
                      <w:szCs w:val="21"/>
                    </w:rPr>
                  </w:pPr>
                  <w:r>
                    <w:rPr>
                      <w:szCs w:val="21"/>
                    </w:rPr>
                    <w:t>打孔</w:t>
                  </w:r>
                </w:p>
              </w:tc>
              <w:tc>
                <w:tcPr>
                  <w:tcW w:w="2062" w:type="dxa"/>
                  <w:noWrap w:val="0"/>
                  <w:vAlign w:val="center"/>
                </w:tcPr>
                <w:p>
                  <w:pPr>
                    <w:widowControl/>
                    <w:jc w:val="center"/>
                    <w:textAlignment w:val="center"/>
                    <w:rPr>
                      <w:b/>
                      <w:kern w:val="0"/>
                      <w:szCs w:val="21"/>
                    </w:rPr>
                  </w:pPr>
                  <w:r>
                    <w:rPr>
                      <w:szCs w:val="21"/>
                    </w:rPr>
                    <w:t>打孔锯</w:t>
                  </w:r>
                </w:p>
              </w:tc>
              <w:tc>
                <w:tcPr>
                  <w:tcW w:w="1320" w:type="dxa"/>
                  <w:noWrap w:val="0"/>
                  <w:vAlign w:val="center"/>
                </w:tcPr>
                <w:p>
                  <w:pPr>
                    <w:widowControl/>
                    <w:jc w:val="center"/>
                    <w:textAlignment w:val="center"/>
                    <w:rPr>
                      <w:bCs/>
                      <w:kern w:val="0"/>
                      <w:szCs w:val="21"/>
                    </w:rPr>
                  </w:pPr>
                  <w:r>
                    <w:rPr>
                      <w:bCs/>
                      <w:kern w:val="0"/>
                      <w:szCs w:val="21"/>
                    </w:rPr>
                    <w:t>7</w:t>
                  </w:r>
                </w:p>
              </w:tc>
              <w:tc>
                <w:tcPr>
                  <w:tcW w:w="1764" w:type="dxa"/>
                  <w:noWrap w:val="0"/>
                  <w:vAlign w:val="center"/>
                </w:tcPr>
                <w:p>
                  <w:pPr>
                    <w:widowControl/>
                    <w:jc w:val="center"/>
                    <w:textAlignment w:val="center"/>
                    <w:rPr>
                      <w:b/>
                      <w:kern w:val="0"/>
                      <w:szCs w:val="21"/>
                    </w:rPr>
                  </w:pPr>
                  <w:r>
                    <w:rPr>
                      <w:szCs w:val="21"/>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6" w:type="dxa"/>
                  <w:noWrap w:val="0"/>
                  <w:vAlign w:val="center"/>
                </w:tcPr>
                <w:p>
                  <w:pPr>
                    <w:widowControl/>
                    <w:jc w:val="center"/>
                    <w:textAlignment w:val="center"/>
                    <w:rPr>
                      <w:b/>
                      <w:kern w:val="0"/>
                      <w:szCs w:val="21"/>
                    </w:rPr>
                  </w:pPr>
                  <w:r>
                    <w:rPr>
                      <w:szCs w:val="21"/>
                    </w:rPr>
                    <w:t>雕刻生产单元</w:t>
                  </w:r>
                </w:p>
              </w:tc>
              <w:tc>
                <w:tcPr>
                  <w:tcW w:w="1313" w:type="dxa"/>
                  <w:noWrap w:val="0"/>
                  <w:vAlign w:val="center"/>
                </w:tcPr>
                <w:p>
                  <w:pPr>
                    <w:widowControl/>
                    <w:jc w:val="center"/>
                    <w:textAlignment w:val="center"/>
                    <w:rPr>
                      <w:b/>
                      <w:kern w:val="0"/>
                      <w:szCs w:val="21"/>
                    </w:rPr>
                  </w:pPr>
                  <w:r>
                    <w:rPr>
                      <w:szCs w:val="21"/>
                    </w:rPr>
                    <w:t>雕刻</w:t>
                  </w:r>
                </w:p>
              </w:tc>
              <w:tc>
                <w:tcPr>
                  <w:tcW w:w="2062" w:type="dxa"/>
                  <w:noWrap w:val="0"/>
                  <w:vAlign w:val="center"/>
                </w:tcPr>
                <w:p>
                  <w:pPr>
                    <w:widowControl/>
                    <w:jc w:val="center"/>
                    <w:textAlignment w:val="center"/>
                    <w:rPr>
                      <w:szCs w:val="21"/>
                    </w:rPr>
                  </w:pPr>
                  <w:r>
                    <w:rPr>
                      <w:szCs w:val="21"/>
                    </w:rPr>
                    <w:t>雕刻机</w:t>
                  </w:r>
                </w:p>
              </w:tc>
              <w:tc>
                <w:tcPr>
                  <w:tcW w:w="1320" w:type="dxa"/>
                  <w:noWrap w:val="0"/>
                  <w:vAlign w:val="center"/>
                </w:tcPr>
                <w:p>
                  <w:pPr>
                    <w:widowControl/>
                    <w:jc w:val="center"/>
                    <w:textAlignment w:val="center"/>
                    <w:rPr>
                      <w:bCs/>
                      <w:kern w:val="0"/>
                      <w:szCs w:val="21"/>
                    </w:rPr>
                  </w:pPr>
                  <w:r>
                    <w:rPr>
                      <w:bCs/>
                      <w:kern w:val="0"/>
                      <w:szCs w:val="21"/>
                    </w:rPr>
                    <w:t>3</w:t>
                  </w:r>
                </w:p>
              </w:tc>
              <w:tc>
                <w:tcPr>
                  <w:tcW w:w="1764" w:type="dxa"/>
                  <w:noWrap w:val="0"/>
                  <w:vAlign w:val="center"/>
                </w:tcPr>
                <w:p>
                  <w:pPr>
                    <w:widowControl/>
                    <w:jc w:val="center"/>
                    <w:textAlignment w:val="center"/>
                    <w:rPr>
                      <w:szCs w:val="21"/>
                    </w:rPr>
                  </w:pPr>
                  <w:r>
                    <w:rPr>
                      <w:szCs w:val="21"/>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6" w:type="dxa"/>
                  <w:vMerge w:val="restart"/>
                  <w:noWrap w:val="0"/>
                  <w:vAlign w:val="center"/>
                </w:tcPr>
                <w:p>
                  <w:pPr>
                    <w:widowControl/>
                    <w:jc w:val="center"/>
                    <w:textAlignment w:val="center"/>
                    <w:rPr>
                      <w:b/>
                      <w:kern w:val="0"/>
                      <w:szCs w:val="21"/>
                    </w:rPr>
                  </w:pPr>
                  <w:r>
                    <w:rPr>
                      <w:bCs/>
                      <w:kern w:val="0"/>
                      <w:szCs w:val="21"/>
                    </w:rPr>
                    <w:t>打磨</w:t>
                  </w:r>
                  <w:r>
                    <w:rPr>
                      <w:szCs w:val="21"/>
                    </w:rPr>
                    <w:t>生产单元</w:t>
                  </w:r>
                </w:p>
              </w:tc>
              <w:tc>
                <w:tcPr>
                  <w:tcW w:w="1313" w:type="dxa"/>
                  <w:vMerge w:val="restart"/>
                  <w:noWrap w:val="0"/>
                  <w:vAlign w:val="center"/>
                </w:tcPr>
                <w:p>
                  <w:pPr>
                    <w:widowControl/>
                    <w:jc w:val="center"/>
                    <w:textAlignment w:val="center"/>
                    <w:rPr>
                      <w:bCs/>
                      <w:kern w:val="0"/>
                      <w:szCs w:val="21"/>
                    </w:rPr>
                  </w:pPr>
                  <w:r>
                    <w:rPr>
                      <w:szCs w:val="21"/>
                    </w:rPr>
                    <w:t>砂光打磨</w:t>
                  </w:r>
                </w:p>
              </w:tc>
              <w:tc>
                <w:tcPr>
                  <w:tcW w:w="2062" w:type="dxa"/>
                  <w:noWrap w:val="0"/>
                  <w:vAlign w:val="center"/>
                </w:tcPr>
                <w:p>
                  <w:pPr>
                    <w:widowControl/>
                    <w:jc w:val="center"/>
                    <w:textAlignment w:val="center"/>
                    <w:rPr>
                      <w:bCs/>
                      <w:szCs w:val="21"/>
                    </w:rPr>
                  </w:pPr>
                  <w:r>
                    <w:rPr>
                      <w:bCs/>
                      <w:szCs w:val="21"/>
                    </w:rPr>
                    <w:t>砂光机</w:t>
                  </w:r>
                </w:p>
              </w:tc>
              <w:tc>
                <w:tcPr>
                  <w:tcW w:w="1320" w:type="dxa"/>
                  <w:noWrap w:val="0"/>
                  <w:vAlign w:val="center"/>
                </w:tcPr>
                <w:p>
                  <w:pPr>
                    <w:widowControl/>
                    <w:jc w:val="center"/>
                    <w:textAlignment w:val="center"/>
                    <w:rPr>
                      <w:bCs/>
                      <w:kern w:val="0"/>
                      <w:szCs w:val="21"/>
                    </w:rPr>
                  </w:pPr>
                  <w:r>
                    <w:rPr>
                      <w:bCs/>
                      <w:kern w:val="0"/>
                      <w:szCs w:val="21"/>
                    </w:rPr>
                    <w:t>2</w:t>
                  </w:r>
                </w:p>
              </w:tc>
              <w:tc>
                <w:tcPr>
                  <w:tcW w:w="1764" w:type="dxa"/>
                  <w:noWrap w:val="0"/>
                  <w:vAlign w:val="center"/>
                </w:tcPr>
                <w:p>
                  <w:pPr>
                    <w:widowControl/>
                    <w:jc w:val="center"/>
                    <w:textAlignment w:val="center"/>
                    <w:rPr>
                      <w:b/>
                      <w:kern w:val="0"/>
                      <w:szCs w:val="21"/>
                    </w:rPr>
                  </w:pPr>
                  <w:r>
                    <w:rPr>
                      <w:szCs w:val="21"/>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6" w:type="dxa"/>
                  <w:vMerge w:val="continue"/>
                  <w:noWrap w:val="0"/>
                  <w:vAlign w:val="center"/>
                </w:tcPr>
                <w:p>
                  <w:pPr>
                    <w:widowControl/>
                    <w:jc w:val="center"/>
                    <w:textAlignment w:val="center"/>
                    <w:rPr>
                      <w:b/>
                      <w:kern w:val="0"/>
                      <w:szCs w:val="21"/>
                    </w:rPr>
                  </w:pPr>
                </w:p>
              </w:tc>
              <w:tc>
                <w:tcPr>
                  <w:tcW w:w="1313" w:type="dxa"/>
                  <w:vMerge w:val="continue"/>
                  <w:noWrap w:val="0"/>
                  <w:vAlign w:val="center"/>
                </w:tcPr>
                <w:p>
                  <w:pPr>
                    <w:widowControl/>
                    <w:jc w:val="center"/>
                    <w:textAlignment w:val="center"/>
                    <w:rPr>
                      <w:bCs/>
                      <w:kern w:val="0"/>
                      <w:szCs w:val="21"/>
                    </w:rPr>
                  </w:pPr>
                </w:p>
              </w:tc>
              <w:tc>
                <w:tcPr>
                  <w:tcW w:w="2062" w:type="dxa"/>
                  <w:noWrap w:val="0"/>
                  <w:vAlign w:val="center"/>
                </w:tcPr>
                <w:p>
                  <w:pPr>
                    <w:widowControl/>
                    <w:jc w:val="center"/>
                    <w:textAlignment w:val="center"/>
                    <w:rPr>
                      <w:bCs/>
                      <w:szCs w:val="21"/>
                    </w:rPr>
                  </w:pPr>
                  <w:r>
                    <w:rPr>
                      <w:bCs/>
                      <w:szCs w:val="21"/>
                    </w:rPr>
                    <w:t>立铣</w:t>
                  </w:r>
                </w:p>
              </w:tc>
              <w:tc>
                <w:tcPr>
                  <w:tcW w:w="1320" w:type="dxa"/>
                  <w:noWrap w:val="0"/>
                  <w:vAlign w:val="center"/>
                </w:tcPr>
                <w:p>
                  <w:pPr>
                    <w:widowControl/>
                    <w:jc w:val="center"/>
                    <w:textAlignment w:val="center"/>
                    <w:rPr>
                      <w:bCs/>
                      <w:kern w:val="0"/>
                      <w:szCs w:val="21"/>
                    </w:rPr>
                  </w:pPr>
                  <w:r>
                    <w:rPr>
                      <w:bCs/>
                      <w:kern w:val="0"/>
                      <w:szCs w:val="21"/>
                    </w:rPr>
                    <w:t>4</w:t>
                  </w:r>
                </w:p>
              </w:tc>
              <w:tc>
                <w:tcPr>
                  <w:tcW w:w="1764" w:type="dxa"/>
                  <w:noWrap w:val="0"/>
                  <w:vAlign w:val="center"/>
                </w:tcPr>
                <w:p>
                  <w:pPr>
                    <w:widowControl/>
                    <w:jc w:val="center"/>
                    <w:textAlignment w:val="center"/>
                    <w:rPr>
                      <w:szCs w:val="21"/>
                    </w:rPr>
                  </w:pPr>
                  <w:r>
                    <w:rPr>
                      <w:szCs w:val="21"/>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6" w:type="dxa"/>
                  <w:noWrap w:val="0"/>
                  <w:vAlign w:val="center"/>
                </w:tcPr>
                <w:p>
                  <w:pPr>
                    <w:widowControl/>
                    <w:jc w:val="center"/>
                    <w:textAlignment w:val="center"/>
                    <w:rPr>
                      <w:b/>
                      <w:kern w:val="0"/>
                      <w:szCs w:val="21"/>
                    </w:rPr>
                  </w:pPr>
                  <w:r>
                    <w:rPr>
                      <w:rFonts w:hint="eastAsia"/>
                      <w:szCs w:val="21"/>
                      <w:lang w:eastAsia="zh-CN"/>
                    </w:rPr>
                    <w:t>打磨</w:t>
                  </w:r>
                  <w:r>
                    <w:rPr>
                      <w:szCs w:val="21"/>
                    </w:rPr>
                    <w:t>生产单元</w:t>
                  </w:r>
                </w:p>
              </w:tc>
              <w:tc>
                <w:tcPr>
                  <w:tcW w:w="1313" w:type="dxa"/>
                  <w:noWrap w:val="0"/>
                  <w:vAlign w:val="center"/>
                </w:tcPr>
                <w:p>
                  <w:pPr>
                    <w:widowControl/>
                    <w:jc w:val="center"/>
                    <w:textAlignment w:val="center"/>
                    <w:rPr>
                      <w:rFonts w:hint="eastAsia" w:eastAsia="宋体"/>
                      <w:b/>
                      <w:kern w:val="0"/>
                      <w:szCs w:val="21"/>
                      <w:lang w:eastAsia="zh-CN"/>
                    </w:rPr>
                  </w:pPr>
                  <w:r>
                    <w:rPr>
                      <w:rFonts w:hint="eastAsia"/>
                      <w:szCs w:val="21"/>
                      <w:lang w:eastAsia="zh-CN"/>
                    </w:rPr>
                    <w:t>打磨</w:t>
                  </w:r>
                </w:p>
              </w:tc>
              <w:tc>
                <w:tcPr>
                  <w:tcW w:w="2062" w:type="dxa"/>
                  <w:noWrap w:val="0"/>
                  <w:vAlign w:val="center"/>
                </w:tcPr>
                <w:p>
                  <w:pPr>
                    <w:widowControl/>
                    <w:jc w:val="center"/>
                    <w:textAlignment w:val="center"/>
                    <w:rPr>
                      <w:szCs w:val="21"/>
                    </w:rPr>
                  </w:pPr>
                  <w:r>
                    <w:rPr>
                      <w:rFonts w:hint="eastAsia"/>
                      <w:szCs w:val="21"/>
                      <w:lang w:eastAsia="zh-CN"/>
                    </w:rPr>
                    <w:t>打磨</w:t>
                  </w:r>
                  <w:r>
                    <w:rPr>
                      <w:szCs w:val="21"/>
                    </w:rPr>
                    <w:t>机</w:t>
                  </w:r>
                </w:p>
              </w:tc>
              <w:tc>
                <w:tcPr>
                  <w:tcW w:w="1320" w:type="dxa"/>
                  <w:noWrap w:val="0"/>
                  <w:vAlign w:val="center"/>
                </w:tcPr>
                <w:p>
                  <w:pPr>
                    <w:widowControl/>
                    <w:jc w:val="center"/>
                    <w:textAlignment w:val="center"/>
                    <w:rPr>
                      <w:bCs/>
                      <w:kern w:val="0"/>
                      <w:szCs w:val="21"/>
                    </w:rPr>
                  </w:pPr>
                  <w:r>
                    <w:rPr>
                      <w:bCs/>
                      <w:kern w:val="0"/>
                      <w:szCs w:val="21"/>
                    </w:rPr>
                    <w:t>2</w:t>
                  </w:r>
                </w:p>
              </w:tc>
              <w:tc>
                <w:tcPr>
                  <w:tcW w:w="1764" w:type="dxa"/>
                  <w:noWrap w:val="0"/>
                  <w:vAlign w:val="center"/>
                </w:tcPr>
                <w:p>
                  <w:pPr>
                    <w:widowControl/>
                    <w:jc w:val="center"/>
                    <w:textAlignment w:val="center"/>
                    <w:rPr>
                      <w:szCs w:val="21"/>
                    </w:rPr>
                  </w:pPr>
                  <w:r>
                    <w:rPr>
                      <w:szCs w:val="21"/>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6" w:type="dxa"/>
                  <w:noWrap w:val="0"/>
                  <w:vAlign w:val="center"/>
                </w:tcPr>
                <w:p>
                  <w:pPr>
                    <w:widowControl/>
                    <w:jc w:val="center"/>
                    <w:textAlignment w:val="center"/>
                    <w:rPr>
                      <w:b/>
                      <w:kern w:val="0"/>
                      <w:szCs w:val="21"/>
                    </w:rPr>
                  </w:pPr>
                  <w:r>
                    <w:rPr>
                      <w:szCs w:val="21"/>
                    </w:rPr>
                    <w:t>组装生产单元</w:t>
                  </w:r>
                </w:p>
              </w:tc>
              <w:tc>
                <w:tcPr>
                  <w:tcW w:w="1313" w:type="dxa"/>
                  <w:noWrap w:val="0"/>
                  <w:vAlign w:val="center"/>
                </w:tcPr>
                <w:p>
                  <w:pPr>
                    <w:widowControl/>
                    <w:jc w:val="center"/>
                    <w:textAlignment w:val="center"/>
                    <w:rPr>
                      <w:b/>
                      <w:kern w:val="0"/>
                      <w:szCs w:val="21"/>
                    </w:rPr>
                  </w:pPr>
                  <w:r>
                    <w:rPr>
                      <w:szCs w:val="21"/>
                    </w:rPr>
                    <w:t>组装</w:t>
                  </w:r>
                </w:p>
              </w:tc>
              <w:tc>
                <w:tcPr>
                  <w:tcW w:w="2062" w:type="dxa"/>
                  <w:noWrap w:val="0"/>
                  <w:vAlign w:val="center"/>
                </w:tcPr>
                <w:p>
                  <w:pPr>
                    <w:widowControl/>
                    <w:jc w:val="center"/>
                    <w:textAlignment w:val="center"/>
                    <w:rPr>
                      <w:b/>
                      <w:kern w:val="0"/>
                      <w:szCs w:val="21"/>
                    </w:rPr>
                  </w:pPr>
                  <w:r>
                    <w:rPr>
                      <w:szCs w:val="21"/>
                    </w:rPr>
                    <w:t>组装机</w:t>
                  </w:r>
                </w:p>
              </w:tc>
              <w:tc>
                <w:tcPr>
                  <w:tcW w:w="1320" w:type="dxa"/>
                  <w:noWrap w:val="0"/>
                  <w:vAlign w:val="center"/>
                </w:tcPr>
                <w:p>
                  <w:pPr>
                    <w:widowControl/>
                    <w:jc w:val="center"/>
                    <w:textAlignment w:val="center"/>
                    <w:rPr>
                      <w:bCs/>
                      <w:kern w:val="0"/>
                      <w:szCs w:val="21"/>
                    </w:rPr>
                  </w:pPr>
                  <w:r>
                    <w:rPr>
                      <w:bCs/>
                      <w:kern w:val="0"/>
                      <w:szCs w:val="21"/>
                    </w:rPr>
                    <w:t>1</w:t>
                  </w:r>
                </w:p>
              </w:tc>
              <w:tc>
                <w:tcPr>
                  <w:tcW w:w="1764" w:type="dxa"/>
                  <w:noWrap w:val="0"/>
                  <w:vAlign w:val="center"/>
                </w:tcPr>
                <w:p>
                  <w:pPr>
                    <w:widowControl/>
                    <w:jc w:val="center"/>
                    <w:textAlignment w:val="center"/>
                    <w:rPr>
                      <w:b/>
                      <w:kern w:val="0"/>
                      <w:szCs w:val="21"/>
                    </w:rPr>
                  </w:pPr>
                  <w:r>
                    <w:rPr>
                      <w:szCs w:val="21"/>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6" w:type="dxa"/>
                  <w:noWrap w:val="0"/>
                  <w:vAlign w:val="center"/>
                </w:tcPr>
                <w:p>
                  <w:pPr>
                    <w:widowControl/>
                    <w:jc w:val="center"/>
                    <w:textAlignment w:val="center"/>
                    <w:rPr>
                      <w:b/>
                      <w:kern w:val="0"/>
                      <w:szCs w:val="21"/>
                    </w:rPr>
                  </w:pPr>
                  <w:r>
                    <w:rPr>
                      <w:szCs w:val="21"/>
                    </w:rPr>
                    <w:t>辅助单元</w:t>
                  </w:r>
                </w:p>
              </w:tc>
              <w:tc>
                <w:tcPr>
                  <w:tcW w:w="1313" w:type="dxa"/>
                  <w:noWrap w:val="0"/>
                  <w:vAlign w:val="center"/>
                </w:tcPr>
                <w:p>
                  <w:pPr>
                    <w:widowControl/>
                    <w:jc w:val="center"/>
                    <w:textAlignment w:val="center"/>
                    <w:rPr>
                      <w:b/>
                      <w:kern w:val="0"/>
                      <w:szCs w:val="21"/>
                    </w:rPr>
                  </w:pPr>
                  <w:r>
                    <w:rPr>
                      <w:szCs w:val="21"/>
                    </w:rPr>
                    <w:t>辅助</w:t>
                  </w:r>
                </w:p>
              </w:tc>
              <w:tc>
                <w:tcPr>
                  <w:tcW w:w="2062" w:type="dxa"/>
                  <w:noWrap w:val="0"/>
                  <w:vAlign w:val="center"/>
                </w:tcPr>
                <w:p>
                  <w:pPr>
                    <w:widowControl/>
                    <w:jc w:val="center"/>
                    <w:textAlignment w:val="center"/>
                    <w:rPr>
                      <w:szCs w:val="21"/>
                    </w:rPr>
                  </w:pPr>
                  <w:r>
                    <w:rPr>
                      <w:szCs w:val="21"/>
                    </w:rPr>
                    <w:t>空压机</w:t>
                  </w:r>
                </w:p>
              </w:tc>
              <w:tc>
                <w:tcPr>
                  <w:tcW w:w="1320" w:type="dxa"/>
                  <w:noWrap w:val="0"/>
                  <w:vAlign w:val="center"/>
                </w:tcPr>
                <w:p>
                  <w:pPr>
                    <w:widowControl/>
                    <w:jc w:val="center"/>
                    <w:textAlignment w:val="center"/>
                    <w:rPr>
                      <w:bCs/>
                      <w:kern w:val="0"/>
                      <w:szCs w:val="21"/>
                    </w:rPr>
                  </w:pPr>
                  <w:r>
                    <w:rPr>
                      <w:bCs/>
                      <w:kern w:val="0"/>
                      <w:szCs w:val="21"/>
                    </w:rPr>
                    <w:t>1</w:t>
                  </w:r>
                </w:p>
              </w:tc>
              <w:tc>
                <w:tcPr>
                  <w:tcW w:w="1764" w:type="dxa"/>
                  <w:noWrap w:val="0"/>
                  <w:vAlign w:val="center"/>
                </w:tcPr>
                <w:p>
                  <w:pPr>
                    <w:widowControl/>
                    <w:jc w:val="center"/>
                    <w:textAlignment w:val="center"/>
                    <w:rPr>
                      <w:szCs w:val="21"/>
                    </w:rPr>
                  </w:pPr>
                  <w:r>
                    <w:rPr>
                      <w:szCs w:val="21"/>
                    </w:rPr>
                    <w:t>台</w:t>
                  </w:r>
                </w:p>
              </w:tc>
            </w:tr>
          </w:tbl>
          <w:p>
            <w:pPr>
              <w:widowControl/>
              <w:spacing w:line="360" w:lineRule="auto"/>
              <w:ind w:firstLine="482" w:firstLineChars="200"/>
              <w:textAlignment w:val="center"/>
              <w:rPr>
                <w:b/>
                <w:kern w:val="0"/>
                <w:sz w:val="24"/>
              </w:rPr>
            </w:pPr>
            <w:r>
              <w:rPr>
                <w:rFonts w:hint="eastAsia"/>
                <w:b/>
                <w:kern w:val="0"/>
                <w:sz w:val="24"/>
                <w:lang w:val="en-US" w:eastAsia="zh-CN"/>
              </w:rPr>
              <w:t>四</w:t>
            </w:r>
            <w:r>
              <w:rPr>
                <w:b/>
                <w:kern w:val="0"/>
                <w:sz w:val="24"/>
              </w:rPr>
              <w:t>、原辅料及能源消耗</w:t>
            </w:r>
          </w:p>
          <w:p>
            <w:pPr>
              <w:pStyle w:val="4"/>
              <w:keepNext w:val="0"/>
              <w:keepLines w:val="0"/>
              <w:spacing w:before="0" w:after="0" w:line="360" w:lineRule="auto"/>
              <w:ind w:firstLine="480" w:firstLineChars="200"/>
              <w:rPr>
                <w:b w:val="0"/>
                <w:sz w:val="24"/>
                <w:szCs w:val="24"/>
              </w:rPr>
            </w:pPr>
            <w:r>
              <w:rPr>
                <w:b w:val="0"/>
                <w:sz w:val="24"/>
                <w:szCs w:val="24"/>
              </w:rPr>
              <w:t>本项目原辅材料及能源消耗情况如下表所示：</w:t>
            </w:r>
          </w:p>
          <w:p>
            <w:pPr>
              <w:pStyle w:val="11"/>
              <w:spacing w:line="360" w:lineRule="auto"/>
              <w:ind w:firstLine="0"/>
              <w:jc w:val="center"/>
              <w:rPr>
                <w:rFonts w:ascii="Times New Roman" w:hAnsi="Times New Roman"/>
                <w:b/>
                <w:bCs/>
                <w:sz w:val="24"/>
              </w:rPr>
            </w:pPr>
            <w:r>
              <w:rPr>
                <w:rFonts w:ascii="Times New Roman" w:hAnsi="Times New Roman"/>
                <w:b/>
                <w:bCs/>
                <w:sz w:val="24"/>
              </w:rPr>
              <w:t>表2-</w:t>
            </w:r>
            <w:r>
              <w:rPr>
                <w:rFonts w:hint="eastAsia" w:ascii="Times New Roman" w:hAnsi="Times New Roman"/>
                <w:b/>
                <w:bCs/>
                <w:sz w:val="24"/>
              </w:rPr>
              <w:t>4</w:t>
            </w:r>
            <w:r>
              <w:rPr>
                <w:rFonts w:ascii="Times New Roman" w:hAnsi="Times New Roman"/>
                <w:b/>
                <w:bCs/>
                <w:sz w:val="24"/>
              </w:rPr>
              <w:t xml:space="preserve">  主要原辅材料及能源消耗一览表</w:t>
            </w:r>
          </w:p>
          <w:tbl>
            <w:tblPr>
              <w:tblStyle w:val="21"/>
              <w:tblW w:w="79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4"/>
              <w:gridCol w:w="1403"/>
              <w:gridCol w:w="1418"/>
              <w:gridCol w:w="870"/>
              <w:gridCol w:w="1253"/>
              <w:gridCol w:w="1110"/>
              <w:gridCol w:w="1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14" w:type="dxa"/>
                  <w:noWrap w:val="0"/>
                  <w:vAlign w:val="top"/>
                </w:tcPr>
                <w:p>
                  <w:pPr>
                    <w:jc w:val="center"/>
                    <w:rPr>
                      <w:b/>
                      <w:bCs/>
                      <w:sz w:val="24"/>
                    </w:rPr>
                  </w:pPr>
                  <w:r>
                    <w:rPr>
                      <w:b/>
                      <w:szCs w:val="21"/>
                      <w:lang w:bidi="ar"/>
                    </w:rPr>
                    <w:t>序号</w:t>
                  </w:r>
                </w:p>
              </w:tc>
              <w:tc>
                <w:tcPr>
                  <w:tcW w:w="1403" w:type="dxa"/>
                  <w:noWrap w:val="0"/>
                  <w:vAlign w:val="top"/>
                </w:tcPr>
                <w:p>
                  <w:pPr>
                    <w:jc w:val="center"/>
                    <w:rPr>
                      <w:b/>
                      <w:bCs/>
                      <w:sz w:val="24"/>
                    </w:rPr>
                  </w:pPr>
                  <w:r>
                    <w:rPr>
                      <w:b/>
                      <w:szCs w:val="21"/>
                      <w:lang w:bidi="ar"/>
                    </w:rPr>
                    <w:t>名称</w:t>
                  </w:r>
                </w:p>
              </w:tc>
              <w:tc>
                <w:tcPr>
                  <w:tcW w:w="1418" w:type="dxa"/>
                  <w:noWrap w:val="0"/>
                  <w:vAlign w:val="top"/>
                </w:tcPr>
                <w:p>
                  <w:pPr>
                    <w:jc w:val="center"/>
                    <w:rPr>
                      <w:b/>
                      <w:bCs/>
                      <w:sz w:val="24"/>
                    </w:rPr>
                  </w:pPr>
                  <w:r>
                    <w:rPr>
                      <w:b/>
                      <w:szCs w:val="21"/>
                      <w:lang w:bidi="ar"/>
                    </w:rPr>
                    <w:t>单位</w:t>
                  </w:r>
                </w:p>
              </w:tc>
              <w:tc>
                <w:tcPr>
                  <w:tcW w:w="870" w:type="dxa"/>
                  <w:noWrap w:val="0"/>
                  <w:vAlign w:val="top"/>
                </w:tcPr>
                <w:p>
                  <w:pPr>
                    <w:jc w:val="center"/>
                    <w:rPr>
                      <w:b/>
                      <w:bCs/>
                      <w:sz w:val="24"/>
                    </w:rPr>
                  </w:pPr>
                  <w:r>
                    <w:rPr>
                      <w:b/>
                      <w:szCs w:val="21"/>
                      <w:lang w:bidi="ar"/>
                    </w:rPr>
                    <w:t>消耗量</w:t>
                  </w:r>
                </w:p>
              </w:tc>
              <w:tc>
                <w:tcPr>
                  <w:tcW w:w="1253" w:type="dxa"/>
                  <w:noWrap w:val="0"/>
                  <w:vAlign w:val="top"/>
                </w:tcPr>
                <w:p>
                  <w:pPr>
                    <w:jc w:val="center"/>
                    <w:rPr>
                      <w:b/>
                      <w:bCs/>
                      <w:sz w:val="24"/>
                    </w:rPr>
                  </w:pPr>
                  <w:r>
                    <w:rPr>
                      <w:b/>
                      <w:szCs w:val="21"/>
                      <w:lang w:bidi="ar"/>
                    </w:rPr>
                    <w:t>储存位置</w:t>
                  </w:r>
                </w:p>
              </w:tc>
              <w:tc>
                <w:tcPr>
                  <w:tcW w:w="1110" w:type="dxa"/>
                  <w:noWrap w:val="0"/>
                  <w:vAlign w:val="top"/>
                </w:tcPr>
                <w:p>
                  <w:pPr>
                    <w:jc w:val="center"/>
                    <w:rPr>
                      <w:b/>
                      <w:bCs/>
                      <w:sz w:val="24"/>
                    </w:rPr>
                  </w:pPr>
                  <w:r>
                    <w:rPr>
                      <w:b/>
                      <w:szCs w:val="21"/>
                      <w:lang w:bidi="ar"/>
                    </w:rPr>
                    <w:t>储存周期</w:t>
                  </w:r>
                </w:p>
              </w:tc>
              <w:tc>
                <w:tcPr>
                  <w:tcW w:w="1177" w:type="dxa"/>
                  <w:noWrap w:val="0"/>
                  <w:vAlign w:val="top"/>
                </w:tcPr>
                <w:p>
                  <w:pPr>
                    <w:jc w:val="center"/>
                    <w:rPr>
                      <w:b/>
                      <w:bCs/>
                      <w:sz w:val="24"/>
                    </w:rPr>
                  </w:pPr>
                  <w:r>
                    <w:rPr>
                      <w:b/>
                      <w:szCs w:val="21"/>
                      <w:lang w:bidi="ar"/>
                    </w:rPr>
                    <w:t>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 w:type="dxa"/>
                  <w:noWrap w:val="0"/>
                  <w:vAlign w:val="center"/>
                </w:tcPr>
                <w:p>
                  <w:pPr>
                    <w:jc w:val="center"/>
                    <w:rPr>
                      <w:b/>
                      <w:bCs/>
                      <w:sz w:val="24"/>
                    </w:rPr>
                  </w:pPr>
                  <w:r>
                    <w:rPr>
                      <w:bCs/>
                      <w:kern w:val="0"/>
                      <w:szCs w:val="21"/>
                    </w:rPr>
                    <w:t>1</w:t>
                  </w:r>
                </w:p>
              </w:tc>
              <w:tc>
                <w:tcPr>
                  <w:tcW w:w="1403" w:type="dxa"/>
                  <w:noWrap w:val="0"/>
                  <w:vAlign w:val="bottom"/>
                </w:tcPr>
                <w:p>
                  <w:pPr>
                    <w:adjustRightInd w:val="0"/>
                    <w:snapToGrid w:val="0"/>
                    <w:jc w:val="center"/>
                    <w:rPr>
                      <w:color w:val="000000"/>
                      <w:kern w:val="0"/>
                      <w:szCs w:val="21"/>
                      <w:lang w:bidi="ar"/>
                    </w:rPr>
                  </w:pPr>
                  <w:r>
                    <w:rPr>
                      <w:szCs w:val="21"/>
                    </w:rPr>
                    <w:t>木方</w:t>
                  </w:r>
                </w:p>
              </w:tc>
              <w:tc>
                <w:tcPr>
                  <w:tcW w:w="1418" w:type="dxa"/>
                  <w:noWrap w:val="0"/>
                  <w:vAlign w:val="center"/>
                </w:tcPr>
                <w:p>
                  <w:pPr>
                    <w:pStyle w:val="50"/>
                    <w:rPr>
                      <w:b/>
                      <w:bCs/>
                      <w:sz w:val="24"/>
                      <w:szCs w:val="24"/>
                    </w:rPr>
                  </w:pPr>
                  <w:r>
                    <w:rPr>
                      <w:rFonts w:hint="eastAsia" w:ascii="Times New Roman" w:hAnsi="Times New Roman" w:cs="Times New Roman"/>
                      <w:color w:val="000000"/>
                      <w:sz w:val="21"/>
                      <w:szCs w:val="21"/>
                      <w:highlight w:val="none"/>
                      <w:lang w:val="en-US" w:eastAsia="zh-CN"/>
                    </w:rPr>
                    <w:t>t</w:t>
                  </w:r>
                  <w:r>
                    <w:rPr>
                      <w:rFonts w:hint="default" w:ascii="Times New Roman" w:hAnsi="Times New Roman" w:cs="Times New Roman"/>
                      <w:color w:val="000000"/>
                      <w:sz w:val="21"/>
                      <w:szCs w:val="21"/>
                      <w:highlight w:val="none"/>
                    </w:rPr>
                    <w:t>/a</w:t>
                  </w:r>
                </w:p>
              </w:tc>
              <w:tc>
                <w:tcPr>
                  <w:tcW w:w="870" w:type="dxa"/>
                  <w:noWrap w:val="0"/>
                  <w:vAlign w:val="center"/>
                </w:tcPr>
                <w:p>
                  <w:pPr>
                    <w:widowControl/>
                    <w:jc w:val="center"/>
                    <w:textAlignment w:val="center"/>
                    <w:rPr>
                      <w:szCs w:val="21"/>
                    </w:rPr>
                  </w:pPr>
                  <w:r>
                    <w:rPr>
                      <w:rFonts w:hint="eastAsia"/>
                      <w:szCs w:val="21"/>
                    </w:rPr>
                    <w:t>40</w:t>
                  </w:r>
                  <w:r>
                    <w:rPr>
                      <w:szCs w:val="21"/>
                    </w:rPr>
                    <w:t>00</w:t>
                  </w:r>
                </w:p>
              </w:tc>
              <w:tc>
                <w:tcPr>
                  <w:tcW w:w="1253" w:type="dxa"/>
                  <w:noWrap w:val="0"/>
                  <w:vAlign w:val="center"/>
                </w:tcPr>
                <w:p>
                  <w:pPr>
                    <w:adjustRightInd w:val="0"/>
                    <w:snapToGrid w:val="0"/>
                    <w:jc w:val="center"/>
                    <w:rPr>
                      <w:b/>
                      <w:bCs/>
                      <w:sz w:val="24"/>
                    </w:rPr>
                  </w:pPr>
                  <w:r>
                    <w:rPr>
                      <w:color w:val="000000"/>
                      <w:kern w:val="0"/>
                      <w:szCs w:val="21"/>
                      <w:lang w:bidi="ar"/>
                    </w:rPr>
                    <w:t>原料库</w:t>
                  </w:r>
                </w:p>
              </w:tc>
              <w:tc>
                <w:tcPr>
                  <w:tcW w:w="1110" w:type="dxa"/>
                  <w:noWrap w:val="0"/>
                  <w:vAlign w:val="center"/>
                </w:tcPr>
                <w:p>
                  <w:pPr>
                    <w:adjustRightInd w:val="0"/>
                    <w:snapToGrid w:val="0"/>
                    <w:jc w:val="center"/>
                    <w:rPr>
                      <w:b/>
                      <w:bCs/>
                      <w:sz w:val="24"/>
                    </w:rPr>
                  </w:pPr>
                  <w:r>
                    <w:rPr>
                      <w:kern w:val="0"/>
                      <w:szCs w:val="21"/>
                    </w:rPr>
                    <w:t>30天</w:t>
                  </w:r>
                </w:p>
              </w:tc>
              <w:tc>
                <w:tcPr>
                  <w:tcW w:w="1177" w:type="dxa"/>
                  <w:noWrap w:val="0"/>
                  <w:vAlign w:val="center"/>
                </w:tcPr>
                <w:p>
                  <w:pPr>
                    <w:adjustRightInd w:val="0"/>
                    <w:snapToGrid w:val="0"/>
                    <w:jc w:val="center"/>
                    <w:rPr>
                      <w:b/>
                      <w:bCs/>
                      <w:sz w:val="24"/>
                    </w:rPr>
                  </w:pPr>
                  <w:r>
                    <w:rPr>
                      <w:szCs w:val="21"/>
                    </w:rPr>
                    <w:t>外购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 w:type="dxa"/>
                  <w:noWrap w:val="0"/>
                  <w:vAlign w:val="center"/>
                </w:tcPr>
                <w:p>
                  <w:pPr>
                    <w:jc w:val="center"/>
                    <w:rPr>
                      <w:rFonts w:hint="eastAsia" w:eastAsia="宋体"/>
                      <w:bCs/>
                      <w:kern w:val="0"/>
                      <w:szCs w:val="21"/>
                      <w:lang w:val="en-US" w:eastAsia="zh-CN"/>
                    </w:rPr>
                  </w:pPr>
                  <w:r>
                    <w:rPr>
                      <w:rFonts w:hint="eastAsia"/>
                      <w:bCs/>
                      <w:kern w:val="0"/>
                      <w:szCs w:val="21"/>
                      <w:lang w:val="en-US" w:eastAsia="zh-CN"/>
                    </w:rPr>
                    <w:t>2</w:t>
                  </w:r>
                </w:p>
              </w:tc>
              <w:tc>
                <w:tcPr>
                  <w:tcW w:w="1403" w:type="dxa"/>
                  <w:noWrap w:val="0"/>
                  <w:vAlign w:val="bottom"/>
                </w:tcPr>
                <w:p>
                  <w:pPr>
                    <w:adjustRightInd w:val="0"/>
                    <w:snapToGrid w:val="0"/>
                    <w:jc w:val="center"/>
                    <w:rPr>
                      <w:szCs w:val="21"/>
                    </w:rPr>
                  </w:pPr>
                  <w:r>
                    <w:rPr>
                      <w:rFonts w:ascii="宋体" w:hAnsi="宋体" w:cs="宋体"/>
                      <w:sz w:val="21"/>
                      <w:szCs w:val="21"/>
                    </w:rPr>
                    <w:t>白乳胶</w:t>
                  </w:r>
                </w:p>
              </w:tc>
              <w:tc>
                <w:tcPr>
                  <w:tcW w:w="1418" w:type="dxa"/>
                  <w:noWrap w:val="0"/>
                  <w:vAlign w:val="center"/>
                </w:tcPr>
                <w:p>
                  <w:pPr>
                    <w:pStyle w:val="50"/>
                    <w:rPr>
                      <w:rFonts w:hint="eastAsia" w:ascii="Times New Roman" w:hAnsi="Times New Roman" w:cs="Times New Roman"/>
                      <w:color w:val="000000"/>
                      <w:sz w:val="21"/>
                      <w:szCs w:val="21"/>
                      <w:highlight w:val="none"/>
                      <w:lang w:val="en-US" w:eastAsia="zh-CN"/>
                    </w:rPr>
                  </w:pPr>
                  <w:r>
                    <w:rPr>
                      <w:rFonts w:hint="eastAsia" w:ascii="Times New Roman" w:hAnsi="Times New Roman" w:cs="Times New Roman"/>
                      <w:color w:val="000000"/>
                      <w:sz w:val="21"/>
                      <w:szCs w:val="21"/>
                      <w:highlight w:val="none"/>
                      <w:lang w:val="en-US" w:eastAsia="zh-CN"/>
                    </w:rPr>
                    <w:t>t</w:t>
                  </w:r>
                  <w:r>
                    <w:rPr>
                      <w:rFonts w:hint="default" w:ascii="Times New Roman" w:hAnsi="Times New Roman" w:cs="Times New Roman"/>
                      <w:color w:val="000000"/>
                      <w:sz w:val="21"/>
                      <w:szCs w:val="21"/>
                      <w:highlight w:val="none"/>
                    </w:rPr>
                    <w:t>/a</w:t>
                  </w:r>
                </w:p>
              </w:tc>
              <w:tc>
                <w:tcPr>
                  <w:tcW w:w="870" w:type="dxa"/>
                  <w:noWrap w:val="0"/>
                  <w:vAlign w:val="center"/>
                </w:tcPr>
                <w:p>
                  <w:pPr>
                    <w:widowControl/>
                    <w:jc w:val="center"/>
                    <w:textAlignment w:val="center"/>
                    <w:rPr>
                      <w:rFonts w:hint="default" w:eastAsia="宋体"/>
                      <w:szCs w:val="21"/>
                      <w:lang w:val="en-US" w:eastAsia="zh-CN"/>
                    </w:rPr>
                  </w:pPr>
                  <w:r>
                    <w:rPr>
                      <w:rFonts w:hint="eastAsia"/>
                      <w:szCs w:val="21"/>
                      <w:lang w:val="en-US" w:eastAsia="zh-CN"/>
                    </w:rPr>
                    <w:t>2</w:t>
                  </w:r>
                </w:p>
              </w:tc>
              <w:tc>
                <w:tcPr>
                  <w:tcW w:w="1253" w:type="dxa"/>
                  <w:noWrap w:val="0"/>
                  <w:vAlign w:val="center"/>
                </w:tcPr>
                <w:p>
                  <w:pPr>
                    <w:adjustRightInd w:val="0"/>
                    <w:snapToGrid w:val="0"/>
                    <w:jc w:val="center"/>
                    <w:rPr>
                      <w:color w:val="000000"/>
                      <w:kern w:val="0"/>
                      <w:szCs w:val="21"/>
                      <w:lang w:bidi="ar"/>
                    </w:rPr>
                  </w:pPr>
                  <w:r>
                    <w:rPr>
                      <w:color w:val="000000"/>
                      <w:kern w:val="0"/>
                      <w:szCs w:val="21"/>
                      <w:lang w:bidi="ar"/>
                    </w:rPr>
                    <w:t>原料库</w:t>
                  </w:r>
                </w:p>
              </w:tc>
              <w:tc>
                <w:tcPr>
                  <w:tcW w:w="1110" w:type="dxa"/>
                  <w:noWrap w:val="0"/>
                  <w:vAlign w:val="center"/>
                </w:tcPr>
                <w:p>
                  <w:pPr>
                    <w:adjustRightInd w:val="0"/>
                    <w:snapToGrid w:val="0"/>
                    <w:jc w:val="center"/>
                    <w:rPr>
                      <w:kern w:val="0"/>
                      <w:szCs w:val="21"/>
                    </w:rPr>
                  </w:pPr>
                  <w:r>
                    <w:rPr>
                      <w:rFonts w:hint="eastAsia"/>
                      <w:kern w:val="0"/>
                      <w:szCs w:val="21"/>
                      <w:lang w:val="en-US" w:eastAsia="zh-CN"/>
                    </w:rPr>
                    <w:t>6</w:t>
                  </w:r>
                  <w:r>
                    <w:rPr>
                      <w:kern w:val="0"/>
                      <w:szCs w:val="21"/>
                    </w:rPr>
                    <w:t>0天</w:t>
                  </w:r>
                </w:p>
              </w:tc>
              <w:tc>
                <w:tcPr>
                  <w:tcW w:w="1177" w:type="dxa"/>
                  <w:noWrap w:val="0"/>
                  <w:vAlign w:val="center"/>
                </w:tcPr>
                <w:p>
                  <w:pPr>
                    <w:adjustRightInd w:val="0"/>
                    <w:snapToGrid w:val="0"/>
                    <w:jc w:val="center"/>
                    <w:rPr>
                      <w:szCs w:val="21"/>
                    </w:rPr>
                  </w:pPr>
                  <w:r>
                    <w:rPr>
                      <w:szCs w:val="21"/>
                    </w:rPr>
                    <w:t>外购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45" w:type="dxa"/>
                  <w:gridSpan w:val="7"/>
                  <w:noWrap w:val="0"/>
                  <w:vAlign w:val="center"/>
                </w:tcPr>
                <w:p>
                  <w:pPr>
                    <w:adjustRightInd w:val="0"/>
                    <w:snapToGrid w:val="0"/>
                    <w:jc w:val="center"/>
                    <w:rPr>
                      <w:kern w:val="0"/>
                      <w:szCs w:val="21"/>
                    </w:rPr>
                  </w:pPr>
                  <w:r>
                    <w:rPr>
                      <w:b/>
                      <w:szCs w:val="21"/>
                      <w:lang w:bidi="ar"/>
                    </w:rPr>
                    <w:t>能源消耗情况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 w:type="dxa"/>
                  <w:noWrap w:val="0"/>
                  <w:vAlign w:val="center"/>
                </w:tcPr>
                <w:p>
                  <w:pPr>
                    <w:jc w:val="center"/>
                    <w:rPr>
                      <w:rFonts w:hint="eastAsia" w:eastAsia="宋体"/>
                      <w:bCs/>
                      <w:kern w:val="0"/>
                      <w:szCs w:val="21"/>
                      <w:lang w:val="en-US" w:eastAsia="zh-CN"/>
                    </w:rPr>
                  </w:pPr>
                  <w:r>
                    <w:rPr>
                      <w:rFonts w:hint="eastAsia"/>
                      <w:bCs/>
                      <w:kern w:val="0"/>
                      <w:szCs w:val="21"/>
                      <w:lang w:val="en-US" w:eastAsia="zh-CN"/>
                    </w:rPr>
                    <w:t>3</w:t>
                  </w:r>
                </w:p>
              </w:tc>
              <w:tc>
                <w:tcPr>
                  <w:tcW w:w="1403" w:type="dxa"/>
                  <w:noWrap w:val="0"/>
                  <w:vAlign w:val="center"/>
                </w:tcPr>
                <w:p>
                  <w:pPr>
                    <w:pStyle w:val="50"/>
                    <w:rPr>
                      <w:color w:val="000000"/>
                      <w:kern w:val="0"/>
                      <w:szCs w:val="21"/>
                      <w:lang w:bidi="ar"/>
                    </w:rPr>
                  </w:pPr>
                  <w:r>
                    <w:rPr>
                      <w:kern w:val="0"/>
                      <w:szCs w:val="21"/>
                    </w:rPr>
                    <w:t>水</w:t>
                  </w:r>
                </w:p>
              </w:tc>
              <w:tc>
                <w:tcPr>
                  <w:tcW w:w="1418" w:type="dxa"/>
                  <w:noWrap w:val="0"/>
                  <w:vAlign w:val="center"/>
                </w:tcPr>
                <w:p>
                  <w:pPr>
                    <w:pStyle w:val="50"/>
                    <w:rPr>
                      <w:bCs/>
                      <w:kern w:val="0"/>
                      <w:szCs w:val="21"/>
                    </w:rPr>
                  </w:pPr>
                  <w:r>
                    <w:rPr>
                      <w:rFonts w:hint="eastAsia" w:ascii="Times New Roman" w:hAnsi="Times New Roman" w:cs="Times New Roman"/>
                      <w:color w:val="000000"/>
                      <w:sz w:val="21"/>
                      <w:szCs w:val="21"/>
                      <w:highlight w:val="none"/>
                      <w:lang w:val="en-US" w:eastAsia="zh-CN"/>
                    </w:rPr>
                    <w:t>t</w:t>
                  </w:r>
                  <w:r>
                    <w:rPr>
                      <w:rFonts w:hint="default" w:ascii="Times New Roman" w:hAnsi="Times New Roman" w:cs="Times New Roman"/>
                      <w:color w:val="000000"/>
                      <w:sz w:val="21"/>
                      <w:szCs w:val="21"/>
                      <w:highlight w:val="none"/>
                    </w:rPr>
                    <w:t>/a</w:t>
                  </w:r>
                </w:p>
              </w:tc>
              <w:tc>
                <w:tcPr>
                  <w:tcW w:w="870" w:type="dxa"/>
                  <w:noWrap w:val="0"/>
                  <w:vAlign w:val="center"/>
                </w:tcPr>
                <w:p>
                  <w:pPr>
                    <w:jc w:val="center"/>
                    <w:rPr>
                      <w:szCs w:val="21"/>
                    </w:rPr>
                  </w:pPr>
                  <w:r>
                    <w:rPr>
                      <w:bCs/>
                      <w:kern w:val="0"/>
                      <w:szCs w:val="21"/>
                    </w:rPr>
                    <w:t>1485</w:t>
                  </w:r>
                </w:p>
              </w:tc>
              <w:tc>
                <w:tcPr>
                  <w:tcW w:w="3540" w:type="dxa"/>
                  <w:gridSpan w:val="3"/>
                  <w:noWrap w:val="0"/>
                  <w:vAlign w:val="center"/>
                </w:tcPr>
                <w:p>
                  <w:pPr>
                    <w:jc w:val="center"/>
                    <w:rPr>
                      <w:kern w:val="0"/>
                      <w:szCs w:val="21"/>
                    </w:rPr>
                  </w:pPr>
                  <w:r>
                    <w:rPr>
                      <w:szCs w:val="21"/>
                      <w:lang w:bidi="ar"/>
                    </w:rPr>
                    <w:t>供水管网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 w:type="dxa"/>
                  <w:noWrap w:val="0"/>
                  <w:vAlign w:val="center"/>
                </w:tcPr>
                <w:p>
                  <w:pPr>
                    <w:jc w:val="center"/>
                    <w:rPr>
                      <w:rFonts w:hint="eastAsia" w:eastAsia="宋体"/>
                      <w:bCs/>
                      <w:kern w:val="0"/>
                      <w:szCs w:val="21"/>
                      <w:lang w:val="en-US" w:eastAsia="zh-CN"/>
                    </w:rPr>
                  </w:pPr>
                  <w:r>
                    <w:rPr>
                      <w:rFonts w:hint="eastAsia"/>
                      <w:bCs/>
                      <w:kern w:val="0"/>
                      <w:szCs w:val="21"/>
                      <w:lang w:val="en-US" w:eastAsia="zh-CN"/>
                    </w:rPr>
                    <w:t>4</w:t>
                  </w:r>
                </w:p>
              </w:tc>
              <w:tc>
                <w:tcPr>
                  <w:tcW w:w="1403" w:type="dxa"/>
                  <w:noWrap w:val="0"/>
                  <w:vAlign w:val="center"/>
                </w:tcPr>
                <w:p>
                  <w:pPr>
                    <w:pStyle w:val="50"/>
                    <w:rPr>
                      <w:color w:val="000000"/>
                      <w:kern w:val="0"/>
                      <w:szCs w:val="21"/>
                      <w:lang w:bidi="ar"/>
                    </w:rPr>
                  </w:pPr>
                  <w:r>
                    <w:rPr>
                      <w:kern w:val="0"/>
                      <w:szCs w:val="21"/>
                    </w:rPr>
                    <w:t>电</w:t>
                  </w:r>
                </w:p>
              </w:tc>
              <w:tc>
                <w:tcPr>
                  <w:tcW w:w="1418" w:type="dxa"/>
                  <w:noWrap w:val="0"/>
                  <w:vAlign w:val="center"/>
                </w:tcPr>
                <w:p>
                  <w:pPr>
                    <w:pStyle w:val="50"/>
                    <w:rPr>
                      <w:bCs/>
                      <w:kern w:val="0"/>
                      <w:szCs w:val="21"/>
                    </w:rPr>
                  </w:pPr>
                  <w:r>
                    <w:rPr>
                      <w:rFonts w:hint="default" w:ascii="Times New Roman" w:hAnsi="Times New Roman" w:cs="Times New Roman"/>
                      <w:bCs/>
                      <w:kern w:val="0"/>
                      <w:sz w:val="21"/>
                      <w:szCs w:val="21"/>
                    </w:rPr>
                    <w:t>万</w:t>
                  </w:r>
                  <w:r>
                    <w:rPr>
                      <w:rFonts w:hint="default" w:ascii="Times New Roman" w:hAnsi="Times New Roman" w:cs="Times New Roman"/>
                      <w:color w:val="000000"/>
                      <w:sz w:val="21"/>
                      <w:szCs w:val="21"/>
                      <w:highlight w:val="none"/>
                    </w:rPr>
                    <w:t>k</w:t>
                  </w:r>
                  <w:r>
                    <w:rPr>
                      <w:rFonts w:hint="default" w:ascii="Times New Roman" w:hAnsi="Times New Roman" w:cs="Times New Roman"/>
                      <w:color w:val="000000"/>
                      <w:sz w:val="21"/>
                      <w:szCs w:val="21"/>
                      <w:highlight w:val="none"/>
                      <w:lang w:val="en-US" w:eastAsia="zh-CN"/>
                    </w:rPr>
                    <w:t>W</w:t>
                  </w:r>
                  <w:r>
                    <w:rPr>
                      <w:rFonts w:hint="default" w:ascii="Times New Roman" w:hAnsi="Times New Roman" w:cs="Times New Roman"/>
                      <w:color w:val="000000"/>
                      <w:sz w:val="21"/>
                      <w:szCs w:val="21"/>
                      <w:highlight w:val="none"/>
                    </w:rPr>
                    <w:t>h</w:t>
                  </w:r>
                  <w:r>
                    <w:rPr>
                      <w:rFonts w:hint="default" w:ascii="Times New Roman" w:hAnsi="Times New Roman" w:cs="Times New Roman"/>
                      <w:color w:val="000000"/>
                      <w:sz w:val="21"/>
                      <w:szCs w:val="21"/>
                      <w:highlight w:val="none"/>
                      <w:lang w:val="en-US" w:eastAsia="zh-CN"/>
                    </w:rPr>
                    <w:t>/a</w:t>
                  </w:r>
                </w:p>
              </w:tc>
              <w:tc>
                <w:tcPr>
                  <w:tcW w:w="870" w:type="dxa"/>
                  <w:noWrap w:val="0"/>
                  <w:vAlign w:val="center"/>
                </w:tcPr>
                <w:p>
                  <w:pPr>
                    <w:jc w:val="center"/>
                    <w:rPr>
                      <w:szCs w:val="21"/>
                    </w:rPr>
                  </w:pPr>
                  <w:r>
                    <w:rPr>
                      <w:bCs/>
                      <w:kern w:val="0"/>
                      <w:szCs w:val="21"/>
                    </w:rPr>
                    <w:t>12万</w:t>
                  </w:r>
                </w:p>
              </w:tc>
              <w:tc>
                <w:tcPr>
                  <w:tcW w:w="3540" w:type="dxa"/>
                  <w:gridSpan w:val="3"/>
                  <w:noWrap w:val="0"/>
                  <w:vAlign w:val="center"/>
                </w:tcPr>
                <w:p>
                  <w:pPr>
                    <w:jc w:val="center"/>
                    <w:rPr>
                      <w:kern w:val="0"/>
                      <w:szCs w:val="21"/>
                    </w:rPr>
                  </w:pPr>
                  <w:r>
                    <w:rPr>
                      <w:szCs w:val="21"/>
                      <w:lang w:bidi="ar"/>
                    </w:rPr>
                    <w:t>供电管网</w:t>
                  </w:r>
                </w:p>
              </w:tc>
            </w:tr>
          </w:tbl>
          <w:p>
            <w:pPr>
              <w:spacing w:line="360" w:lineRule="auto"/>
              <w:ind w:firstLine="480" w:firstLineChars="200"/>
              <w:rPr>
                <w:b/>
                <w:kern w:val="0"/>
                <w:sz w:val="24"/>
                <w:szCs w:val="24"/>
              </w:rPr>
            </w:pPr>
            <w:r>
              <w:rPr>
                <w:rFonts w:hint="eastAsia"/>
                <w:bCs/>
                <w:kern w:val="0"/>
                <w:sz w:val="24"/>
                <w:szCs w:val="24"/>
              </w:rPr>
              <w:t>注：</w:t>
            </w:r>
            <w:r>
              <w:rPr>
                <w:rFonts w:ascii="宋体" w:hAnsi="宋体" w:cs="宋体"/>
                <w:bCs/>
                <w:sz w:val="24"/>
                <w:szCs w:val="24"/>
              </w:rPr>
              <w:t>本项目设备维修交由第三方承包，因此本项目无机油</w:t>
            </w:r>
            <w:r>
              <w:rPr>
                <w:rFonts w:hint="eastAsia" w:ascii="宋体" w:hAnsi="宋体" w:cs="宋体"/>
                <w:bCs/>
                <w:sz w:val="24"/>
                <w:szCs w:val="24"/>
              </w:rPr>
              <w:t>使用</w:t>
            </w:r>
            <w:r>
              <w:rPr>
                <w:rFonts w:ascii="宋体" w:hAnsi="宋体" w:cs="宋体"/>
                <w:bCs/>
                <w:sz w:val="24"/>
                <w:szCs w:val="24"/>
              </w:rPr>
              <w:t>，也不产生废机油</w:t>
            </w:r>
          </w:p>
          <w:p>
            <w:pPr>
              <w:spacing w:line="360" w:lineRule="auto"/>
              <w:ind w:firstLine="482" w:firstLineChars="200"/>
              <w:jc w:val="center"/>
              <w:rPr>
                <w:b/>
                <w:kern w:val="0"/>
                <w:sz w:val="24"/>
                <w:szCs w:val="24"/>
              </w:rPr>
            </w:pPr>
            <w:r>
              <w:rPr>
                <w:rFonts w:hint="eastAsia"/>
                <w:b/>
                <w:kern w:val="0"/>
                <w:sz w:val="24"/>
                <w:szCs w:val="24"/>
              </w:rPr>
              <w:t>表2-5  原辅材料理化性质一览表</w:t>
            </w:r>
          </w:p>
          <w:tbl>
            <w:tblPr>
              <w:tblStyle w:val="22"/>
              <w:tblW w:w="79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4200"/>
              <w:gridCol w:w="1672"/>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vAlign w:val="center"/>
                </w:tcPr>
                <w:p>
                  <w:pPr>
                    <w:autoSpaceDE w:val="0"/>
                    <w:autoSpaceDN w:val="0"/>
                    <w:adjustRightInd w:val="0"/>
                    <w:spacing w:before="100" w:beforeAutospacing="1"/>
                    <w:jc w:val="center"/>
                    <w:rPr>
                      <w:b/>
                      <w:kern w:val="0"/>
                      <w:sz w:val="21"/>
                      <w:szCs w:val="21"/>
                    </w:rPr>
                  </w:pPr>
                  <w:r>
                    <w:rPr>
                      <w:b/>
                      <w:kern w:val="0"/>
                      <w:sz w:val="21"/>
                      <w:szCs w:val="21"/>
                    </w:rPr>
                    <w:t>名称</w:t>
                  </w:r>
                </w:p>
              </w:tc>
              <w:tc>
                <w:tcPr>
                  <w:tcW w:w="4200" w:type="dxa"/>
                  <w:vAlign w:val="center"/>
                </w:tcPr>
                <w:p>
                  <w:pPr>
                    <w:autoSpaceDE w:val="0"/>
                    <w:autoSpaceDN w:val="0"/>
                    <w:adjustRightInd w:val="0"/>
                    <w:spacing w:before="100" w:beforeAutospacing="1"/>
                    <w:jc w:val="center"/>
                    <w:rPr>
                      <w:b/>
                      <w:kern w:val="0"/>
                      <w:sz w:val="21"/>
                      <w:szCs w:val="21"/>
                    </w:rPr>
                  </w:pPr>
                  <w:r>
                    <w:rPr>
                      <w:b/>
                      <w:kern w:val="0"/>
                      <w:sz w:val="21"/>
                      <w:szCs w:val="21"/>
                    </w:rPr>
                    <w:t>理化特性</w:t>
                  </w:r>
                </w:p>
              </w:tc>
              <w:tc>
                <w:tcPr>
                  <w:tcW w:w="1672" w:type="dxa"/>
                  <w:vAlign w:val="center"/>
                </w:tcPr>
                <w:p>
                  <w:pPr>
                    <w:autoSpaceDE w:val="0"/>
                    <w:autoSpaceDN w:val="0"/>
                    <w:adjustRightInd w:val="0"/>
                    <w:spacing w:before="100" w:beforeAutospacing="1"/>
                    <w:jc w:val="center"/>
                    <w:rPr>
                      <w:b/>
                      <w:kern w:val="0"/>
                      <w:sz w:val="21"/>
                      <w:szCs w:val="21"/>
                    </w:rPr>
                  </w:pPr>
                  <w:r>
                    <w:rPr>
                      <w:b/>
                      <w:kern w:val="0"/>
                      <w:sz w:val="21"/>
                      <w:szCs w:val="21"/>
                    </w:rPr>
                    <w:t>燃烧爆炸性</w:t>
                  </w:r>
                </w:p>
              </w:tc>
              <w:tc>
                <w:tcPr>
                  <w:tcW w:w="1080" w:type="dxa"/>
                  <w:vAlign w:val="center"/>
                </w:tcPr>
                <w:p>
                  <w:pPr>
                    <w:autoSpaceDE w:val="0"/>
                    <w:autoSpaceDN w:val="0"/>
                    <w:adjustRightInd w:val="0"/>
                    <w:spacing w:before="100" w:beforeAutospacing="1"/>
                    <w:jc w:val="center"/>
                    <w:rPr>
                      <w:b/>
                      <w:kern w:val="0"/>
                      <w:sz w:val="21"/>
                      <w:szCs w:val="21"/>
                    </w:rPr>
                  </w:pPr>
                  <w:r>
                    <w:rPr>
                      <w:b/>
                      <w:kern w:val="0"/>
                      <w:sz w:val="21"/>
                      <w:szCs w:val="21"/>
                    </w:rPr>
                    <w:t>毒性毒理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993" w:type="dxa"/>
                  <w:vAlign w:val="center"/>
                </w:tcPr>
                <w:p>
                  <w:pPr>
                    <w:jc w:val="center"/>
                    <w:rPr>
                      <w:color w:val="000000" w:themeColor="text1"/>
                      <w:sz w:val="21"/>
                      <w:szCs w:val="21"/>
                      <w14:textFill>
                        <w14:solidFill>
                          <w14:schemeClr w14:val="tx1"/>
                        </w14:solidFill>
                      </w14:textFill>
                    </w:rPr>
                  </w:pPr>
                  <w:r>
                    <w:rPr>
                      <w:rFonts w:ascii="宋体" w:hAnsi="宋体" w:cs="宋体"/>
                      <w:sz w:val="21"/>
                      <w:szCs w:val="21"/>
                    </w:rPr>
                    <w:t>白乳胶</w:t>
                  </w:r>
                </w:p>
              </w:tc>
              <w:tc>
                <w:tcPr>
                  <w:tcW w:w="4200" w:type="dxa"/>
                  <w:vAlign w:val="center"/>
                </w:tcPr>
                <w:p>
                  <w:pPr>
                    <w:pStyle w:val="50"/>
                    <w:spacing w:line="240" w:lineRule="auto"/>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EVA30-35</w:t>
                  </w:r>
                  <w:r>
                    <w:rPr>
                      <w:rFonts w:hint="eastAsia"/>
                      <w:color w:val="000000" w:themeColor="text1"/>
                      <w:sz w:val="21"/>
                      <w:szCs w:val="21"/>
                      <w14:textFill>
                        <w14:solidFill>
                          <w14:schemeClr w14:val="tx1"/>
                        </w14:solidFill>
                      </w14:textFill>
                    </w:rPr>
                    <w:t>，</w:t>
                  </w:r>
                  <w:r>
                    <w:rPr>
                      <w:color w:val="000000" w:themeColor="text1"/>
                      <w:sz w:val="21"/>
                      <w:szCs w:val="21"/>
                      <w14:textFill>
                        <w14:solidFill>
                          <w14:schemeClr w14:val="tx1"/>
                        </w14:solidFill>
                      </w14:textFill>
                    </w:rPr>
                    <w:t>萜烯树脂6-15%</w:t>
                  </w:r>
                  <w:r>
                    <w:rPr>
                      <w:rFonts w:hint="eastAsia"/>
                      <w:color w:val="000000" w:themeColor="text1"/>
                      <w:sz w:val="21"/>
                      <w:szCs w:val="21"/>
                      <w14:textFill>
                        <w14:solidFill>
                          <w14:schemeClr w14:val="tx1"/>
                        </w14:solidFill>
                      </w14:textFill>
                    </w:rPr>
                    <w:t>，</w:t>
                  </w:r>
                  <w:r>
                    <w:rPr>
                      <w:color w:val="000000" w:themeColor="text1"/>
                      <w:sz w:val="21"/>
                      <w:szCs w:val="21"/>
                      <w14:textFill>
                        <w14:solidFill>
                          <w14:schemeClr w14:val="tx1"/>
                        </w14:solidFill>
                      </w14:textFill>
                    </w:rPr>
                    <w:t>微晶蜡/石蜡3-8%</w:t>
                  </w:r>
                  <w:r>
                    <w:rPr>
                      <w:rFonts w:hint="eastAsia"/>
                      <w:color w:val="000000" w:themeColor="text1"/>
                      <w:sz w:val="21"/>
                      <w:szCs w:val="21"/>
                      <w14:textFill>
                        <w14:solidFill>
                          <w14:schemeClr w14:val="tx1"/>
                        </w14:solidFill>
                      </w14:textFill>
                    </w:rPr>
                    <w:t>，</w:t>
                  </w:r>
                  <w:r>
                    <w:rPr>
                      <w:color w:val="000000" w:themeColor="text1"/>
                      <w:sz w:val="21"/>
                      <w:szCs w:val="21"/>
                      <w14:textFill>
                        <w14:solidFill>
                          <w14:schemeClr w14:val="tx1"/>
                        </w14:solidFill>
                      </w14:textFill>
                    </w:rPr>
                    <w:t>邻苯二甲酸二丁酯1-4%</w:t>
                  </w:r>
                  <w:r>
                    <w:rPr>
                      <w:rFonts w:hint="eastAsia"/>
                      <w:color w:val="000000" w:themeColor="text1"/>
                      <w:sz w:val="21"/>
                      <w:szCs w:val="21"/>
                      <w14:textFill>
                        <w14:solidFill>
                          <w14:schemeClr w14:val="tx1"/>
                        </w14:solidFill>
                      </w14:textFill>
                    </w:rPr>
                    <w:t>，</w:t>
                  </w:r>
                  <w:r>
                    <w:rPr>
                      <w:color w:val="000000" w:themeColor="text1"/>
                      <w:sz w:val="21"/>
                      <w:szCs w:val="21"/>
                      <w14:textFill>
                        <w14:solidFill>
                          <w14:schemeClr w14:val="tx1"/>
                        </w14:solidFill>
                      </w14:textFill>
                    </w:rPr>
                    <w:t>碳酸钙25-35%</w:t>
                  </w:r>
                </w:p>
              </w:tc>
              <w:tc>
                <w:tcPr>
                  <w:tcW w:w="1672" w:type="dxa"/>
                  <w:vAlign w:val="center"/>
                </w:tcPr>
                <w:p>
                  <w:pPr>
                    <w:pStyle w:val="2"/>
                    <w:spacing w:line="240" w:lineRule="auto"/>
                    <w:ind w:right="113" w:rightChars="0"/>
                    <w:jc w:val="center"/>
                    <w:rPr>
                      <w:rFonts w:ascii="宋体" w:hAnsi="宋体" w:cs="宋体"/>
                    </w:rPr>
                  </w:pPr>
                  <w:r>
                    <w:rPr>
                      <w:color w:val="000000" w:themeColor="text1"/>
                      <w:kern w:val="2"/>
                      <w:sz w:val="21"/>
                      <w:szCs w:val="21"/>
                      <w14:textFill>
                        <w14:solidFill>
                          <w14:schemeClr w14:val="tx1"/>
                        </w14:solidFill>
                      </w14:textFill>
                    </w:rPr>
                    <w:t>可燃</w:t>
                  </w:r>
                  <w:r>
                    <w:rPr>
                      <w:rFonts w:hint="eastAsia"/>
                      <w:color w:val="000000" w:themeColor="text1"/>
                      <w:kern w:val="2"/>
                      <w:sz w:val="21"/>
                      <w:szCs w:val="21"/>
                      <w14:textFill>
                        <w14:solidFill>
                          <w14:schemeClr w14:val="tx1"/>
                        </w14:solidFill>
                      </w14:textFill>
                    </w:rPr>
                    <w:t>，不爆</w:t>
                  </w:r>
                </w:p>
              </w:tc>
              <w:tc>
                <w:tcPr>
                  <w:tcW w:w="1080" w:type="dxa"/>
                  <w:vAlign w:val="center"/>
                </w:tcPr>
                <w:p>
                  <w:pPr>
                    <w:pStyle w:val="2"/>
                    <w:spacing w:line="240" w:lineRule="auto"/>
                    <w:ind w:right="113" w:rightChars="0"/>
                    <w:jc w:val="center"/>
                    <w:rPr>
                      <w:bCs/>
                      <w:sz w:val="21"/>
                      <w:szCs w:val="21"/>
                    </w:rPr>
                  </w:pPr>
                  <w:r>
                    <w:rPr>
                      <w:color w:val="000000" w:themeColor="text1"/>
                      <w:kern w:val="2"/>
                      <w:sz w:val="21"/>
                      <w:szCs w:val="21"/>
                      <w14:textFill>
                        <w14:solidFill>
                          <w14:schemeClr w14:val="tx1"/>
                        </w14:solidFill>
                      </w14:textFill>
                    </w:rPr>
                    <w:t>无毒</w:t>
                  </w:r>
                </w:p>
              </w:tc>
            </w:tr>
          </w:tbl>
          <w:p>
            <w:pPr>
              <w:pStyle w:val="56"/>
              <w:numPr>
                <w:ilvl w:val="0"/>
                <w:numId w:val="0"/>
              </w:numPr>
              <w:rPr>
                <w:rFonts w:ascii="宋体" w:hAnsi="宋体" w:cs="Times New Roman"/>
                <w:color w:val="auto"/>
                <w:sz w:val="24"/>
                <w:szCs w:val="24"/>
              </w:rPr>
            </w:pPr>
            <w:r>
              <w:rPr>
                <w:rFonts w:hint="eastAsia" w:ascii="宋体" w:hAnsi="宋体" w:cs="Times New Roman"/>
                <w:color w:val="auto"/>
                <w:sz w:val="24"/>
                <w:szCs w:val="24"/>
              </w:rPr>
              <w:t>表</w:t>
            </w:r>
            <w:r>
              <w:rPr>
                <w:rFonts w:ascii="Times New Roman" w:hAnsi="Times New Roman" w:cs="Times New Roman"/>
                <w:color w:val="auto"/>
                <w:sz w:val="24"/>
                <w:szCs w:val="24"/>
              </w:rPr>
              <w:t>2</w:t>
            </w:r>
            <w:r>
              <w:rPr>
                <w:rFonts w:hint="eastAsia" w:ascii="Times New Roman" w:hAnsi="Times New Roman" w:cs="Times New Roman"/>
                <w:color w:val="auto"/>
                <w:sz w:val="24"/>
                <w:szCs w:val="24"/>
              </w:rPr>
              <w:t>-6</w:t>
            </w:r>
            <w:r>
              <w:rPr>
                <w:rFonts w:ascii="宋体" w:hAnsi="宋体" w:cs="Times New Roman"/>
                <w:color w:val="auto"/>
                <w:sz w:val="24"/>
                <w:szCs w:val="24"/>
              </w:rPr>
              <w:t xml:space="preserve">  </w:t>
            </w:r>
            <w:r>
              <w:rPr>
                <w:rFonts w:ascii="Times New Roman" w:hAnsi="Times New Roman" w:cs="Times New Roman"/>
                <w:color w:val="auto"/>
                <w:sz w:val="24"/>
                <w:szCs w:val="24"/>
              </w:rPr>
              <w:t>本项</w:t>
            </w:r>
            <w:r>
              <w:rPr>
                <w:rFonts w:hint="eastAsia" w:ascii="Times New Roman" w:hAnsi="Times New Roman" w:eastAsia="宋体" w:cs="Times New Roman"/>
                <w:color w:val="auto"/>
                <w:sz w:val="24"/>
                <w:szCs w:val="24"/>
              </w:rPr>
              <w:t>目白乳胶</w:t>
            </w:r>
            <w:r>
              <w:rPr>
                <w:rFonts w:ascii="Times New Roman" w:hAnsi="Times New Roman" w:cs="Times New Roman"/>
                <w:color w:val="auto"/>
                <w:sz w:val="24"/>
                <w:szCs w:val="24"/>
              </w:rPr>
              <w:t>与</w:t>
            </w:r>
            <w:r>
              <w:rPr>
                <w:rFonts w:hint="eastAsia" w:ascii="Times New Roman" w:hAnsi="Times New Roman" w:cs="Times New Roman"/>
                <w:color w:val="auto"/>
                <w:sz w:val="24"/>
                <w:szCs w:val="24"/>
              </w:rPr>
              <w:t>《胶粘剂挥发性有机化合物限量》（G</w:t>
            </w:r>
            <w:r>
              <w:rPr>
                <w:rFonts w:hint="eastAsia" w:cs="Times New Roman"/>
                <w:color w:val="auto"/>
                <w:sz w:val="24"/>
                <w:szCs w:val="24"/>
              </w:rPr>
              <w:t>B33372-2020）符合性分析</w:t>
            </w:r>
          </w:p>
          <w:tbl>
            <w:tblPr>
              <w:tblStyle w:val="22"/>
              <w:tblW w:w="79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1"/>
              <w:gridCol w:w="1088"/>
              <w:gridCol w:w="1072"/>
              <w:gridCol w:w="1935"/>
              <w:gridCol w:w="1403"/>
              <w:gridCol w:w="12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1141" w:type="dxa"/>
                  <w:vAlign w:val="center"/>
                </w:tcPr>
                <w:p>
                  <w:pPr>
                    <w:pStyle w:val="57"/>
                    <w:rPr>
                      <w:b/>
                      <w:bCs/>
                      <w:sz w:val="21"/>
                    </w:rPr>
                  </w:pPr>
                  <w:r>
                    <w:rPr>
                      <w:b/>
                      <w:bCs/>
                      <w:sz w:val="21"/>
                    </w:rPr>
                    <w:t>类别</w:t>
                  </w:r>
                </w:p>
              </w:tc>
              <w:tc>
                <w:tcPr>
                  <w:tcW w:w="1088" w:type="dxa"/>
                  <w:vAlign w:val="center"/>
                </w:tcPr>
                <w:p>
                  <w:pPr>
                    <w:pStyle w:val="57"/>
                    <w:rPr>
                      <w:b/>
                      <w:bCs/>
                      <w:sz w:val="21"/>
                    </w:rPr>
                  </w:pPr>
                  <w:r>
                    <w:rPr>
                      <w:rFonts w:hint="eastAsia"/>
                      <w:b/>
                      <w:bCs/>
                      <w:sz w:val="21"/>
                    </w:rPr>
                    <w:t>胶粘剂</w:t>
                  </w:r>
                  <w:r>
                    <w:rPr>
                      <w:b/>
                      <w:bCs/>
                      <w:sz w:val="21"/>
                    </w:rPr>
                    <w:t>名称</w:t>
                  </w:r>
                </w:p>
              </w:tc>
              <w:tc>
                <w:tcPr>
                  <w:tcW w:w="1072" w:type="dxa"/>
                  <w:vAlign w:val="center"/>
                </w:tcPr>
                <w:p>
                  <w:pPr>
                    <w:pStyle w:val="57"/>
                    <w:rPr>
                      <w:b/>
                      <w:bCs/>
                      <w:sz w:val="21"/>
                    </w:rPr>
                  </w:pPr>
                  <w:r>
                    <w:rPr>
                      <w:b/>
                      <w:bCs/>
                      <w:sz w:val="21"/>
                    </w:rPr>
                    <w:t>用量t/a</w:t>
                  </w:r>
                </w:p>
              </w:tc>
              <w:tc>
                <w:tcPr>
                  <w:tcW w:w="1935" w:type="dxa"/>
                  <w:vAlign w:val="center"/>
                </w:tcPr>
                <w:p>
                  <w:pPr>
                    <w:pStyle w:val="57"/>
                    <w:rPr>
                      <w:b/>
                      <w:bCs/>
                      <w:sz w:val="21"/>
                    </w:rPr>
                  </w:pPr>
                  <w:r>
                    <w:rPr>
                      <w:b/>
                      <w:bCs/>
                      <w:sz w:val="21"/>
                    </w:rPr>
                    <w:t>VOCs</w:t>
                  </w:r>
                  <w:r>
                    <w:rPr>
                      <w:rFonts w:hint="eastAsia"/>
                      <w:b/>
                      <w:bCs/>
                      <w:sz w:val="21"/>
                    </w:rPr>
                    <w:t>含量</w:t>
                  </w:r>
                </w:p>
              </w:tc>
              <w:tc>
                <w:tcPr>
                  <w:tcW w:w="1403" w:type="dxa"/>
                  <w:vAlign w:val="center"/>
                </w:tcPr>
                <w:p>
                  <w:pPr>
                    <w:pStyle w:val="57"/>
                    <w:rPr>
                      <w:b/>
                      <w:bCs/>
                      <w:sz w:val="21"/>
                    </w:rPr>
                  </w:pPr>
                  <w:r>
                    <w:rPr>
                      <w:b/>
                      <w:bCs/>
                      <w:sz w:val="21"/>
                    </w:rPr>
                    <w:t>VOCs限值</w:t>
                  </w:r>
                </w:p>
              </w:tc>
              <w:tc>
                <w:tcPr>
                  <w:tcW w:w="1297" w:type="dxa"/>
                  <w:vAlign w:val="center"/>
                </w:tcPr>
                <w:p>
                  <w:pPr>
                    <w:pStyle w:val="57"/>
                    <w:rPr>
                      <w:b/>
                      <w:bCs/>
                      <w:sz w:val="21"/>
                    </w:rPr>
                  </w:pPr>
                  <w:r>
                    <w:rPr>
                      <w:rFonts w:hint="eastAsia"/>
                      <w:b/>
                      <w:bCs/>
                      <w:sz w:val="21"/>
                    </w:rPr>
                    <w:t>符合性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8" w:hRule="atLeast"/>
              </w:trPr>
              <w:tc>
                <w:tcPr>
                  <w:tcW w:w="1141" w:type="dxa"/>
                  <w:vAlign w:val="center"/>
                </w:tcPr>
                <w:p>
                  <w:pPr>
                    <w:pStyle w:val="57"/>
                    <w:rPr>
                      <w:rFonts w:hint="eastAsia" w:ascii="Times New Roman" w:hAnsi="Times New Roman" w:eastAsia="宋体" w:cs="Times New Roman"/>
                      <w:kern w:val="0"/>
                      <w:sz w:val="21"/>
                      <w:lang w:bidi="ar"/>
                    </w:rPr>
                  </w:pPr>
                  <w:r>
                    <w:rPr>
                      <w:rFonts w:hint="eastAsia" w:ascii="Times New Roman" w:hAnsi="Times New Roman" w:eastAsia="宋体" w:cs="Times New Roman"/>
                      <w:kern w:val="0"/>
                      <w:sz w:val="21"/>
                      <w:lang w:bidi="ar"/>
                    </w:rPr>
                    <w:t>本体型胶粘剂</w:t>
                  </w:r>
                </w:p>
              </w:tc>
              <w:tc>
                <w:tcPr>
                  <w:tcW w:w="1088" w:type="dxa"/>
                  <w:vAlign w:val="center"/>
                </w:tcPr>
                <w:p>
                  <w:pPr>
                    <w:pStyle w:val="57"/>
                    <w:rPr>
                      <w:rFonts w:hint="eastAsia" w:ascii="Times New Roman" w:hAnsi="Times New Roman" w:eastAsia="宋体" w:cs="Times New Roman"/>
                      <w:kern w:val="0"/>
                      <w:sz w:val="21"/>
                      <w:lang w:bidi="ar"/>
                    </w:rPr>
                  </w:pPr>
                  <w:r>
                    <w:rPr>
                      <w:rFonts w:hint="eastAsia" w:ascii="Times New Roman" w:hAnsi="Times New Roman" w:eastAsia="宋体" w:cs="Times New Roman"/>
                      <w:kern w:val="0"/>
                      <w:sz w:val="21"/>
                      <w:lang w:bidi="ar"/>
                    </w:rPr>
                    <w:t>白乳胶</w:t>
                  </w:r>
                </w:p>
              </w:tc>
              <w:tc>
                <w:tcPr>
                  <w:tcW w:w="1072" w:type="dxa"/>
                  <w:vAlign w:val="center"/>
                </w:tcPr>
                <w:p>
                  <w:pPr>
                    <w:pStyle w:val="57"/>
                    <w:rPr>
                      <w:rFonts w:hint="eastAsia" w:eastAsia="宋体"/>
                      <w:sz w:val="21"/>
                      <w:lang w:eastAsia="zh-CN"/>
                    </w:rPr>
                  </w:pPr>
                  <w:r>
                    <w:rPr>
                      <w:rFonts w:hint="eastAsia"/>
                      <w:kern w:val="0"/>
                      <w:sz w:val="21"/>
                      <w:lang w:val="en-US" w:eastAsia="zh-CN" w:bidi="ar"/>
                    </w:rPr>
                    <w:t>2</w:t>
                  </w:r>
                </w:p>
              </w:tc>
              <w:tc>
                <w:tcPr>
                  <w:tcW w:w="1935" w:type="dxa"/>
                  <w:vAlign w:val="center"/>
                </w:tcPr>
                <w:p>
                  <w:pPr>
                    <w:pStyle w:val="57"/>
                    <w:rPr>
                      <w:sz w:val="21"/>
                    </w:rPr>
                  </w:pPr>
                  <w:r>
                    <w:rPr>
                      <w:rFonts w:hint="eastAsia"/>
                      <w:sz w:val="21"/>
                    </w:rPr>
                    <w:t>30g/kg</w:t>
                  </w:r>
                </w:p>
              </w:tc>
              <w:tc>
                <w:tcPr>
                  <w:tcW w:w="1403" w:type="dxa"/>
                  <w:vAlign w:val="center"/>
                </w:tcPr>
                <w:p>
                  <w:pPr>
                    <w:pStyle w:val="57"/>
                    <w:rPr>
                      <w:sz w:val="21"/>
                    </w:rPr>
                  </w:pPr>
                  <w:r>
                    <w:rPr>
                      <w:rFonts w:hint="eastAsia"/>
                      <w:sz w:val="21"/>
                    </w:rPr>
                    <w:t>100g/kg</w:t>
                  </w:r>
                </w:p>
              </w:tc>
              <w:tc>
                <w:tcPr>
                  <w:tcW w:w="1297" w:type="dxa"/>
                  <w:vAlign w:val="center"/>
                </w:tcPr>
                <w:p>
                  <w:pPr>
                    <w:pStyle w:val="57"/>
                    <w:rPr>
                      <w:sz w:val="21"/>
                    </w:rPr>
                  </w:pPr>
                  <w:r>
                    <w:rPr>
                      <w:rFonts w:hint="eastAsia"/>
                      <w:sz w:val="21"/>
                    </w:rPr>
                    <w:t>符合</w:t>
                  </w:r>
                </w:p>
              </w:tc>
            </w:tr>
          </w:tbl>
          <w:p>
            <w:pPr>
              <w:autoSpaceDE w:val="0"/>
              <w:autoSpaceDN w:val="0"/>
              <w:adjustRightInd w:val="0"/>
              <w:spacing w:before="1" w:line="360" w:lineRule="auto"/>
              <w:ind w:right="286" w:firstLine="480" w:firstLineChars="200"/>
              <w:rPr>
                <w:rFonts w:hint="eastAsia"/>
                <w:b/>
                <w:kern w:val="0"/>
                <w:sz w:val="24"/>
                <w:lang w:val="en-US" w:eastAsia="zh-CN"/>
              </w:rPr>
            </w:pPr>
            <w:r>
              <w:rPr>
                <w:sz w:val="24"/>
                <w:szCs w:val="24"/>
              </w:rPr>
              <w:t>本项目</w:t>
            </w:r>
            <w:r>
              <w:rPr>
                <w:rFonts w:ascii="Times New Roman" w:hAnsi="Times New Roman" w:eastAsia="宋体" w:cs="Times New Roman"/>
                <w:sz w:val="24"/>
                <w:szCs w:val="24"/>
              </w:rPr>
              <w:t>白乳胶属</w:t>
            </w:r>
            <w:r>
              <w:rPr>
                <w:rFonts w:ascii="宋体" w:hAnsi="宋体" w:cs="宋体"/>
                <w:sz w:val="24"/>
                <w:szCs w:val="24"/>
              </w:rPr>
              <w:t>于</w:t>
            </w:r>
            <w:r>
              <w:rPr>
                <w:sz w:val="24"/>
                <w:szCs w:val="24"/>
              </w:rPr>
              <w:t>本体型</w:t>
            </w:r>
            <w:r>
              <w:rPr>
                <w:rFonts w:hint="eastAsia"/>
                <w:sz w:val="24"/>
                <w:szCs w:val="24"/>
              </w:rPr>
              <w:t>胶粘剂：</w:t>
            </w:r>
            <w:r>
              <w:rPr>
                <w:sz w:val="24"/>
                <w:szCs w:val="24"/>
              </w:rPr>
              <w:t>VOCs含量</w:t>
            </w:r>
            <w:r>
              <w:rPr>
                <w:rFonts w:hint="eastAsia"/>
                <w:sz w:val="24"/>
                <w:szCs w:val="24"/>
              </w:rPr>
              <w:t>满足《胶粘剂挥发性有机化合物限量》（GB33372-2020）</w:t>
            </w:r>
            <w:r>
              <w:rPr>
                <w:sz w:val="24"/>
                <w:szCs w:val="24"/>
              </w:rPr>
              <w:t>表</w:t>
            </w:r>
            <w:r>
              <w:rPr>
                <w:rFonts w:hint="eastAsia"/>
                <w:sz w:val="24"/>
                <w:szCs w:val="24"/>
              </w:rPr>
              <w:t>3</w:t>
            </w:r>
            <w:r>
              <w:rPr>
                <w:sz w:val="24"/>
                <w:szCs w:val="24"/>
              </w:rPr>
              <w:t>本体型胶粘剂VOCs含量限值</w:t>
            </w:r>
            <w:r>
              <w:rPr>
                <w:rFonts w:ascii="宋体" w:hAnsi="宋体" w:cs="宋体"/>
                <w:sz w:val="24"/>
                <w:szCs w:val="24"/>
              </w:rPr>
              <w:t>有机硅类</w:t>
            </w:r>
            <w:r>
              <w:rPr>
                <w:sz w:val="24"/>
                <w:szCs w:val="24"/>
              </w:rPr>
              <w:t>限值</w:t>
            </w:r>
            <w:r>
              <w:rPr>
                <w:bCs/>
                <w:kern w:val="0"/>
              </w:rPr>
              <w:t>。</w:t>
            </w:r>
          </w:p>
          <w:p>
            <w:pPr>
              <w:autoSpaceDE w:val="0"/>
              <w:autoSpaceDN w:val="0"/>
              <w:adjustRightInd w:val="0"/>
              <w:spacing w:before="1" w:line="360" w:lineRule="auto"/>
              <w:ind w:right="286" w:firstLine="482" w:firstLineChars="200"/>
              <w:rPr>
                <w:b/>
                <w:kern w:val="0"/>
                <w:sz w:val="24"/>
              </w:rPr>
            </w:pPr>
            <w:r>
              <w:rPr>
                <w:rFonts w:hint="eastAsia"/>
                <w:b/>
                <w:kern w:val="0"/>
                <w:sz w:val="24"/>
                <w:lang w:val="en-US" w:eastAsia="zh-CN"/>
              </w:rPr>
              <w:t>五、</w:t>
            </w:r>
            <w:r>
              <w:rPr>
                <w:b/>
                <w:kern w:val="0"/>
                <w:sz w:val="24"/>
              </w:rPr>
              <w:t>项目用水情况</w:t>
            </w:r>
          </w:p>
          <w:p>
            <w:pPr>
              <w:spacing w:line="360" w:lineRule="auto"/>
              <w:ind w:firstLine="480" w:firstLineChars="200"/>
              <w:rPr>
                <w:bCs/>
                <w:sz w:val="24"/>
              </w:rPr>
            </w:pPr>
            <w:r>
              <w:rPr>
                <w:bCs/>
                <w:sz w:val="24"/>
              </w:rPr>
              <w:t>该项目营运期用水主要为员工生活用水。</w:t>
            </w:r>
          </w:p>
          <w:p>
            <w:pPr>
              <w:spacing w:line="360" w:lineRule="auto"/>
              <w:ind w:firstLine="480" w:firstLineChars="200"/>
              <w:rPr>
                <w:bCs/>
                <w:sz w:val="24"/>
              </w:rPr>
            </w:pPr>
            <w:r>
              <w:rPr>
                <w:bCs/>
                <w:sz w:val="24"/>
              </w:rPr>
              <w:t>生活用水：</w:t>
            </w:r>
            <w:r>
              <w:rPr>
                <w:sz w:val="24"/>
              </w:rPr>
              <w:t>项目劳动定员人数45人，在厂区</w:t>
            </w:r>
            <w:r>
              <w:rPr>
                <w:rFonts w:ascii="宋体" w:hAnsi="宋体" w:eastAsia="宋体" w:cs="宋体"/>
                <w:sz w:val="24"/>
                <w:szCs w:val="24"/>
              </w:rPr>
              <w:t>就餐不住宿</w:t>
            </w:r>
            <w:r>
              <w:rPr>
                <w:sz w:val="24"/>
              </w:rPr>
              <w:t>，用水标准参考《安徽省行业用水定额》（DB34/T679-2019），人均用水量按110L/d计，则用水量为4.95t/d，年用水量为1485t/a，废水产生系数取0.8，则废水产生量为3.96t/d，1188t/a。</w:t>
            </w:r>
          </w:p>
          <w:p>
            <w:pPr>
              <w:spacing w:line="360" w:lineRule="auto"/>
              <w:rPr>
                <w:rFonts w:hint="eastAsia" w:eastAsia="宋体"/>
                <w:b/>
                <w:kern w:val="0"/>
                <w:sz w:val="24"/>
                <w:lang w:eastAsia="zh-CN"/>
              </w:rPr>
            </w:pPr>
            <w:r>
              <w:rPr>
                <w:rFonts w:hint="eastAsia" w:eastAsia="宋体"/>
                <w:b/>
                <w:kern w:val="0"/>
                <w:sz w:val="24"/>
                <w:lang w:eastAsia="zh-CN"/>
              </w:rPr>
              <w:drawing>
                <wp:inline distT="0" distB="0" distL="114300" distR="114300">
                  <wp:extent cx="5042535" cy="1073150"/>
                  <wp:effectExtent l="0" t="0" r="0" b="0"/>
                  <wp:docPr id="1" name="ECB019B1-382A-4266-B25C-5B523AA43C14-1" descr="qt_te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CB019B1-382A-4266-B25C-5B523AA43C14-1" descr="qt_temp"/>
                          <pic:cNvPicPr>
                            <a:picLocks noChangeAspect="1"/>
                          </pic:cNvPicPr>
                        </pic:nvPicPr>
                        <pic:blipFill>
                          <a:blip r:embed="rId9"/>
                          <a:stretch>
                            <a:fillRect/>
                          </a:stretch>
                        </pic:blipFill>
                        <pic:spPr>
                          <a:xfrm>
                            <a:off x="0" y="0"/>
                            <a:ext cx="5042535" cy="1073150"/>
                          </a:xfrm>
                          <a:prstGeom prst="rect">
                            <a:avLst/>
                          </a:prstGeom>
                          <a:noFill/>
                          <a:ln>
                            <a:noFill/>
                          </a:ln>
                        </pic:spPr>
                      </pic:pic>
                    </a:graphicData>
                  </a:graphic>
                </wp:inline>
              </w:drawing>
            </w:r>
          </w:p>
          <w:p>
            <w:pPr>
              <w:autoSpaceDE w:val="0"/>
              <w:autoSpaceDN w:val="0"/>
              <w:adjustRightInd w:val="0"/>
              <w:spacing w:before="1" w:line="360" w:lineRule="auto"/>
              <w:ind w:right="286" w:firstLine="482" w:firstLineChars="200"/>
              <w:jc w:val="center"/>
              <w:rPr>
                <w:rFonts w:hint="eastAsia" w:eastAsia="宋体"/>
                <w:b/>
                <w:kern w:val="0"/>
                <w:sz w:val="24"/>
                <w:lang w:val="en-US" w:eastAsia="zh-CN"/>
              </w:rPr>
            </w:pPr>
            <w:r>
              <w:rPr>
                <w:b/>
                <w:sz w:val="24"/>
              </w:rPr>
              <w:t>图2-1  项目水平衡示意图  单位：t/</w:t>
            </w:r>
            <w:r>
              <w:rPr>
                <w:rFonts w:hint="eastAsia"/>
                <w:b/>
                <w:sz w:val="24"/>
                <w:lang w:val="en-US" w:eastAsia="zh-CN"/>
              </w:rPr>
              <w:t>d</w:t>
            </w:r>
          </w:p>
          <w:p>
            <w:pPr>
              <w:spacing w:line="360" w:lineRule="auto"/>
              <w:ind w:firstLine="482" w:firstLineChars="200"/>
              <w:rPr>
                <w:b/>
                <w:kern w:val="0"/>
                <w:sz w:val="24"/>
              </w:rPr>
            </w:pPr>
            <w:r>
              <w:rPr>
                <w:rFonts w:hint="eastAsia"/>
                <w:b/>
                <w:kern w:val="0"/>
                <w:sz w:val="24"/>
                <w:lang w:val="en-US" w:eastAsia="zh-CN"/>
              </w:rPr>
              <w:t>六</w:t>
            </w:r>
            <w:r>
              <w:rPr>
                <w:b/>
                <w:kern w:val="0"/>
                <w:sz w:val="24"/>
              </w:rPr>
              <w:t>、劳动定员和工作日</w:t>
            </w:r>
          </w:p>
          <w:p>
            <w:pPr>
              <w:spacing w:line="360" w:lineRule="auto"/>
              <w:ind w:firstLine="480" w:firstLineChars="200"/>
              <w:rPr>
                <w:sz w:val="24"/>
              </w:rPr>
            </w:pPr>
            <w:r>
              <w:rPr>
                <w:sz w:val="24"/>
              </w:rPr>
              <w:t>项目划劳动定员45人，</w:t>
            </w:r>
            <w:r>
              <w:rPr>
                <w:bCs/>
                <w:kern w:val="0"/>
                <w:sz w:val="24"/>
              </w:rPr>
              <w:t>年工作日300天，1班制，每班</w:t>
            </w:r>
            <w:r>
              <w:rPr>
                <w:rFonts w:hint="eastAsia"/>
                <w:bCs/>
                <w:kern w:val="0"/>
                <w:sz w:val="24"/>
              </w:rPr>
              <w:t>8</w:t>
            </w:r>
            <w:r>
              <w:rPr>
                <w:bCs/>
                <w:kern w:val="0"/>
                <w:sz w:val="24"/>
              </w:rPr>
              <w:t>小时；厂区设置</w:t>
            </w:r>
            <w:r>
              <w:rPr>
                <w:sz w:val="24"/>
              </w:rPr>
              <w:t>一个简单的</w:t>
            </w:r>
            <w:r>
              <w:rPr>
                <w:bCs/>
                <w:kern w:val="0"/>
                <w:sz w:val="24"/>
              </w:rPr>
              <w:t>食堂</w:t>
            </w:r>
            <w:r>
              <w:rPr>
                <w:rFonts w:hint="eastAsia" w:ascii="宋体" w:hAnsi="宋体" w:eastAsia="宋体" w:cs="宋体"/>
                <w:sz w:val="24"/>
                <w:szCs w:val="24"/>
                <w:lang w:eastAsia="zh-CN"/>
              </w:rPr>
              <w:t>，</w:t>
            </w:r>
            <w:r>
              <w:rPr>
                <w:rFonts w:ascii="宋体" w:hAnsi="宋体" w:eastAsia="宋体" w:cs="宋体"/>
                <w:sz w:val="24"/>
                <w:szCs w:val="24"/>
              </w:rPr>
              <w:t>不住宿</w:t>
            </w:r>
            <w:r>
              <w:rPr>
                <w:bCs/>
                <w:kern w:val="0"/>
                <w:sz w:val="24"/>
              </w:rPr>
              <w:t>。</w:t>
            </w:r>
          </w:p>
          <w:p>
            <w:pPr>
              <w:spacing w:line="360" w:lineRule="auto"/>
              <w:ind w:firstLine="482" w:firstLineChars="200"/>
              <w:jc w:val="left"/>
              <w:rPr>
                <w:b/>
                <w:sz w:val="24"/>
              </w:rPr>
            </w:pPr>
            <w:r>
              <w:rPr>
                <w:rFonts w:hint="eastAsia"/>
                <w:b/>
                <w:kern w:val="0"/>
                <w:sz w:val="24"/>
                <w:lang w:val="en-US" w:eastAsia="zh-CN"/>
              </w:rPr>
              <w:t>七</w:t>
            </w:r>
            <w:r>
              <w:rPr>
                <w:b/>
                <w:kern w:val="0"/>
                <w:sz w:val="24"/>
              </w:rPr>
              <w:t>、</w:t>
            </w:r>
            <w:r>
              <w:rPr>
                <w:b/>
                <w:color w:val="000000"/>
                <w:kern w:val="0"/>
                <w:sz w:val="24"/>
              </w:rPr>
              <w:t>总平面布</w:t>
            </w:r>
            <w:r>
              <w:rPr>
                <w:b/>
                <w:kern w:val="0"/>
                <w:sz w:val="24"/>
              </w:rPr>
              <w:t>置合理性分析</w:t>
            </w:r>
          </w:p>
          <w:p>
            <w:pPr>
              <w:pStyle w:val="47"/>
              <w:spacing w:before="0" w:beforeAutospacing="0" w:after="0" w:afterAutospacing="0" w:line="360" w:lineRule="auto"/>
              <w:ind w:firstLine="480" w:firstLineChars="200"/>
              <w:rPr>
                <w:sz w:val="24"/>
              </w:rPr>
            </w:pPr>
            <w:r>
              <w:rPr>
                <w:sz w:val="24"/>
              </w:rPr>
              <w:t>项目位于宿州市泗县刘圩镇工业园区金光大道1号，总建筑面</w:t>
            </w:r>
            <w:r>
              <w:rPr>
                <w:rFonts w:hint="default" w:ascii="Times New Roman" w:hAnsi="Times New Roman" w:cs="Times New Roman"/>
                <w:sz w:val="24"/>
              </w:rPr>
              <w:t>积2160m</w:t>
            </w:r>
            <w:r>
              <w:rPr>
                <w:rFonts w:hint="default" w:ascii="Times New Roman" w:hAnsi="Times New Roman" w:cs="Times New Roman"/>
                <w:sz w:val="24"/>
                <w:vertAlign w:val="superscript"/>
              </w:rPr>
              <w:t>2</w:t>
            </w:r>
            <w:r>
              <w:rPr>
                <w:rFonts w:hint="default" w:ascii="Times New Roman" w:hAnsi="Times New Roman" w:cs="Times New Roman"/>
                <w:sz w:val="24"/>
              </w:rPr>
              <w:t>，厂房西北和西南角落处各设置原料仓库和成品仓库，厂区北侧处设置下料开</w:t>
            </w:r>
            <w:r>
              <w:rPr>
                <w:sz w:val="24"/>
              </w:rPr>
              <w:t>料</w:t>
            </w:r>
            <w:r>
              <w:rPr>
                <w:color w:val="000000"/>
                <w:sz w:val="24"/>
              </w:rPr>
              <w:t>区、</w:t>
            </w:r>
            <w:r>
              <w:rPr>
                <w:sz w:val="24"/>
              </w:rPr>
              <w:t>拼板开板</w:t>
            </w:r>
            <w:r>
              <w:rPr>
                <w:color w:val="000000"/>
                <w:sz w:val="24"/>
              </w:rPr>
              <w:t>区</w:t>
            </w:r>
            <w:r>
              <w:rPr>
                <w:sz w:val="24"/>
              </w:rPr>
              <w:t>，厂区南侧设置雕刻打孔区、砂光组装</w:t>
            </w:r>
            <w:r>
              <w:rPr>
                <w:rFonts w:hint="eastAsia"/>
                <w:sz w:val="24"/>
                <w:lang w:eastAsia="zh-CN"/>
              </w:rPr>
              <w:t>打磨</w:t>
            </w:r>
            <w:r>
              <w:rPr>
                <w:sz w:val="24"/>
              </w:rPr>
              <w:t>区、包装区，厂区东南侧员工食堂</w:t>
            </w:r>
            <w:r>
              <w:rPr>
                <w:bCs/>
                <w:kern w:val="0"/>
                <w:sz w:val="24"/>
              </w:rPr>
              <w:t>。</w:t>
            </w:r>
            <w:r>
              <w:rPr>
                <w:rFonts w:hint="default" w:ascii="Times New Roman" w:hAnsi="Times New Roman" w:cs="Times New Roman"/>
              </w:rPr>
              <w:t>项目平面布置满足生产人流、物流分离、互不交叉干扰的原则（具体见附图）</w:t>
            </w:r>
          </w:p>
          <w:p>
            <w:pPr>
              <w:spacing w:line="360" w:lineRule="auto"/>
              <w:ind w:firstLine="480" w:firstLineChars="200"/>
              <w:rPr>
                <w:sz w:val="24"/>
              </w:rPr>
            </w:pPr>
            <w:r>
              <w:rPr>
                <w:sz w:val="24"/>
              </w:rPr>
              <w:t>综上所述，本项目厂区平面布局较合理。</w:t>
            </w:r>
          </w:p>
          <w:p>
            <w:pPr>
              <w:spacing w:line="360" w:lineRule="auto"/>
              <w:rPr>
                <w:sz w:val="24"/>
              </w:rPr>
            </w:pPr>
          </w:p>
          <w:p>
            <w:pPr>
              <w:spacing w:line="360" w:lineRule="auto"/>
              <w:ind w:firstLine="480" w:firstLineChars="200"/>
              <w:rPr>
                <w:sz w:val="24"/>
              </w:rPr>
            </w:pPr>
          </w:p>
          <w:p>
            <w:pPr>
              <w:spacing w:line="360" w:lineRule="auto"/>
              <w:ind w:firstLine="480" w:firstLineChars="200"/>
              <w:rPr>
                <w:sz w:val="24"/>
              </w:rPr>
            </w:pPr>
          </w:p>
          <w:p>
            <w:pPr>
              <w:spacing w:line="360" w:lineRule="auto"/>
              <w:ind w:firstLine="480" w:firstLineChars="200"/>
              <w:rPr>
                <w:sz w:val="24"/>
              </w:rPr>
            </w:pPr>
          </w:p>
          <w:p>
            <w:pPr>
              <w:spacing w:line="360" w:lineRule="auto"/>
              <w:ind w:firstLine="480" w:firstLineChars="200"/>
              <w:rPr>
                <w:sz w:val="24"/>
              </w:rPr>
            </w:pPr>
          </w:p>
          <w:p>
            <w:pPr>
              <w:spacing w:line="360" w:lineRule="auto"/>
              <w:ind w:firstLine="480" w:firstLineChars="200"/>
              <w:rPr>
                <w:sz w:val="24"/>
              </w:rPr>
            </w:pPr>
          </w:p>
          <w:p>
            <w:pPr>
              <w:spacing w:line="360" w:lineRule="auto"/>
              <w:ind w:firstLine="480" w:firstLineChars="200"/>
              <w:rPr>
                <w:sz w:val="24"/>
              </w:rPr>
            </w:pPr>
          </w:p>
          <w:p>
            <w:pPr>
              <w:spacing w:line="360" w:lineRule="auto"/>
              <w:ind w:firstLine="480" w:firstLineChars="200"/>
              <w:rPr>
                <w:sz w:val="24"/>
              </w:rPr>
            </w:pPr>
          </w:p>
          <w:p>
            <w:pPr>
              <w:spacing w:line="360" w:lineRule="auto"/>
              <w:ind w:firstLine="480" w:firstLineChars="200"/>
              <w:rPr>
                <w:sz w:val="24"/>
              </w:rPr>
            </w:pPr>
          </w:p>
          <w:p>
            <w:pPr>
              <w:spacing w:line="360" w:lineRule="auto"/>
              <w:rPr>
                <w:sz w:val="24"/>
              </w:rPr>
            </w:pPr>
          </w:p>
          <w:p>
            <w:pPr>
              <w:spacing w:line="360" w:lineRule="auto"/>
              <w:ind w:firstLine="480" w:firstLineChars="200"/>
              <w:rPr>
                <w:sz w:val="24"/>
              </w:rPr>
            </w:pPr>
          </w:p>
          <w:p>
            <w:pPr>
              <w:spacing w:line="360" w:lineRule="auto"/>
              <w:ind w:firstLine="480" w:firstLineChars="200"/>
              <w:rPr>
                <w:sz w:val="24"/>
              </w:rPr>
            </w:pPr>
          </w:p>
          <w:p>
            <w:pPr>
              <w:pStyle w:val="7"/>
            </w:pPr>
          </w:p>
          <w:p>
            <w:pPr>
              <w:spacing w:line="360" w:lineRule="auto"/>
              <w:rPr>
                <w:rFonts w:hint="eastAsia" w:eastAsia="宋体"/>
                <w:bCs/>
                <w:szCs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46" w:hRule="atLeast"/>
          <w:jc w:val="center"/>
        </w:trPr>
        <w:tc>
          <w:tcPr>
            <w:tcW w:w="823" w:type="dxa"/>
            <w:noWrap w:val="0"/>
            <w:vAlign w:val="center"/>
          </w:tcPr>
          <w:p>
            <w:pPr>
              <w:pStyle w:val="19"/>
              <w:adjustRightInd w:val="0"/>
              <w:snapToGrid w:val="0"/>
              <w:spacing w:before="0" w:beforeAutospacing="0" w:after="0" w:afterAutospacing="0"/>
              <w:jc w:val="center"/>
              <w:rPr>
                <w:rFonts w:ascii="Times New Roman" w:hAnsi="Times New Roman"/>
                <w:sz w:val="21"/>
                <w:szCs w:val="21"/>
              </w:rPr>
            </w:pPr>
            <w:r>
              <w:rPr>
                <w:rFonts w:ascii="Times New Roman" w:hAnsi="Times New Roman"/>
                <w:szCs w:val="24"/>
              </w:rPr>
              <w:t>工艺流程和产排污环节</w:t>
            </w:r>
          </w:p>
        </w:tc>
        <w:tc>
          <w:tcPr>
            <w:tcW w:w="8161" w:type="dxa"/>
            <w:noWrap w:val="0"/>
            <w:vAlign w:val="top"/>
          </w:tcPr>
          <w:p>
            <w:pPr>
              <w:spacing w:line="360" w:lineRule="auto"/>
              <w:ind w:firstLine="482" w:firstLineChars="200"/>
              <w:outlineLvl w:val="0"/>
              <w:rPr>
                <w:rFonts w:ascii="宋体" w:hAnsi="宋体" w:eastAsia="宋体" w:cs="宋体"/>
                <w:b/>
                <w:bCs/>
                <w:sz w:val="24"/>
              </w:rPr>
            </w:pPr>
            <w:r>
              <w:rPr>
                <w:b/>
                <w:bCs/>
                <w:sz w:val="24"/>
              </w:rPr>
              <w:t>本项目</w:t>
            </w:r>
            <w:r>
              <w:rPr>
                <w:rFonts w:ascii="宋体" w:hAnsi="宋体" w:cs="宋体"/>
                <w:b/>
                <w:bCs/>
                <w:sz w:val="24"/>
              </w:rPr>
              <w:t>的产品主要</w:t>
            </w:r>
            <w:r>
              <w:rPr>
                <w:b/>
                <w:bCs/>
                <w:sz w:val="24"/>
              </w:rPr>
              <w:t>为</w:t>
            </w:r>
            <w:r>
              <w:rPr>
                <w:rFonts w:ascii="宋体" w:hAnsi="宋体" w:eastAsia="宋体" w:cs="宋体"/>
                <w:b/>
                <w:bCs/>
                <w:sz w:val="24"/>
              </w:rPr>
              <w:t>高低床。</w:t>
            </w:r>
          </w:p>
          <w:p>
            <w:pPr>
              <w:spacing w:line="360" w:lineRule="auto"/>
              <w:ind w:firstLine="482" w:firstLineChars="200"/>
              <w:outlineLvl w:val="0"/>
              <w:rPr>
                <w:rFonts w:hint="eastAsia" w:eastAsia="宋体"/>
                <w:bCs/>
                <w:szCs w:val="21"/>
                <w:lang w:eastAsia="zh-CN"/>
              </w:rPr>
            </w:pPr>
            <w:r>
              <w:rPr>
                <w:rFonts w:ascii="宋体" w:hAnsi="宋体" w:eastAsia="宋体" w:cs="宋体"/>
                <w:b/>
                <w:bCs/>
                <w:sz w:val="24"/>
              </w:rPr>
              <w:t>高低床工艺流程及产污节点</w:t>
            </w:r>
            <w:r>
              <w:rPr>
                <w:b/>
                <w:bCs/>
                <w:sz w:val="24"/>
              </w:rPr>
              <w:t>图如下：</w:t>
            </w:r>
          </w:p>
          <w:p>
            <w:pPr>
              <w:spacing w:line="360" w:lineRule="auto"/>
              <w:jc w:val="center"/>
              <w:rPr>
                <w:rFonts w:hint="eastAsia" w:eastAsia="宋体"/>
                <w:b/>
                <w:bCs/>
                <w:sz w:val="24"/>
                <w:lang w:eastAsia="zh-CN"/>
              </w:rPr>
            </w:pPr>
            <w:r>
              <w:rPr>
                <w:rFonts w:hint="eastAsia" w:eastAsia="宋体"/>
                <w:b/>
                <w:bCs/>
                <w:sz w:val="24"/>
                <w:lang w:eastAsia="zh-CN"/>
              </w:rPr>
              <w:drawing>
                <wp:inline distT="0" distB="0" distL="114300" distR="114300">
                  <wp:extent cx="5044440" cy="4263390"/>
                  <wp:effectExtent l="0" t="0" r="0" b="0"/>
                  <wp:docPr id="17" name="ECB019B1-382A-4266-B25C-5B523AA43C14-3" descr="C:/Users/86136/AppData/Local/Temp/wps.YpVyQhw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ECB019B1-382A-4266-B25C-5B523AA43C14-3" descr="C:/Users/86136/AppData/Local/Temp/wps.YpVyQhwps"/>
                          <pic:cNvPicPr>
                            <a:picLocks noChangeAspect="1"/>
                          </pic:cNvPicPr>
                        </pic:nvPicPr>
                        <pic:blipFill>
                          <a:blip r:embed="rId10"/>
                          <a:stretch>
                            <a:fillRect/>
                          </a:stretch>
                        </pic:blipFill>
                        <pic:spPr>
                          <a:xfrm>
                            <a:off x="0" y="0"/>
                            <a:ext cx="5044440" cy="4263390"/>
                          </a:xfrm>
                          <a:prstGeom prst="rect">
                            <a:avLst/>
                          </a:prstGeom>
                        </pic:spPr>
                      </pic:pic>
                    </a:graphicData>
                  </a:graphic>
                </wp:inline>
              </w:drawing>
            </w:r>
          </w:p>
          <w:p>
            <w:pPr>
              <w:spacing w:line="360" w:lineRule="auto"/>
              <w:jc w:val="center"/>
              <w:rPr>
                <w:bCs/>
                <w:szCs w:val="21"/>
              </w:rPr>
            </w:pPr>
            <w:r>
              <w:rPr>
                <w:b/>
                <w:bCs/>
                <w:sz w:val="24"/>
              </w:rPr>
              <w:t>图2-2  年产2000套高低床工艺流程示意图及产污环节图</w:t>
            </w:r>
          </w:p>
          <w:p>
            <w:pPr>
              <w:spacing w:line="360" w:lineRule="auto"/>
              <w:ind w:firstLine="482" w:firstLineChars="200"/>
              <w:rPr>
                <w:sz w:val="24"/>
              </w:rPr>
            </w:pPr>
            <w:r>
              <w:rPr>
                <w:b/>
                <w:bCs/>
                <w:sz w:val="24"/>
              </w:rPr>
              <w:t>工艺流程简述</w:t>
            </w:r>
            <w:r>
              <w:rPr>
                <w:sz w:val="24"/>
              </w:rPr>
              <w:t>：</w:t>
            </w:r>
          </w:p>
          <w:p>
            <w:pPr>
              <w:numPr>
                <w:ilvl w:val="0"/>
                <w:numId w:val="3"/>
              </w:numPr>
              <w:spacing w:line="360" w:lineRule="auto"/>
              <w:ind w:firstLine="480" w:firstLineChars="200"/>
              <w:rPr>
                <w:sz w:val="24"/>
              </w:rPr>
            </w:pPr>
            <w:r>
              <w:rPr>
                <w:sz w:val="24"/>
              </w:rPr>
              <w:t>下料：使用王头下料锯对木方进行下料。该工序</w:t>
            </w:r>
            <w:r>
              <w:rPr>
                <w:rFonts w:hint="eastAsia"/>
                <w:sz w:val="24"/>
                <w:lang w:val="en-US" w:eastAsia="zh-CN"/>
              </w:rPr>
              <w:t>会</w:t>
            </w:r>
            <w:r>
              <w:rPr>
                <w:sz w:val="24"/>
              </w:rPr>
              <w:t>产生污染物粉尘</w:t>
            </w:r>
            <w:r>
              <w:rPr>
                <w:rFonts w:hint="eastAsia"/>
                <w:sz w:val="24"/>
                <w:lang w:val="en-US" w:eastAsia="zh-CN"/>
              </w:rPr>
              <w:t>G1</w:t>
            </w:r>
            <w:r>
              <w:rPr>
                <w:rFonts w:hint="eastAsia" w:ascii="宋体" w:hAnsi="宋体" w:cs="宋体"/>
                <w:color w:val="323232"/>
                <w:sz w:val="24"/>
              </w:rPr>
              <w:t>、废</w:t>
            </w:r>
            <w:r>
              <w:rPr>
                <w:rFonts w:hint="eastAsia"/>
                <w:sz w:val="24"/>
              </w:rPr>
              <w:t>边角料</w:t>
            </w:r>
            <w:r>
              <w:rPr>
                <w:rFonts w:hint="default" w:ascii="Times New Roman" w:hAnsi="Times New Roman" w:cs="Times New Roman"/>
                <w:color w:val="323232"/>
                <w:sz w:val="24"/>
                <w:lang w:val="en-US" w:eastAsia="zh-CN"/>
              </w:rPr>
              <w:t>S1</w:t>
            </w:r>
            <w:r>
              <w:rPr>
                <w:rFonts w:hint="default" w:ascii="Times New Roman" w:hAnsi="Times New Roman" w:cs="Times New Roman"/>
                <w:sz w:val="24"/>
              </w:rPr>
              <w:t>和噪声</w:t>
            </w:r>
            <w:r>
              <w:rPr>
                <w:rFonts w:hint="default" w:ascii="Times New Roman" w:hAnsi="Times New Roman" w:cs="Times New Roman"/>
                <w:sz w:val="24"/>
                <w:lang w:val="en-US" w:eastAsia="zh-CN"/>
              </w:rPr>
              <w:t>N1</w:t>
            </w:r>
            <w:r>
              <w:rPr>
                <w:rFonts w:hint="default" w:ascii="Times New Roman" w:hAnsi="Times New Roman" w:cs="Times New Roman"/>
                <w:sz w:val="24"/>
              </w:rPr>
              <w:t>。</w:t>
            </w:r>
          </w:p>
          <w:p>
            <w:pPr>
              <w:numPr>
                <w:ilvl w:val="0"/>
                <w:numId w:val="3"/>
              </w:numPr>
              <w:spacing w:line="360" w:lineRule="auto"/>
              <w:ind w:firstLine="480" w:firstLineChars="200"/>
              <w:rPr>
                <w:sz w:val="24"/>
              </w:rPr>
            </w:pPr>
            <w:r>
              <w:rPr>
                <w:sz w:val="24"/>
              </w:rPr>
              <w:t>开料：使用多边开料锯和压刨对下过料的木方进行开料。该工序</w:t>
            </w:r>
            <w:r>
              <w:rPr>
                <w:rFonts w:hint="eastAsia"/>
                <w:sz w:val="24"/>
                <w:lang w:val="en-US" w:eastAsia="zh-CN"/>
              </w:rPr>
              <w:t>会</w:t>
            </w:r>
            <w:r>
              <w:rPr>
                <w:sz w:val="24"/>
              </w:rPr>
              <w:t>产生污染物粉尘</w:t>
            </w:r>
            <w:r>
              <w:rPr>
                <w:rFonts w:hint="eastAsia"/>
                <w:sz w:val="24"/>
                <w:lang w:val="en-US" w:eastAsia="zh-CN"/>
              </w:rPr>
              <w:t>G2</w:t>
            </w:r>
            <w:r>
              <w:rPr>
                <w:rFonts w:hint="eastAsia" w:ascii="宋体" w:hAnsi="宋体" w:cs="宋体"/>
                <w:color w:val="323232"/>
                <w:sz w:val="24"/>
              </w:rPr>
              <w:t>、废</w:t>
            </w:r>
            <w:r>
              <w:rPr>
                <w:rFonts w:hint="eastAsia"/>
                <w:sz w:val="24"/>
              </w:rPr>
              <w:t>边角料</w:t>
            </w:r>
            <w:r>
              <w:rPr>
                <w:rFonts w:hint="default" w:ascii="Times New Roman" w:hAnsi="Times New Roman" w:cs="Times New Roman"/>
                <w:color w:val="323232"/>
                <w:sz w:val="24"/>
                <w:lang w:val="en-US" w:eastAsia="zh-CN"/>
              </w:rPr>
              <w:t>S</w:t>
            </w:r>
            <w:r>
              <w:rPr>
                <w:rFonts w:hint="eastAsia" w:ascii="Times New Roman" w:hAnsi="Times New Roman" w:cs="Times New Roman"/>
                <w:color w:val="323232"/>
                <w:sz w:val="24"/>
                <w:lang w:val="en-US" w:eastAsia="zh-CN"/>
              </w:rPr>
              <w:t>2</w:t>
            </w:r>
            <w:r>
              <w:rPr>
                <w:rFonts w:hint="default" w:ascii="Times New Roman" w:hAnsi="Times New Roman" w:cs="Times New Roman"/>
                <w:sz w:val="24"/>
              </w:rPr>
              <w:t>和噪声</w:t>
            </w:r>
            <w:r>
              <w:rPr>
                <w:rFonts w:hint="default" w:ascii="Times New Roman" w:hAnsi="Times New Roman" w:cs="Times New Roman"/>
                <w:sz w:val="24"/>
                <w:lang w:val="en-US" w:eastAsia="zh-CN"/>
              </w:rPr>
              <w:t>N</w:t>
            </w:r>
            <w:r>
              <w:rPr>
                <w:rFonts w:hint="eastAsia" w:ascii="Times New Roman" w:hAnsi="Times New Roman" w:cs="Times New Roman"/>
                <w:sz w:val="24"/>
                <w:lang w:val="en-US" w:eastAsia="zh-CN"/>
              </w:rPr>
              <w:t>2</w:t>
            </w:r>
            <w:r>
              <w:rPr>
                <w:sz w:val="24"/>
              </w:rPr>
              <w:t>。</w:t>
            </w:r>
          </w:p>
          <w:p>
            <w:pPr>
              <w:numPr>
                <w:ilvl w:val="0"/>
                <w:numId w:val="3"/>
              </w:numPr>
              <w:spacing w:line="360" w:lineRule="auto"/>
              <w:ind w:firstLine="480" w:firstLineChars="200"/>
              <w:rPr>
                <w:sz w:val="24"/>
              </w:rPr>
            </w:pPr>
            <w:r>
              <w:rPr>
                <w:sz w:val="24"/>
              </w:rPr>
              <w:t>拼板：使用拼板机对开过料的木方进行拼接。该工序</w:t>
            </w:r>
            <w:r>
              <w:rPr>
                <w:rFonts w:hint="eastAsia"/>
                <w:sz w:val="24"/>
                <w:lang w:val="en-US" w:eastAsia="zh-CN"/>
              </w:rPr>
              <w:t>会</w:t>
            </w:r>
            <w:r>
              <w:rPr>
                <w:sz w:val="24"/>
              </w:rPr>
              <w:t>产生污染物</w:t>
            </w:r>
            <w:r>
              <w:rPr>
                <w:rFonts w:hint="eastAsia"/>
                <w:sz w:val="24"/>
                <w:lang w:val="en-US" w:eastAsia="zh-CN"/>
              </w:rPr>
              <w:t>有机废气G3</w:t>
            </w:r>
            <w:r>
              <w:rPr>
                <w:sz w:val="24"/>
              </w:rPr>
              <w:t>。</w:t>
            </w:r>
          </w:p>
          <w:p>
            <w:pPr>
              <w:numPr>
                <w:ilvl w:val="0"/>
                <w:numId w:val="3"/>
              </w:numPr>
              <w:spacing w:line="360" w:lineRule="auto"/>
              <w:ind w:firstLine="480" w:firstLineChars="200"/>
              <w:rPr>
                <w:sz w:val="24"/>
              </w:rPr>
            </w:pPr>
            <w:r>
              <w:rPr>
                <w:sz w:val="24"/>
              </w:rPr>
              <w:t>开板：使用精密裁板锯对拼过板的木方进行开板。该工序</w:t>
            </w:r>
            <w:r>
              <w:rPr>
                <w:rFonts w:hint="eastAsia"/>
                <w:sz w:val="24"/>
                <w:lang w:val="en-US" w:eastAsia="zh-CN"/>
              </w:rPr>
              <w:t>会</w:t>
            </w:r>
            <w:r>
              <w:rPr>
                <w:sz w:val="24"/>
              </w:rPr>
              <w:t>产生污染物粉尘</w:t>
            </w:r>
            <w:r>
              <w:rPr>
                <w:rFonts w:hint="eastAsia"/>
                <w:sz w:val="24"/>
                <w:lang w:val="en-US" w:eastAsia="zh-CN"/>
              </w:rPr>
              <w:t>G4</w:t>
            </w:r>
            <w:r>
              <w:rPr>
                <w:rFonts w:hint="eastAsia" w:ascii="宋体" w:hAnsi="宋体" w:cs="宋体"/>
                <w:color w:val="323232"/>
                <w:sz w:val="24"/>
              </w:rPr>
              <w:t>、废</w:t>
            </w:r>
            <w:r>
              <w:rPr>
                <w:rFonts w:hint="eastAsia"/>
                <w:sz w:val="24"/>
              </w:rPr>
              <w:t>边角料</w:t>
            </w:r>
            <w:r>
              <w:rPr>
                <w:rFonts w:hint="default" w:ascii="Times New Roman" w:hAnsi="Times New Roman" w:cs="Times New Roman"/>
                <w:color w:val="323232"/>
                <w:sz w:val="24"/>
                <w:lang w:val="en-US" w:eastAsia="zh-CN"/>
              </w:rPr>
              <w:t>S</w:t>
            </w:r>
            <w:r>
              <w:rPr>
                <w:rFonts w:hint="eastAsia" w:ascii="Times New Roman" w:hAnsi="Times New Roman" w:cs="Times New Roman"/>
                <w:color w:val="323232"/>
                <w:sz w:val="24"/>
                <w:lang w:val="en-US" w:eastAsia="zh-CN"/>
              </w:rPr>
              <w:t>3</w:t>
            </w:r>
            <w:r>
              <w:rPr>
                <w:rFonts w:hint="default" w:ascii="Times New Roman" w:hAnsi="Times New Roman" w:cs="Times New Roman"/>
                <w:sz w:val="24"/>
              </w:rPr>
              <w:t>和噪声</w:t>
            </w:r>
            <w:r>
              <w:rPr>
                <w:rFonts w:hint="default" w:ascii="Times New Roman" w:hAnsi="Times New Roman" w:cs="Times New Roman"/>
                <w:sz w:val="24"/>
                <w:lang w:val="en-US" w:eastAsia="zh-CN"/>
              </w:rPr>
              <w:t>N</w:t>
            </w:r>
            <w:r>
              <w:rPr>
                <w:rFonts w:hint="eastAsia" w:ascii="Times New Roman" w:hAnsi="Times New Roman" w:cs="Times New Roman"/>
                <w:sz w:val="24"/>
                <w:lang w:val="en-US" w:eastAsia="zh-CN"/>
              </w:rPr>
              <w:t>3</w:t>
            </w:r>
            <w:r>
              <w:rPr>
                <w:sz w:val="24"/>
              </w:rPr>
              <w:t>。</w:t>
            </w:r>
          </w:p>
          <w:p>
            <w:pPr>
              <w:numPr>
                <w:ilvl w:val="0"/>
                <w:numId w:val="3"/>
              </w:numPr>
              <w:spacing w:line="360" w:lineRule="auto"/>
              <w:ind w:firstLine="480" w:firstLineChars="200"/>
              <w:rPr>
                <w:sz w:val="24"/>
              </w:rPr>
            </w:pPr>
            <w:r>
              <w:rPr>
                <w:sz w:val="24"/>
              </w:rPr>
              <w:t>打孔：使用打孔机对精密裁板锯裁过的板进行打孔。该工序主要产生产的污染物为粉尘和噪声。</w:t>
            </w:r>
          </w:p>
          <w:p>
            <w:pPr>
              <w:numPr>
                <w:ilvl w:val="0"/>
                <w:numId w:val="3"/>
              </w:numPr>
              <w:spacing w:line="360" w:lineRule="auto"/>
              <w:ind w:firstLine="480" w:firstLineChars="200"/>
              <w:rPr>
                <w:sz w:val="24"/>
              </w:rPr>
            </w:pPr>
            <w:r>
              <w:rPr>
                <w:sz w:val="24"/>
              </w:rPr>
              <w:t>雕刻：使用雕刻机对打过孔的木方进行雕刻。该工序</w:t>
            </w:r>
            <w:r>
              <w:rPr>
                <w:rFonts w:hint="eastAsia"/>
                <w:sz w:val="24"/>
                <w:lang w:val="en-US" w:eastAsia="zh-CN"/>
              </w:rPr>
              <w:t>会</w:t>
            </w:r>
            <w:r>
              <w:rPr>
                <w:sz w:val="24"/>
              </w:rPr>
              <w:t>产生污染物粉尘</w:t>
            </w:r>
            <w:r>
              <w:rPr>
                <w:rFonts w:hint="eastAsia"/>
                <w:sz w:val="24"/>
                <w:lang w:val="en-US" w:eastAsia="zh-CN"/>
              </w:rPr>
              <w:t>G5</w:t>
            </w:r>
            <w:r>
              <w:rPr>
                <w:rFonts w:hint="default" w:ascii="Times New Roman" w:hAnsi="Times New Roman" w:cs="Times New Roman"/>
                <w:sz w:val="24"/>
              </w:rPr>
              <w:t>和噪声</w:t>
            </w:r>
            <w:r>
              <w:rPr>
                <w:rFonts w:hint="default" w:ascii="Times New Roman" w:hAnsi="Times New Roman" w:cs="Times New Roman"/>
                <w:sz w:val="24"/>
                <w:lang w:val="en-US" w:eastAsia="zh-CN"/>
              </w:rPr>
              <w:t>N</w:t>
            </w:r>
            <w:r>
              <w:rPr>
                <w:rFonts w:hint="eastAsia" w:ascii="Times New Roman" w:hAnsi="Times New Roman" w:cs="Times New Roman"/>
                <w:sz w:val="24"/>
                <w:lang w:val="en-US" w:eastAsia="zh-CN"/>
              </w:rPr>
              <w:t>4</w:t>
            </w:r>
            <w:r>
              <w:rPr>
                <w:sz w:val="24"/>
              </w:rPr>
              <w:t>。</w:t>
            </w:r>
          </w:p>
          <w:p>
            <w:pPr>
              <w:numPr>
                <w:ilvl w:val="0"/>
                <w:numId w:val="3"/>
              </w:numPr>
              <w:spacing w:line="360" w:lineRule="auto"/>
              <w:ind w:firstLine="480" w:firstLineChars="200"/>
              <w:rPr>
                <w:sz w:val="24"/>
              </w:rPr>
            </w:pPr>
            <w:r>
              <w:rPr>
                <w:sz w:val="24"/>
              </w:rPr>
              <w:t>砂光：使用砂光机和立铣对雕刻的木方进行砂光打磨。该工序</w:t>
            </w:r>
            <w:r>
              <w:rPr>
                <w:rFonts w:hint="eastAsia"/>
                <w:sz w:val="24"/>
                <w:lang w:val="en-US" w:eastAsia="zh-CN"/>
              </w:rPr>
              <w:t>会</w:t>
            </w:r>
            <w:r>
              <w:rPr>
                <w:sz w:val="24"/>
              </w:rPr>
              <w:t>产生污染物粉尘</w:t>
            </w:r>
            <w:r>
              <w:rPr>
                <w:rFonts w:hint="eastAsia"/>
                <w:sz w:val="24"/>
                <w:lang w:val="en-US" w:eastAsia="zh-CN"/>
              </w:rPr>
              <w:t>G6</w:t>
            </w:r>
            <w:r>
              <w:rPr>
                <w:rFonts w:hint="default" w:ascii="Times New Roman" w:hAnsi="Times New Roman" w:cs="Times New Roman"/>
                <w:sz w:val="24"/>
              </w:rPr>
              <w:t>和噪声</w:t>
            </w:r>
            <w:r>
              <w:rPr>
                <w:rFonts w:hint="default" w:ascii="Times New Roman" w:hAnsi="Times New Roman" w:cs="Times New Roman"/>
                <w:sz w:val="24"/>
                <w:lang w:val="en-US" w:eastAsia="zh-CN"/>
              </w:rPr>
              <w:t>N</w:t>
            </w:r>
            <w:r>
              <w:rPr>
                <w:rFonts w:hint="eastAsia" w:ascii="Times New Roman" w:hAnsi="Times New Roman" w:cs="Times New Roman"/>
                <w:sz w:val="24"/>
                <w:lang w:val="en-US" w:eastAsia="zh-CN"/>
              </w:rPr>
              <w:t>5</w:t>
            </w:r>
            <w:r>
              <w:rPr>
                <w:sz w:val="24"/>
              </w:rPr>
              <w:t>。</w:t>
            </w:r>
          </w:p>
          <w:p>
            <w:pPr>
              <w:numPr>
                <w:ilvl w:val="0"/>
                <w:numId w:val="3"/>
              </w:numPr>
              <w:spacing w:line="360" w:lineRule="auto"/>
              <w:ind w:firstLine="480" w:firstLineChars="200"/>
              <w:rPr>
                <w:sz w:val="24"/>
              </w:rPr>
            </w:pPr>
            <w:r>
              <w:rPr>
                <w:sz w:val="24"/>
              </w:rPr>
              <w:t>组装：将经过砂光打磨的木方进行组装，组装成高低床配件。</w:t>
            </w:r>
          </w:p>
          <w:p>
            <w:pPr>
              <w:numPr>
                <w:ilvl w:val="0"/>
                <w:numId w:val="3"/>
              </w:numPr>
              <w:spacing w:line="360" w:lineRule="auto"/>
              <w:ind w:firstLine="480" w:firstLineChars="200"/>
              <w:rPr>
                <w:sz w:val="24"/>
              </w:rPr>
            </w:pPr>
            <w:r>
              <w:rPr>
                <w:sz w:val="24"/>
              </w:rPr>
              <w:t>打磨：将组装好的艺术切片家居座椅放在</w:t>
            </w:r>
            <w:r>
              <w:rPr>
                <w:rFonts w:hint="eastAsia"/>
                <w:sz w:val="24"/>
                <w:lang w:val="en-US" w:eastAsia="zh-CN"/>
              </w:rPr>
              <w:t>工具</w:t>
            </w:r>
            <w:r>
              <w:rPr>
                <w:sz w:val="24"/>
              </w:rPr>
              <w:t>台上，然后工人使用砂纸少部分有木刺凸起的地方进行打磨。该工序</w:t>
            </w:r>
            <w:r>
              <w:rPr>
                <w:rFonts w:hint="eastAsia"/>
                <w:sz w:val="24"/>
                <w:lang w:val="en-US" w:eastAsia="zh-CN"/>
              </w:rPr>
              <w:t>会</w:t>
            </w:r>
            <w:r>
              <w:rPr>
                <w:sz w:val="24"/>
              </w:rPr>
              <w:t>产生污染物粉尘</w:t>
            </w:r>
            <w:r>
              <w:rPr>
                <w:rFonts w:hint="eastAsia"/>
                <w:sz w:val="24"/>
                <w:lang w:val="en-US" w:eastAsia="zh-CN"/>
              </w:rPr>
              <w:t>G7</w:t>
            </w:r>
            <w:r>
              <w:rPr>
                <w:rFonts w:hint="default" w:ascii="Times New Roman" w:hAnsi="Times New Roman" w:cs="Times New Roman"/>
                <w:sz w:val="24"/>
              </w:rPr>
              <w:t>和噪声</w:t>
            </w:r>
            <w:r>
              <w:rPr>
                <w:rFonts w:hint="default" w:ascii="Times New Roman" w:hAnsi="Times New Roman" w:cs="Times New Roman"/>
                <w:sz w:val="24"/>
                <w:lang w:val="en-US" w:eastAsia="zh-CN"/>
              </w:rPr>
              <w:t>N</w:t>
            </w:r>
            <w:r>
              <w:rPr>
                <w:rFonts w:hint="eastAsia" w:ascii="Times New Roman" w:hAnsi="Times New Roman" w:cs="Times New Roman"/>
                <w:sz w:val="24"/>
                <w:lang w:val="en-US" w:eastAsia="zh-CN"/>
              </w:rPr>
              <w:t>6</w:t>
            </w:r>
            <w:r>
              <w:rPr>
                <w:sz w:val="24"/>
              </w:rPr>
              <w:t>。</w:t>
            </w:r>
          </w:p>
          <w:p>
            <w:pPr>
              <w:numPr>
                <w:ilvl w:val="0"/>
                <w:numId w:val="3"/>
              </w:numPr>
              <w:spacing w:line="360" w:lineRule="auto"/>
              <w:ind w:firstLine="480" w:firstLineChars="200"/>
              <w:rPr>
                <w:sz w:val="24"/>
              </w:rPr>
            </w:pPr>
            <w:r>
              <w:rPr>
                <w:sz w:val="24"/>
              </w:rPr>
              <w:t>包装入库：将各个高低床配件包装入库。</w:t>
            </w:r>
          </w:p>
          <w:p>
            <w:pPr>
              <w:spacing w:line="360" w:lineRule="auto"/>
              <w:ind w:firstLine="482" w:firstLineChars="200"/>
              <w:rPr>
                <w:b/>
                <w:bCs/>
                <w:sz w:val="24"/>
              </w:rPr>
            </w:pPr>
            <w:r>
              <w:rPr>
                <w:b/>
                <w:bCs/>
                <w:sz w:val="24"/>
              </w:rPr>
              <w:t>产污环节简述：</w:t>
            </w:r>
          </w:p>
          <w:p>
            <w:pPr>
              <w:numPr>
                <w:ilvl w:val="0"/>
                <w:numId w:val="4"/>
              </w:numPr>
              <w:spacing w:line="360" w:lineRule="auto"/>
              <w:ind w:firstLine="480" w:firstLineChars="200"/>
              <w:rPr>
                <w:sz w:val="24"/>
              </w:rPr>
            </w:pPr>
            <w:r>
              <w:rPr>
                <w:sz w:val="24"/>
              </w:rPr>
              <w:t>废气：下料、开料、开板、打孔、雕刻、砂光、打磨产生的粉尘</w:t>
            </w:r>
            <w:r>
              <w:rPr>
                <w:rFonts w:ascii="宋体" w:hAnsi="宋体" w:cs="宋体"/>
                <w:sz w:val="24"/>
              </w:rPr>
              <w:t>和拼板机用胶产生的</w:t>
            </w:r>
            <w:r>
              <w:rPr>
                <w:rFonts w:ascii="宋体" w:hAnsi="宋体" w:eastAsia="宋体" w:cs="宋体"/>
                <w:sz w:val="24"/>
                <w:szCs w:val="24"/>
              </w:rPr>
              <w:t>有机废气</w:t>
            </w:r>
            <w:r>
              <w:rPr>
                <w:sz w:val="24"/>
              </w:rPr>
              <w:t>；</w:t>
            </w:r>
          </w:p>
          <w:p>
            <w:pPr>
              <w:numPr>
                <w:ilvl w:val="0"/>
                <w:numId w:val="4"/>
              </w:numPr>
              <w:spacing w:line="360" w:lineRule="auto"/>
              <w:ind w:firstLine="480" w:firstLineChars="200"/>
              <w:rPr>
                <w:sz w:val="24"/>
              </w:rPr>
            </w:pPr>
            <w:r>
              <w:rPr>
                <w:sz w:val="24"/>
              </w:rPr>
              <w:t>废水：生活污水；</w:t>
            </w:r>
          </w:p>
          <w:p>
            <w:pPr>
              <w:numPr>
                <w:ilvl w:val="0"/>
                <w:numId w:val="4"/>
              </w:numPr>
              <w:spacing w:line="360" w:lineRule="auto"/>
              <w:ind w:firstLine="480" w:firstLineChars="200"/>
              <w:rPr>
                <w:sz w:val="24"/>
              </w:rPr>
            </w:pPr>
            <w:r>
              <w:rPr>
                <w:sz w:val="24"/>
              </w:rPr>
              <w:t>噪声：设备运转噪声；</w:t>
            </w:r>
          </w:p>
          <w:p>
            <w:pPr>
              <w:numPr>
                <w:ilvl w:val="0"/>
                <w:numId w:val="4"/>
              </w:numPr>
              <w:spacing w:line="360" w:lineRule="auto"/>
              <w:ind w:firstLine="480" w:firstLineChars="200"/>
              <w:rPr>
                <w:sz w:val="24"/>
              </w:rPr>
            </w:pPr>
            <w:r>
              <w:rPr>
                <w:sz w:val="24"/>
              </w:rPr>
              <w:t>固废：生活垃圾、</w:t>
            </w:r>
            <w:r>
              <w:rPr>
                <w:rFonts w:hint="eastAsia"/>
                <w:sz w:val="24"/>
              </w:rPr>
              <w:t>废木方边角料</w:t>
            </w:r>
            <w:r>
              <w:rPr>
                <w:sz w:val="24"/>
              </w:rPr>
              <w:t>、除尘器收集粉尘。</w:t>
            </w:r>
          </w:p>
          <w:p>
            <w:pPr>
              <w:spacing w:line="360" w:lineRule="auto"/>
              <w:jc w:val="center"/>
              <w:rPr>
                <w:b/>
                <w:bCs/>
                <w:sz w:val="24"/>
              </w:rPr>
            </w:pPr>
            <w:r>
              <w:rPr>
                <w:b/>
                <w:bCs/>
                <w:sz w:val="24"/>
              </w:rPr>
              <w:t>表2-</w:t>
            </w:r>
            <w:r>
              <w:rPr>
                <w:rFonts w:hint="eastAsia"/>
                <w:b/>
                <w:bCs/>
                <w:sz w:val="24"/>
              </w:rPr>
              <w:t>5</w:t>
            </w:r>
            <w:r>
              <w:rPr>
                <w:b/>
                <w:bCs/>
                <w:sz w:val="24"/>
              </w:rPr>
              <w:t xml:space="preserve">  产污环节一览表</w:t>
            </w:r>
          </w:p>
          <w:tbl>
            <w:tblPr>
              <w:tblStyle w:val="21"/>
              <w:tblW w:w="79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4"/>
              <w:gridCol w:w="1324"/>
              <w:gridCol w:w="1324"/>
              <w:gridCol w:w="1324"/>
              <w:gridCol w:w="1324"/>
              <w:gridCol w:w="13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4" w:type="dxa"/>
                  <w:noWrap w:val="0"/>
                  <w:vAlign w:val="center"/>
                </w:tcPr>
                <w:p>
                  <w:pPr>
                    <w:jc w:val="center"/>
                    <w:rPr>
                      <w:bCs/>
                      <w:szCs w:val="21"/>
                    </w:rPr>
                  </w:pPr>
                  <w:r>
                    <w:rPr>
                      <w:b/>
                      <w:bCs/>
                      <w:szCs w:val="21"/>
                    </w:rPr>
                    <w:t>污染物类型</w:t>
                  </w:r>
                </w:p>
              </w:tc>
              <w:tc>
                <w:tcPr>
                  <w:tcW w:w="1324" w:type="dxa"/>
                  <w:noWrap w:val="0"/>
                  <w:vAlign w:val="center"/>
                </w:tcPr>
                <w:p>
                  <w:pPr>
                    <w:jc w:val="center"/>
                    <w:rPr>
                      <w:b/>
                      <w:bCs/>
                      <w:szCs w:val="21"/>
                    </w:rPr>
                  </w:pPr>
                  <w:r>
                    <w:rPr>
                      <w:rFonts w:hint="default" w:ascii="宋体" w:hAnsi="宋体" w:eastAsia="宋体" w:cs="宋体"/>
                      <w:b/>
                      <w:bCs/>
                      <w:sz w:val="21"/>
                      <w:szCs w:val="21"/>
                      <w:lang w:val="en-US" w:eastAsia="zh-CN"/>
                    </w:rPr>
                    <w:t>污染物</w:t>
                  </w:r>
                  <w:r>
                    <w:rPr>
                      <w:rFonts w:hint="eastAsia" w:ascii="宋体" w:hAnsi="宋体" w:eastAsia="宋体" w:cs="宋体"/>
                      <w:b/>
                      <w:bCs/>
                      <w:sz w:val="21"/>
                      <w:szCs w:val="21"/>
                      <w:lang w:val="en-US" w:eastAsia="zh-CN"/>
                    </w:rPr>
                    <w:t>来源</w:t>
                  </w:r>
                </w:p>
              </w:tc>
              <w:tc>
                <w:tcPr>
                  <w:tcW w:w="1324" w:type="dxa"/>
                  <w:noWrap w:val="0"/>
                  <w:vAlign w:val="center"/>
                </w:tcPr>
                <w:p>
                  <w:pPr>
                    <w:jc w:val="center"/>
                    <w:rPr>
                      <w:bCs/>
                      <w:szCs w:val="21"/>
                    </w:rPr>
                  </w:pPr>
                  <w:r>
                    <w:rPr>
                      <w:b/>
                      <w:bCs/>
                      <w:szCs w:val="21"/>
                    </w:rPr>
                    <w:t>产污环节</w:t>
                  </w:r>
                </w:p>
              </w:tc>
              <w:tc>
                <w:tcPr>
                  <w:tcW w:w="1324" w:type="dxa"/>
                  <w:noWrap w:val="0"/>
                  <w:vAlign w:val="center"/>
                </w:tcPr>
                <w:p>
                  <w:pPr>
                    <w:jc w:val="center"/>
                    <w:rPr>
                      <w:b/>
                      <w:bCs/>
                      <w:szCs w:val="21"/>
                    </w:rPr>
                  </w:pPr>
                  <w:r>
                    <w:rPr>
                      <w:rFonts w:hint="default" w:ascii="宋体" w:hAnsi="宋体" w:eastAsia="宋体" w:cs="宋体"/>
                      <w:b/>
                      <w:bCs/>
                      <w:sz w:val="21"/>
                      <w:szCs w:val="21"/>
                      <w:lang w:val="en-US" w:eastAsia="zh-CN"/>
                    </w:rPr>
                    <w:t>污染因子</w:t>
                  </w:r>
                </w:p>
              </w:tc>
              <w:tc>
                <w:tcPr>
                  <w:tcW w:w="1324" w:type="dxa"/>
                  <w:noWrap w:val="0"/>
                  <w:vAlign w:val="center"/>
                </w:tcPr>
                <w:p>
                  <w:pPr>
                    <w:jc w:val="center"/>
                    <w:rPr>
                      <w:bCs/>
                      <w:szCs w:val="21"/>
                    </w:rPr>
                  </w:pPr>
                  <w:r>
                    <w:rPr>
                      <w:rFonts w:hint="default" w:ascii="宋体" w:hAnsi="宋体" w:eastAsia="宋体" w:cs="宋体"/>
                      <w:b/>
                      <w:bCs/>
                      <w:sz w:val="21"/>
                      <w:szCs w:val="21"/>
                      <w:lang w:val="en-US" w:eastAsia="zh-CN"/>
                    </w:rPr>
                    <w:t>处理措施</w:t>
                  </w:r>
                </w:p>
              </w:tc>
              <w:tc>
                <w:tcPr>
                  <w:tcW w:w="1325" w:type="dxa"/>
                  <w:noWrap w:val="0"/>
                  <w:vAlign w:val="center"/>
                </w:tcPr>
                <w:p>
                  <w:pPr>
                    <w:jc w:val="center"/>
                    <w:rPr>
                      <w:b/>
                      <w:bCs/>
                      <w:szCs w:val="21"/>
                    </w:rPr>
                  </w:pPr>
                  <w:r>
                    <w:rPr>
                      <w:rFonts w:hint="default" w:ascii="宋体" w:hAnsi="宋体" w:eastAsia="宋体" w:cs="宋体"/>
                      <w:b/>
                      <w:bCs/>
                      <w:sz w:val="21"/>
                      <w:szCs w:val="21"/>
                      <w:lang w:val="en-US" w:eastAsia="zh-CN"/>
                    </w:rPr>
                    <w:t>排放去向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324" w:type="dxa"/>
                  <w:vMerge w:val="restart"/>
                  <w:noWrap w:val="0"/>
                  <w:vAlign w:val="center"/>
                </w:tcPr>
                <w:p>
                  <w:pPr>
                    <w:jc w:val="center"/>
                    <w:rPr>
                      <w:bCs/>
                      <w:szCs w:val="21"/>
                    </w:rPr>
                  </w:pPr>
                  <w:r>
                    <w:rPr>
                      <w:szCs w:val="21"/>
                    </w:rPr>
                    <w:t>废气</w:t>
                  </w:r>
                </w:p>
              </w:tc>
              <w:tc>
                <w:tcPr>
                  <w:tcW w:w="1324" w:type="dxa"/>
                  <w:noWrap w:val="0"/>
                  <w:vAlign w:val="center"/>
                </w:tcPr>
                <w:p>
                  <w:pPr>
                    <w:jc w:val="center"/>
                    <w:rPr>
                      <w:rFonts w:hint="eastAsia" w:eastAsia="宋体"/>
                      <w:szCs w:val="21"/>
                      <w:lang w:eastAsia="zh-CN"/>
                    </w:rPr>
                  </w:pPr>
                  <w:r>
                    <w:rPr>
                      <w:rFonts w:ascii="宋体" w:hAnsi="宋体" w:eastAsia="宋体" w:cs="宋体"/>
                      <w:sz w:val="21"/>
                      <w:szCs w:val="21"/>
                    </w:rPr>
                    <w:t>王头下料锯</w:t>
                  </w:r>
                  <w:r>
                    <w:rPr>
                      <w:rFonts w:hint="eastAsia" w:ascii="宋体" w:hAnsi="宋体" w:eastAsia="宋体" w:cs="宋体"/>
                      <w:sz w:val="21"/>
                      <w:szCs w:val="21"/>
                      <w:lang w:eastAsia="zh-CN"/>
                    </w:rPr>
                    <w:t>、</w:t>
                  </w:r>
                  <w:r>
                    <w:rPr>
                      <w:rFonts w:ascii="宋体" w:hAnsi="宋体" w:eastAsia="宋体" w:cs="宋体"/>
                      <w:sz w:val="21"/>
                      <w:szCs w:val="21"/>
                    </w:rPr>
                    <w:t>多片开料锯</w:t>
                  </w:r>
                  <w:r>
                    <w:rPr>
                      <w:rFonts w:hint="eastAsia" w:ascii="宋体" w:hAnsi="宋体" w:eastAsia="宋体" w:cs="宋体"/>
                      <w:sz w:val="21"/>
                      <w:szCs w:val="21"/>
                      <w:lang w:eastAsia="zh-CN"/>
                    </w:rPr>
                    <w:t>、</w:t>
                  </w:r>
                  <w:r>
                    <w:rPr>
                      <w:rFonts w:ascii="宋体" w:hAnsi="宋体" w:eastAsia="宋体" w:cs="宋体"/>
                      <w:sz w:val="21"/>
                      <w:szCs w:val="21"/>
                    </w:rPr>
                    <w:t>压刨</w:t>
                  </w:r>
                  <w:r>
                    <w:rPr>
                      <w:rFonts w:hint="eastAsia" w:ascii="宋体" w:hAnsi="宋体" w:eastAsia="宋体" w:cs="宋体"/>
                      <w:sz w:val="21"/>
                      <w:szCs w:val="21"/>
                      <w:lang w:eastAsia="zh-CN"/>
                    </w:rPr>
                    <w:t>、</w:t>
                  </w:r>
                  <w:r>
                    <w:rPr>
                      <w:rFonts w:ascii="宋体" w:hAnsi="宋体" w:eastAsia="宋体" w:cs="宋体"/>
                      <w:sz w:val="21"/>
                      <w:szCs w:val="21"/>
                    </w:rPr>
                    <w:t>打孔锯</w:t>
                  </w:r>
                  <w:r>
                    <w:rPr>
                      <w:rFonts w:hint="eastAsia" w:ascii="宋体" w:hAnsi="宋体" w:eastAsia="宋体" w:cs="宋体"/>
                      <w:sz w:val="21"/>
                      <w:szCs w:val="21"/>
                      <w:lang w:eastAsia="zh-CN"/>
                    </w:rPr>
                    <w:t>、</w:t>
                  </w:r>
                  <w:r>
                    <w:rPr>
                      <w:rFonts w:ascii="宋体" w:hAnsi="宋体" w:eastAsia="宋体" w:cs="宋体"/>
                      <w:sz w:val="21"/>
                      <w:szCs w:val="21"/>
                    </w:rPr>
                    <w:t>雕刻机</w:t>
                  </w:r>
                  <w:r>
                    <w:rPr>
                      <w:rFonts w:hint="eastAsia" w:ascii="宋体" w:hAnsi="宋体" w:eastAsia="宋体" w:cs="宋体"/>
                      <w:sz w:val="21"/>
                      <w:szCs w:val="21"/>
                      <w:lang w:eastAsia="zh-CN"/>
                    </w:rPr>
                    <w:t>、</w:t>
                  </w:r>
                  <w:r>
                    <w:rPr>
                      <w:rFonts w:hint="eastAsia" w:ascii="宋体" w:hAnsi="宋体" w:cs="宋体"/>
                      <w:sz w:val="21"/>
                      <w:szCs w:val="21"/>
                      <w:lang w:eastAsia="zh-CN"/>
                    </w:rPr>
                    <w:t>打磨</w:t>
                  </w:r>
                  <w:r>
                    <w:rPr>
                      <w:rFonts w:ascii="宋体" w:hAnsi="宋体" w:eastAsia="宋体" w:cs="宋体"/>
                      <w:sz w:val="21"/>
                      <w:szCs w:val="21"/>
                    </w:rPr>
                    <w:t>机</w:t>
                  </w:r>
                </w:p>
              </w:tc>
              <w:tc>
                <w:tcPr>
                  <w:tcW w:w="1324" w:type="dxa"/>
                  <w:noWrap w:val="0"/>
                  <w:vAlign w:val="center"/>
                </w:tcPr>
                <w:p>
                  <w:pPr>
                    <w:jc w:val="center"/>
                    <w:rPr>
                      <w:rFonts w:hint="eastAsia" w:eastAsia="宋体"/>
                      <w:bCs/>
                      <w:szCs w:val="21"/>
                      <w:lang w:eastAsia="zh-CN"/>
                    </w:rPr>
                  </w:pPr>
                  <w:r>
                    <w:rPr>
                      <w:szCs w:val="21"/>
                    </w:rPr>
                    <w:t>下料、开料、开板、打孔、雕刻、砂光、</w:t>
                  </w:r>
                  <w:r>
                    <w:rPr>
                      <w:rFonts w:hint="eastAsia"/>
                      <w:szCs w:val="21"/>
                      <w:lang w:eastAsia="zh-CN"/>
                    </w:rPr>
                    <w:t>打磨</w:t>
                  </w:r>
                </w:p>
              </w:tc>
              <w:tc>
                <w:tcPr>
                  <w:tcW w:w="1324" w:type="dxa"/>
                  <w:noWrap w:val="0"/>
                  <w:vAlign w:val="center"/>
                </w:tcPr>
                <w:p>
                  <w:pPr>
                    <w:jc w:val="center"/>
                    <w:rPr>
                      <w:szCs w:val="21"/>
                    </w:rPr>
                  </w:pPr>
                  <w:r>
                    <w:rPr>
                      <w:szCs w:val="21"/>
                    </w:rPr>
                    <w:t>粉尘</w:t>
                  </w:r>
                </w:p>
              </w:tc>
              <w:tc>
                <w:tcPr>
                  <w:tcW w:w="1324" w:type="dxa"/>
                  <w:noWrap w:val="0"/>
                  <w:vAlign w:val="center"/>
                </w:tcPr>
                <w:p>
                  <w:pPr>
                    <w:jc w:val="center"/>
                    <w:rPr>
                      <w:rFonts w:hint="eastAsia" w:ascii="Times New Roman" w:hAnsi="Times New Roman" w:eastAsia="宋体" w:cs="Times New Roman"/>
                      <w:sz w:val="21"/>
                      <w:szCs w:val="21"/>
                    </w:rPr>
                  </w:pPr>
                  <w:r>
                    <w:rPr>
                      <w:rFonts w:hint="default" w:ascii="Times New Roman" w:hAnsi="Times New Roman" w:eastAsia="宋体" w:cs="Times New Roman"/>
                      <w:sz w:val="21"/>
                      <w:szCs w:val="21"/>
                    </w:rPr>
                    <w:t>布袋除尘器+15米高</w:t>
                  </w:r>
                  <w:r>
                    <w:rPr>
                      <w:rFonts w:hint="default" w:ascii="Times New Roman" w:hAnsi="Times New Roman" w:eastAsia="宋体" w:cs="Times New Roman"/>
                      <w:sz w:val="21"/>
                      <w:szCs w:val="21"/>
                      <w:lang w:val="en-US" w:eastAsia="zh-CN"/>
                    </w:rPr>
                    <w:t>排气筒</w:t>
                  </w:r>
                </w:p>
              </w:tc>
              <w:tc>
                <w:tcPr>
                  <w:tcW w:w="1325" w:type="dxa"/>
                  <w:noWrap w:val="0"/>
                  <w:vAlign w:val="center"/>
                </w:tcPr>
                <w:p>
                  <w:pPr>
                    <w:jc w:val="center"/>
                    <w:rPr>
                      <w:rFonts w:hint="default" w:ascii="Times New Roman" w:hAnsi="Times New Roman" w:eastAsia="宋体" w:cs="Times New Roman"/>
                      <w:sz w:val="21"/>
                      <w:szCs w:val="21"/>
                      <w:lang w:val="en-US"/>
                    </w:rPr>
                  </w:pPr>
                  <w:r>
                    <w:rPr>
                      <w:rFonts w:hint="eastAsia" w:cs="Times New Roman"/>
                      <w:sz w:val="21"/>
                      <w:szCs w:val="21"/>
                      <w:lang w:val="en-US" w:eastAsia="zh-CN"/>
                    </w:rPr>
                    <w:t>DA001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ins w:id="0" w:author="GQQ" w:date="2021-06-10T15:43:00Z"/>
              </w:trPr>
              <w:tc>
                <w:tcPr>
                  <w:tcW w:w="1324" w:type="dxa"/>
                  <w:vMerge w:val="continue"/>
                  <w:noWrap w:val="0"/>
                  <w:vAlign w:val="center"/>
                </w:tcPr>
                <w:p>
                  <w:pPr>
                    <w:jc w:val="center"/>
                    <w:rPr>
                      <w:ins w:id="1" w:author="GQQ" w:date="2021-06-10T15:43:00Z"/>
                      <w:szCs w:val="21"/>
                    </w:rPr>
                  </w:pPr>
                </w:p>
              </w:tc>
              <w:tc>
                <w:tcPr>
                  <w:tcW w:w="1324" w:type="dxa"/>
                  <w:noWrap w:val="0"/>
                  <w:vAlign w:val="center"/>
                </w:tcPr>
                <w:p>
                  <w:pPr>
                    <w:jc w:val="center"/>
                    <w:rPr>
                      <w:ins w:id="2" w:author="GQQ" w:date="2021-06-10T15:43:00Z"/>
                      <w:szCs w:val="21"/>
                    </w:rPr>
                  </w:pPr>
                  <w:r>
                    <w:rPr>
                      <w:rFonts w:ascii="宋体" w:hAnsi="宋体" w:eastAsia="宋体" w:cs="宋体"/>
                      <w:sz w:val="21"/>
                      <w:szCs w:val="21"/>
                    </w:rPr>
                    <w:t>拼板机</w:t>
                  </w:r>
                </w:p>
              </w:tc>
              <w:tc>
                <w:tcPr>
                  <w:tcW w:w="1324" w:type="dxa"/>
                  <w:noWrap w:val="0"/>
                  <w:vAlign w:val="center"/>
                </w:tcPr>
                <w:p>
                  <w:pPr>
                    <w:jc w:val="center"/>
                    <w:rPr>
                      <w:ins w:id="3" w:author="GQQ" w:date="2021-06-10T15:43:00Z"/>
                      <w:rFonts w:ascii="宋体" w:hAnsi="宋体" w:cs="宋体"/>
                      <w:color w:val="auto"/>
                      <w:szCs w:val="21"/>
                    </w:rPr>
                  </w:pPr>
                  <w:r>
                    <w:rPr>
                      <w:rFonts w:ascii="宋体" w:hAnsi="宋体" w:cs="宋体"/>
                      <w:sz w:val="21"/>
                      <w:szCs w:val="21"/>
                    </w:rPr>
                    <w:t>拼板</w:t>
                  </w:r>
                </w:p>
              </w:tc>
              <w:tc>
                <w:tcPr>
                  <w:tcW w:w="1324" w:type="dxa"/>
                  <w:noWrap w:val="0"/>
                  <w:vAlign w:val="center"/>
                </w:tcPr>
                <w:p>
                  <w:pPr>
                    <w:jc w:val="center"/>
                    <w:rPr>
                      <w:ins w:id="4" w:author="GQQ" w:date="2021-06-10T15:43:00Z"/>
                      <w:rFonts w:ascii="宋体" w:hAnsi="宋体" w:cs="宋体"/>
                      <w:sz w:val="21"/>
                      <w:szCs w:val="21"/>
                    </w:rPr>
                  </w:pPr>
                  <w:r>
                    <w:rPr>
                      <w:rFonts w:hint="eastAsia"/>
                      <w:bCs/>
                      <w:kern w:val="0"/>
                      <w:sz w:val="21"/>
                      <w:szCs w:val="21"/>
                    </w:rPr>
                    <w:t>甲醛</w:t>
                  </w:r>
                </w:p>
              </w:tc>
              <w:tc>
                <w:tcPr>
                  <w:tcW w:w="1324" w:type="dxa"/>
                  <w:noWrap w:val="0"/>
                  <w:vAlign w:val="center"/>
                </w:tcPr>
                <w:p>
                  <w:pPr>
                    <w:jc w:val="center"/>
                    <w:rPr>
                      <w:ins w:id="5" w:author="GQQ" w:date="2021-06-10T15:43:00Z"/>
                      <w:rFonts w:hint="default" w:ascii="Times New Roman" w:hAnsi="Times New Roman" w:eastAsia="宋体" w:cs="Times New Roman"/>
                      <w:sz w:val="21"/>
                      <w:szCs w:val="21"/>
                    </w:rPr>
                  </w:pPr>
                  <w:r>
                    <w:rPr>
                      <w:rFonts w:hint="default" w:ascii="Times New Roman" w:hAnsi="Times New Roman" w:eastAsia="宋体" w:cs="Times New Roman"/>
                      <w:sz w:val="21"/>
                      <w:szCs w:val="21"/>
                    </w:rPr>
                    <w:t>安装排风扇以无组织形式排放</w:t>
                  </w:r>
                </w:p>
              </w:tc>
              <w:tc>
                <w:tcPr>
                  <w:tcW w:w="1325" w:type="dxa"/>
                  <w:noWrap w:val="0"/>
                  <w:vAlign w:val="center"/>
                </w:tcPr>
                <w:p>
                  <w:pPr>
                    <w:jc w:val="center"/>
                    <w:rPr>
                      <w:ins w:id="6" w:author="GQQ" w:date="2021-06-10T15:43:00Z"/>
                      <w:rFonts w:hint="default" w:ascii="Times New Roman" w:hAnsi="Times New Roman" w:eastAsia="宋体" w:cs="Times New Roman"/>
                      <w:sz w:val="21"/>
                      <w:szCs w:val="21"/>
                    </w:rPr>
                  </w:pPr>
                  <w:r>
                    <w:rPr>
                      <w:rFonts w:hint="default" w:ascii="Times New Roman" w:hAnsi="Times New Roman" w:eastAsia="宋体" w:cs="Times New Roman"/>
                      <w:sz w:val="21"/>
                      <w:szCs w:val="21"/>
                    </w:rPr>
                    <w:t>安装排风扇以无组织形式排放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4" w:type="dxa"/>
                  <w:noWrap w:val="0"/>
                  <w:vAlign w:val="center"/>
                </w:tcPr>
                <w:p>
                  <w:pPr>
                    <w:jc w:val="center"/>
                    <w:rPr>
                      <w:bCs/>
                      <w:szCs w:val="21"/>
                    </w:rPr>
                  </w:pPr>
                  <w:r>
                    <w:rPr>
                      <w:szCs w:val="21"/>
                    </w:rPr>
                    <w:t>废水</w:t>
                  </w:r>
                </w:p>
              </w:tc>
              <w:tc>
                <w:tcPr>
                  <w:tcW w:w="1324" w:type="dxa"/>
                  <w:noWrap w:val="0"/>
                  <w:vAlign w:val="center"/>
                </w:tcPr>
                <w:p>
                  <w:pPr>
                    <w:jc w:val="center"/>
                    <w:rPr>
                      <w:szCs w:val="21"/>
                    </w:rPr>
                  </w:pPr>
                  <w:r>
                    <w:rPr>
                      <w:rFonts w:hint="default" w:ascii="宋体" w:hAnsi="宋体" w:eastAsia="宋体" w:cs="宋体"/>
                      <w:sz w:val="21"/>
                      <w:szCs w:val="21"/>
                      <w:lang w:val="en-US" w:eastAsia="zh-CN"/>
                    </w:rPr>
                    <w:t>/</w:t>
                  </w:r>
                </w:p>
              </w:tc>
              <w:tc>
                <w:tcPr>
                  <w:tcW w:w="1324" w:type="dxa"/>
                  <w:noWrap w:val="0"/>
                  <w:vAlign w:val="center"/>
                </w:tcPr>
                <w:p>
                  <w:pPr>
                    <w:jc w:val="center"/>
                    <w:rPr>
                      <w:bCs/>
                      <w:szCs w:val="21"/>
                    </w:rPr>
                  </w:pPr>
                  <w:r>
                    <w:rPr>
                      <w:szCs w:val="21"/>
                    </w:rPr>
                    <w:t>生活污水</w:t>
                  </w:r>
                </w:p>
              </w:tc>
              <w:tc>
                <w:tcPr>
                  <w:tcW w:w="1324" w:type="dxa"/>
                  <w:noWrap w:val="0"/>
                  <w:vAlign w:val="center"/>
                </w:tcPr>
                <w:p>
                  <w:pPr>
                    <w:jc w:val="center"/>
                    <w:rPr>
                      <w:szCs w:val="21"/>
                    </w:rPr>
                  </w:pPr>
                  <w:r>
                    <w:rPr>
                      <w:szCs w:val="21"/>
                    </w:rPr>
                    <w:t>COD、BOD、SS、NH</w:t>
                  </w:r>
                  <w:r>
                    <w:rPr>
                      <w:szCs w:val="21"/>
                      <w:vertAlign w:val="subscript"/>
                    </w:rPr>
                    <w:t>3</w:t>
                  </w:r>
                  <w:r>
                    <w:rPr>
                      <w:szCs w:val="21"/>
                    </w:rPr>
                    <w:t>-N</w:t>
                  </w:r>
                </w:p>
              </w:tc>
              <w:tc>
                <w:tcPr>
                  <w:tcW w:w="1324" w:type="dxa"/>
                  <w:noWrap w:val="0"/>
                  <w:vAlign w:val="center"/>
                </w:tcPr>
                <w:p>
                  <w:pPr>
                    <w:jc w:val="center"/>
                    <w:rPr>
                      <w:bCs/>
                      <w:szCs w:val="21"/>
                    </w:rPr>
                  </w:pPr>
                  <w:r>
                    <w:rPr>
                      <w:rFonts w:hint="default" w:ascii="Times New Roman" w:hAnsi="Times New Roman" w:eastAsia="宋体" w:cs="Times New Roman"/>
                      <w:sz w:val="21"/>
                      <w:szCs w:val="21"/>
                      <w:lang w:val="en-US" w:eastAsia="zh-CN"/>
                    </w:rPr>
                    <w:t>化粪池</w:t>
                  </w:r>
                </w:p>
              </w:tc>
              <w:tc>
                <w:tcPr>
                  <w:tcW w:w="1325" w:type="dxa"/>
                  <w:noWrap w:val="0"/>
                  <w:vAlign w:val="center"/>
                </w:tcPr>
                <w:p>
                  <w:pPr>
                    <w:jc w:val="center"/>
                    <w:rPr>
                      <w:szCs w:val="21"/>
                    </w:rPr>
                  </w:pPr>
                  <w:r>
                    <w:rPr>
                      <w:rFonts w:ascii="宋体" w:hAnsi="宋体" w:eastAsia="宋体" w:cs="宋体"/>
                      <w:sz w:val="21"/>
                      <w:szCs w:val="21"/>
                    </w:rPr>
                    <w:t>不外排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4" w:type="dxa"/>
                  <w:noWrap w:val="0"/>
                  <w:vAlign w:val="center"/>
                </w:tcPr>
                <w:p>
                  <w:pPr>
                    <w:jc w:val="center"/>
                    <w:rPr>
                      <w:bCs/>
                      <w:szCs w:val="21"/>
                    </w:rPr>
                  </w:pPr>
                  <w:r>
                    <w:rPr>
                      <w:szCs w:val="21"/>
                    </w:rPr>
                    <w:t>噪声</w:t>
                  </w:r>
                </w:p>
              </w:tc>
              <w:tc>
                <w:tcPr>
                  <w:tcW w:w="1324" w:type="dxa"/>
                  <w:noWrap w:val="0"/>
                  <w:vAlign w:val="center"/>
                </w:tcPr>
                <w:p>
                  <w:pPr>
                    <w:jc w:val="center"/>
                    <w:rPr>
                      <w:szCs w:val="21"/>
                    </w:rPr>
                  </w:pPr>
                  <w:r>
                    <w:rPr>
                      <w:rFonts w:ascii="宋体" w:hAnsi="宋体" w:eastAsia="宋体" w:cs="宋体"/>
                      <w:sz w:val="21"/>
                      <w:szCs w:val="21"/>
                    </w:rPr>
                    <w:t>王头下料锯</w:t>
                  </w:r>
                  <w:r>
                    <w:rPr>
                      <w:rFonts w:hint="eastAsia" w:ascii="宋体" w:hAnsi="宋体" w:eastAsia="宋体" w:cs="宋体"/>
                      <w:sz w:val="21"/>
                      <w:szCs w:val="21"/>
                      <w:lang w:eastAsia="zh-CN"/>
                    </w:rPr>
                    <w:t>、</w:t>
                  </w:r>
                  <w:r>
                    <w:rPr>
                      <w:rFonts w:ascii="宋体" w:hAnsi="宋体" w:eastAsia="宋体" w:cs="宋体"/>
                      <w:sz w:val="21"/>
                      <w:szCs w:val="21"/>
                    </w:rPr>
                    <w:t>多片开料锯</w:t>
                  </w:r>
                  <w:r>
                    <w:rPr>
                      <w:rFonts w:hint="eastAsia" w:ascii="宋体" w:hAnsi="宋体" w:eastAsia="宋体" w:cs="宋体"/>
                      <w:sz w:val="21"/>
                      <w:szCs w:val="21"/>
                      <w:lang w:eastAsia="zh-CN"/>
                    </w:rPr>
                    <w:t>、</w:t>
                  </w:r>
                  <w:r>
                    <w:rPr>
                      <w:rFonts w:ascii="宋体" w:hAnsi="宋体" w:eastAsia="宋体" w:cs="宋体"/>
                      <w:sz w:val="21"/>
                      <w:szCs w:val="21"/>
                    </w:rPr>
                    <w:t>压刨</w:t>
                  </w:r>
                  <w:r>
                    <w:rPr>
                      <w:rFonts w:hint="eastAsia" w:ascii="宋体" w:hAnsi="宋体" w:eastAsia="宋体" w:cs="宋体"/>
                      <w:sz w:val="21"/>
                      <w:szCs w:val="21"/>
                      <w:lang w:eastAsia="zh-CN"/>
                    </w:rPr>
                    <w:t>、</w:t>
                  </w:r>
                  <w:r>
                    <w:rPr>
                      <w:rFonts w:ascii="宋体" w:hAnsi="宋体" w:eastAsia="宋体" w:cs="宋体"/>
                      <w:sz w:val="21"/>
                      <w:szCs w:val="21"/>
                    </w:rPr>
                    <w:t>打孔锯</w:t>
                  </w:r>
                  <w:r>
                    <w:rPr>
                      <w:rFonts w:hint="eastAsia" w:ascii="宋体" w:hAnsi="宋体" w:eastAsia="宋体" w:cs="宋体"/>
                      <w:sz w:val="21"/>
                      <w:szCs w:val="21"/>
                      <w:lang w:eastAsia="zh-CN"/>
                    </w:rPr>
                    <w:t>、</w:t>
                  </w:r>
                  <w:r>
                    <w:rPr>
                      <w:rFonts w:ascii="宋体" w:hAnsi="宋体" w:eastAsia="宋体" w:cs="宋体"/>
                      <w:sz w:val="21"/>
                      <w:szCs w:val="21"/>
                    </w:rPr>
                    <w:t>雕刻机</w:t>
                  </w:r>
                  <w:r>
                    <w:rPr>
                      <w:rFonts w:hint="eastAsia" w:ascii="宋体" w:hAnsi="宋体" w:eastAsia="宋体" w:cs="宋体"/>
                      <w:sz w:val="21"/>
                      <w:szCs w:val="21"/>
                      <w:lang w:eastAsia="zh-CN"/>
                    </w:rPr>
                    <w:t>、</w:t>
                  </w:r>
                  <w:r>
                    <w:rPr>
                      <w:rFonts w:hint="eastAsia" w:ascii="宋体" w:hAnsi="宋体" w:cs="宋体"/>
                      <w:sz w:val="21"/>
                      <w:szCs w:val="21"/>
                      <w:lang w:eastAsia="zh-CN"/>
                    </w:rPr>
                    <w:t>打磨</w:t>
                  </w:r>
                  <w:r>
                    <w:rPr>
                      <w:rFonts w:ascii="宋体" w:hAnsi="宋体" w:eastAsia="宋体" w:cs="宋体"/>
                      <w:sz w:val="21"/>
                      <w:szCs w:val="21"/>
                    </w:rPr>
                    <w:t>机</w:t>
                  </w:r>
                </w:p>
              </w:tc>
              <w:tc>
                <w:tcPr>
                  <w:tcW w:w="1324" w:type="dxa"/>
                  <w:noWrap w:val="0"/>
                  <w:vAlign w:val="center"/>
                </w:tcPr>
                <w:p>
                  <w:pPr>
                    <w:jc w:val="center"/>
                    <w:rPr>
                      <w:bCs/>
                      <w:szCs w:val="21"/>
                    </w:rPr>
                  </w:pPr>
                  <w:r>
                    <w:rPr>
                      <w:szCs w:val="21"/>
                    </w:rPr>
                    <w:t>设备运转</w:t>
                  </w:r>
                </w:p>
              </w:tc>
              <w:tc>
                <w:tcPr>
                  <w:tcW w:w="1324" w:type="dxa"/>
                  <w:noWrap w:val="0"/>
                  <w:vAlign w:val="center"/>
                </w:tcPr>
                <w:p>
                  <w:pPr>
                    <w:jc w:val="center"/>
                    <w:rPr>
                      <w:szCs w:val="21"/>
                    </w:rPr>
                  </w:pPr>
                  <w:r>
                    <w:rPr>
                      <w:szCs w:val="21"/>
                    </w:rPr>
                    <w:t>/</w:t>
                  </w:r>
                </w:p>
              </w:tc>
              <w:tc>
                <w:tcPr>
                  <w:tcW w:w="1324" w:type="dxa"/>
                  <w:noWrap w:val="0"/>
                  <w:vAlign w:val="center"/>
                </w:tcPr>
                <w:p>
                  <w:pPr>
                    <w:jc w:val="center"/>
                    <w:rPr>
                      <w:bCs/>
                      <w:szCs w:val="21"/>
                    </w:rPr>
                  </w:pPr>
                  <w:r>
                    <w:rPr>
                      <w:rFonts w:hint="default" w:ascii="Times New Roman" w:hAnsi="Times New Roman" w:eastAsia="宋体" w:cs="Times New Roman"/>
                      <w:sz w:val="21"/>
                      <w:szCs w:val="21"/>
                      <w:lang w:val="en-US" w:eastAsia="zh-CN"/>
                    </w:rPr>
                    <w:t>选用低噪声设备，并安装减振垫</w:t>
                  </w:r>
                </w:p>
              </w:tc>
              <w:tc>
                <w:tcPr>
                  <w:tcW w:w="1325" w:type="dxa"/>
                  <w:noWrap w:val="0"/>
                  <w:vAlign w:val="center"/>
                </w:tcPr>
                <w:p>
                  <w:pPr>
                    <w:jc w:val="center"/>
                    <w:rPr>
                      <w:szCs w:val="21"/>
                    </w:rPr>
                  </w:pPr>
                  <w:r>
                    <w:rPr>
                      <w:rFonts w:hint="default" w:ascii="Times New Roman" w:hAnsi="Times New Roman" w:cs="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324" w:type="dxa"/>
                  <w:vMerge w:val="restart"/>
                  <w:noWrap w:val="0"/>
                  <w:vAlign w:val="center"/>
                </w:tcPr>
                <w:p>
                  <w:pPr>
                    <w:jc w:val="center"/>
                    <w:rPr>
                      <w:bCs/>
                      <w:szCs w:val="21"/>
                    </w:rPr>
                  </w:pPr>
                  <w:r>
                    <w:rPr>
                      <w:szCs w:val="21"/>
                    </w:rPr>
                    <w:t>固废</w:t>
                  </w:r>
                </w:p>
              </w:tc>
              <w:tc>
                <w:tcPr>
                  <w:tcW w:w="1324" w:type="dxa"/>
                  <w:vMerge w:val="restart"/>
                  <w:noWrap w:val="0"/>
                  <w:vAlign w:val="center"/>
                </w:tcPr>
                <w:p>
                  <w:pPr>
                    <w:jc w:val="center"/>
                    <w:rPr>
                      <w:szCs w:val="21"/>
                    </w:rPr>
                  </w:pPr>
                  <w:r>
                    <w:rPr>
                      <w:rFonts w:hint="default" w:ascii="宋体" w:hAnsi="宋体" w:eastAsia="宋体" w:cs="宋体"/>
                      <w:sz w:val="21"/>
                      <w:szCs w:val="21"/>
                      <w:lang w:val="en-US" w:eastAsia="zh-CN"/>
                    </w:rPr>
                    <w:t>/</w:t>
                  </w:r>
                </w:p>
              </w:tc>
              <w:tc>
                <w:tcPr>
                  <w:tcW w:w="1324" w:type="dxa"/>
                  <w:noWrap w:val="0"/>
                  <w:vAlign w:val="center"/>
                </w:tcPr>
                <w:p>
                  <w:pPr>
                    <w:jc w:val="center"/>
                    <w:rPr>
                      <w:bCs/>
                      <w:szCs w:val="21"/>
                    </w:rPr>
                  </w:pPr>
                  <w:r>
                    <w:rPr>
                      <w:szCs w:val="21"/>
                    </w:rPr>
                    <w:t>日常生活</w:t>
                  </w:r>
                </w:p>
              </w:tc>
              <w:tc>
                <w:tcPr>
                  <w:tcW w:w="1324" w:type="dxa"/>
                  <w:noWrap w:val="0"/>
                  <w:vAlign w:val="center"/>
                </w:tcPr>
                <w:p>
                  <w:pPr>
                    <w:jc w:val="center"/>
                    <w:rPr>
                      <w:szCs w:val="21"/>
                    </w:rPr>
                  </w:pPr>
                  <w:r>
                    <w:rPr>
                      <w:szCs w:val="21"/>
                    </w:rPr>
                    <w:t>生活垃圾</w:t>
                  </w:r>
                </w:p>
              </w:tc>
              <w:tc>
                <w:tcPr>
                  <w:tcW w:w="1324" w:type="dxa"/>
                  <w:noWrap w:val="0"/>
                  <w:vAlign w:val="center"/>
                </w:tcPr>
                <w:p>
                  <w:pPr>
                    <w:jc w:val="center"/>
                    <w:rPr>
                      <w:bCs/>
                      <w:szCs w:val="21"/>
                    </w:rPr>
                  </w:pPr>
                  <w:r>
                    <w:rPr>
                      <w:rFonts w:hint="default" w:ascii="宋体" w:hAnsi="宋体" w:eastAsia="宋体" w:cs="宋体"/>
                      <w:sz w:val="21"/>
                      <w:szCs w:val="21"/>
                      <w:lang w:val="en-US" w:eastAsia="zh-CN"/>
                    </w:rPr>
                    <w:t>设置垃圾桶定期清理</w:t>
                  </w:r>
                </w:p>
              </w:tc>
              <w:tc>
                <w:tcPr>
                  <w:tcW w:w="1325" w:type="dxa"/>
                  <w:noWrap w:val="0"/>
                  <w:vAlign w:val="center"/>
                </w:tcPr>
                <w:p>
                  <w:pPr>
                    <w:jc w:val="center"/>
                    <w:rPr>
                      <w:szCs w:val="21"/>
                    </w:rPr>
                  </w:pPr>
                  <w:r>
                    <w:rPr>
                      <w:rFonts w:hint="default" w:ascii="宋体" w:hAnsi="宋体" w:eastAsia="宋体" w:cs="宋体"/>
                      <w:sz w:val="21"/>
                      <w:szCs w:val="21"/>
                      <w:lang w:val="en-US" w:eastAsia="zh-CN"/>
                    </w:rPr>
                    <w:t>交由环卫部门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4" w:type="dxa"/>
                  <w:vMerge w:val="continue"/>
                  <w:noWrap w:val="0"/>
                  <w:vAlign w:val="center"/>
                </w:tcPr>
                <w:p>
                  <w:pPr>
                    <w:jc w:val="center"/>
                    <w:rPr>
                      <w:szCs w:val="21"/>
                    </w:rPr>
                  </w:pPr>
                </w:p>
              </w:tc>
              <w:tc>
                <w:tcPr>
                  <w:tcW w:w="1324" w:type="dxa"/>
                  <w:vMerge w:val="continue"/>
                  <w:noWrap w:val="0"/>
                  <w:vAlign w:val="center"/>
                </w:tcPr>
                <w:p>
                  <w:pPr>
                    <w:jc w:val="center"/>
                    <w:rPr>
                      <w:szCs w:val="21"/>
                    </w:rPr>
                  </w:pPr>
                </w:p>
              </w:tc>
              <w:tc>
                <w:tcPr>
                  <w:tcW w:w="1324" w:type="dxa"/>
                  <w:noWrap w:val="0"/>
                  <w:vAlign w:val="center"/>
                </w:tcPr>
                <w:p>
                  <w:pPr>
                    <w:jc w:val="center"/>
                    <w:rPr>
                      <w:szCs w:val="21"/>
                    </w:rPr>
                  </w:pPr>
                  <w:r>
                    <w:rPr>
                      <w:szCs w:val="21"/>
                    </w:rPr>
                    <w:t>生产</w:t>
                  </w:r>
                </w:p>
              </w:tc>
              <w:tc>
                <w:tcPr>
                  <w:tcW w:w="1324" w:type="dxa"/>
                  <w:noWrap w:val="0"/>
                  <w:vAlign w:val="center"/>
                </w:tcPr>
                <w:p>
                  <w:pPr>
                    <w:jc w:val="center"/>
                    <w:rPr>
                      <w:szCs w:val="21"/>
                    </w:rPr>
                  </w:pPr>
                  <w:r>
                    <w:rPr>
                      <w:rFonts w:hint="eastAsia"/>
                      <w:szCs w:val="21"/>
                    </w:rPr>
                    <w:t>废木方边角料</w:t>
                  </w:r>
                </w:p>
              </w:tc>
              <w:tc>
                <w:tcPr>
                  <w:tcW w:w="1324" w:type="dxa"/>
                  <w:noWrap w:val="0"/>
                  <w:vAlign w:val="center"/>
                </w:tcPr>
                <w:p>
                  <w:pPr>
                    <w:jc w:val="center"/>
                    <w:rPr>
                      <w:bCs/>
                      <w:sz w:val="21"/>
                      <w:szCs w:val="21"/>
                    </w:rPr>
                  </w:pPr>
                  <w:r>
                    <w:rPr>
                      <w:rFonts w:ascii="宋体" w:hAnsi="宋体" w:eastAsia="宋体" w:cs="宋体"/>
                      <w:sz w:val="21"/>
                      <w:szCs w:val="21"/>
                    </w:rPr>
                    <w:t>暂存一般固废间</w:t>
                  </w:r>
                </w:p>
              </w:tc>
              <w:tc>
                <w:tcPr>
                  <w:tcW w:w="1325" w:type="dxa"/>
                  <w:noWrap w:val="0"/>
                  <w:vAlign w:val="center"/>
                </w:tcPr>
                <w:p>
                  <w:pPr>
                    <w:jc w:val="center"/>
                    <w:rPr>
                      <w:szCs w:val="21"/>
                    </w:rPr>
                  </w:pPr>
                  <w:r>
                    <w:rPr>
                      <w:rFonts w:hint="default" w:ascii="宋体" w:hAnsi="宋体" w:eastAsia="宋体" w:cs="宋体"/>
                      <w:sz w:val="21"/>
                      <w:szCs w:val="21"/>
                      <w:lang w:val="en-US" w:eastAsia="zh-CN"/>
                    </w:rPr>
                    <w:t>厂家回收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4" w:type="dxa"/>
                  <w:vMerge w:val="continue"/>
                  <w:noWrap w:val="0"/>
                  <w:vAlign w:val="center"/>
                </w:tcPr>
                <w:p>
                  <w:pPr>
                    <w:jc w:val="center"/>
                    <w:rPr>
                      <w:szCs w:val="21"/>
                    </w:rPr>
                  </w:pPr>
                </w:p>
              </w:tc>
              <w:tc>
                <w:tcPr>
                  <w:tcW w:w="1324" w:type="dxa"/>
                  <w:vMerge w:val="continue"/>
                  <w:noWrap w:val="0"/>
                  <w:vAlign w:val="center"/>
                </w:tcPr>
                <w:p>
                  <w:pPr>
                    <w:jc w:val="center"/>
                    <w:rPr>
                      <w:szCs w:val="21"/>
                    </w:rPr>
                  </w:pPr>
                </w:p>
              </w:tc>
              <w:tc>
                <w:tcPr>
                  <w:tcW w:w="1324" w:type="dxa"/>
                  <w:noWrap w:val="0"/>
                  <w:vAlign w:val="center"/>
                </w:tcPr>
                <w:p>
                  <w:pPr>
                    <w:jc w:val="center"/>
                    <w:rPr>
                      <w:szCs w:val="21"/>
                    </w:rPr>
                  </w:pPr>
                  <w:r>
                    <w:rPr>
                      <w:rFonts w:hint="default" w:ascii="宋体" w:hAnsi="宋体" w:eastAsia="宋体" w:cs="宋体"/>
                      <w:sz w:val="21"/>
                      <w:szCs w:val="21"/>
                      <w:lang w:val="en-US" w:eastAsia="zh-CN"/>
                    </w:rPr>
                    <w:t>废气处理</w:t>
                  </w:r>
                </w:p>
              </w:tc>
              <w:tc>
                <w:tcPr>
                  <w:tcW w:w="1324" w:type="dxa"/>
                  <w:noWrap w:val="0"/>
                  <w:vAlign w:val="center"/>
                </w:tcPr>
                <w:p>
                  <w:pPr>
                    <w:jc w:val="center"/>
                    <w:rPr>
                      <w:szCs w:val="21"/>
                    </w:rPr>
                  </w:pPr>
                  <w:r>
                    <w:rPr>
                      <w:szCs w:val="21"/>
                    </w:rPr>
                    <w:t>除尘器收集粉尘</w:t>
                  </w:r>
                </w:p>
              </w:tc>
              <w:tc>
                <w:tcPr>
                  <w:tcW w:w="1324" w:type="dxa"/>
                  <w:noWrap w:val="0"/>
                  <w:vAlign w:val="center"/>
                </w:tcPr>
                <w:p>
                  <w:pPr>
                    <w:jc w:val="center"/>
                    <w:rPr>
                      <w:bCs/>
                      <w:sz w:val="21"/>
                      <w:szCs w:val="21"/>
                    </w:rPr>
                  </w:pPr>
                  <w:r>
                    <w:rPr>
                      <w:rFonts w:ascii="宋体" w:hAnsi="宋体" w:eastAsia="宋体" w:cs="宋体"/>
                      <w:sz w:val="21"/>
                      <w:szCs w:val="21"/>
                    </w:rPr>
                    <w:t>暂存一般固废间</w:t>
                  </w:r>
                </w:p>
              </w:tc>
              <w:tc>
                <w:tcPr>
                  <w:tcW w:w="1325" w:type="dxa"/>
                  <w:noWrap w:val="0"/>
                  <w:vAlign w:val="center"/>
                </w:tcPr>
                <w:p>
                  <w:pPr>
                    <w:jc w:val="center"/>
                    <w:rPr>
                      <w:szCs w:val="21"/>
                    </w:rPr>
                  </w:pPr>
                  <w:r>
                    <w:rPr>
                      <w:rFonts w:hint="default" w:ascii="宋体" w:hAnsi="宋体" w:eastAsia="宋体" w:cs="宋体"/>
                      <w:sz w:val="21"/>
                      <w:szCs w:val="21"/>
                      <w:lang w:val="en-US" w:eastAsia="zh-CN"/>
                    </w:rPr>
                    <w:t>交由环卫部门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4" w:type="dxa"/>
                  <w:vMerge w:val="continue"/>
                  <w:noWrap w:val="0"/>
                  <w:vAlign w:val="center"/>
                </w:tcPr>
                <w:p>
                  <w:pPr>
                    <w:jc w:val="center"/>
                    <w:rPr>
                      <w:szCs w:val="21"/>
                    </w:rPr>
                  </w:pPr>
                </w:p>
              </w:tc>
              <w:tc>
                <w:tcPr>
                  <w:tcW w:w="1324" w:type="dxa"/>
                  <w:vMerge w:val="continue"/>
                  <w:noWrap w:val="0"/>
                  <w:vAlign w:val="center"/>
                </w:tcPr>
                <w:p>
                  <w:pPr>
                    <w:jc w:val="center"/>
                    <w:rPr>
                      <w:szCs w:val="21"/>
                    </w:rPr>
                  </w:pPr>
                </w:p>
              </w:tc>
              <w:tc>
                <w:tcPr>
                  <w:tcW w:w="1324" w:type="dxa"/>
                  <w:noWrap w:val="0"/>
                  <w:vAlign w:val="center"/>
                </w:tcPr>
                <w:p>
                  <w:pPr>
                    <w:jc w:val="center"/>
                    <w:rPr>
                      <w:rFonts w:hint="default" w:ascii="宋体" w:hAnsi="宋体" w:eastAsia="宋体" w:cs="宋体"/>
                      <w:sz w:val="21"/>
                      <w:szCs w:val="21"/>
                      <w:lang w:val="en-US" w:eastAsia="zh-CN"/>
                    </w:rPr>
                  </w:pPr>
                  <w:r>
                    <w:rPr>
                      <w:sz w:val="21"/>
                      <w:szCs w:val="21"/>
                    </w:rPr>
                    <w:t>生产</w:t>
                  </w:r>
                </w:p>
              </w:tc>
              <w:tc>
                <w:tcPr>
                  <w:tcW w:w="1324" w:type="dxa"/>
                  <w:noWrap w:val="0"/>
                  <w:vAlign w:val="center"/>
                </w:tcPr>
                <w:p>
                  <w:pPr>
                    <w:pStyle w:val="51"/>
                    <w:autoSpaceDE w:val="0"/>
                    <w:spacing w:line="240" w:lineRule="auto"/>
                    <w:ind w:firstLine="0" w:firstLineChars="0"/>
                    <w:jc w:val="center"/>
                    <w:rPr>
                      <w:szCs w:val="21"/>
                    </w:rPr>
                  </w:pPr>
                  <w:r>
                    <w:rPr>
                      <w:rFonts w:hint="eastAsia"/>
                      <w:sz w:val="21"/>
                      <w:szCs w:val="21"/>
                    </w:rPr>
                    <w:t>废</w:t>
                  </w:r>
                  <w:r>
                    <w:rPr>
                      <w:rFonts w:hint="eastAsia" w:cs="Times New Roman"/>
                      <w:color w:val="auto"/>
                      <w:sz w:val="21"/>
                      <w:szCs w:val="21"/>
                      <w:lang w:val="en-US" w:eastAsia="zh-CN" w:bidi="ar"/>
                    </w:rPr>
                    <w:t>胶</w:t>
                  </w:r>
                  <w:r>
                    <w:rPr>
                      <w:rFonts w:hint="eastAsia"/>
                      <w:sz w:val="21"/>
                      <w:szCs w:val="21"/>
                    </w:rPr>
                    <w:t>桶</w:t>
                  </w:r>
                </w:p>
              </w:tc>
              <w:tc>
                <w:tcPr>
                  <w:tcW w:w="1324" w:type="dxa"/>
                  <w:noWrap w:val="0"/>
                  <w:vAlign w:val="center"/>
                </w:tcPr>
                <w:p>
                  <w:pPr>
                    <w:jc w:val="center"/>
                    <w:rPr>
                      <w:rFonts w:ascii="宋体" w:hAnsi="宋体" w:eastAsia="宋体" w:cs="宋体"/>
                      <w:sz w:val="21"/>
                      <w:szCs w:val="21"/>
                    </w:rPr>
                  </w:pPr>
                  <w:r>
                    <w:rPr>
                      <w:sz w:val="21"/>
                      <w:szCs w:val="21"/>
                    </w:rPr>
                    <w:t>厂家回收</w:t>
                  </w:r>
                </w:p>
              </w:tc>
              <w:tc>
                <w:tcPr>
                  <w:tcW w:w="1325" w:type="dxa"/>
                  <w:noWrap w:val="0"/>
                  <w:vAlign w:val="center"/>
                </w:tcPr>
                <w:p>
                  <w:pPr>
                    <w:jc w:val="center"/>
                    <w:rPr>
                      <w:rFonts w:hint="default" w:ascii="宋体" w:hAnsi="宋体" w:eastAsia="宋体" w:cs="宋体"/>
                      <w:sz w:val="21"/>
                      <w:szCs w:val="21"/>
                      <w:lang w:val="en-US" w:eastAsia="zh-CN"/>
                    </w:rPr>
                  </w:pPr>
                  <w:r>
                    <w:rPr>
                      <w:sz w:val="21"/>
                      <w:szCs w:val="21"/>
                    </w:rPr>
                    <w:t>厂家回收</w:t>
                  </w:r>
                </w:p>
              </w:tc>
            </w:tr>
          </w:tbl>
          <w:p>
            <w:pPr>
              <w:spacing w:line="360" w:lineRule="auto"/>
              <w:ind w:firstLine="210" w:firstLineChars="100"/>
              <w:rPr>
                <w:bCs/>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81" w:hRule="atLeast"/>
          <w:jc w:val="center"/>
        </w:trPr>
        <w:tc>
          <w:tcPr>
            <w:tcW w:w="823" w:type="dxa"/>
            <w:noWrap w:val="0"/>
            <w:vAlign w:val="center"/>
          </w:tcPr>
          <w:p>
            <w:pPr>
              <w:pStyle w:val="19"/>
              <w:adjustRightInd w:val="0"/>
              <w:snapToGrid w:val="0"/>
              <w:spacing w:before="0" w:beforeAutospacing="0" w:after="0" w:afterAutospacing="0"/>
              <w:jc w:val="center"/>
              <w:rPr>
                <w:rFonts w:ascii="Times New Roman" w:hAnsi="Times New Roman"/>
                <w:sz w:val="21"/>
                <w:szCs w:val="21"/>
              </w:rPr>
            </w:pPr>
            <w:r>
              <w:rPr>
                <w:rFonts w:ascii="Times New Roman" w:hAnsi="Times New Roman"/>
                <w:bCs/>
                <w:kern w:val="2"/>
                <w:szCs w:val="24"/>
              </w:rPr>
              <w:t>与项目有关的原有环境污染问题</w:t>
            </w:r>
          </w:p>
        </w:tc>
        <w:tc>
          <w:tcPr>
            <w:tcW w:w="8161" w:type="dxa"/>
            <w:noWrap w:val="0"/>
            <w:vAlign w:val="top"/>
          </w:tcPr>
          <w:p>
            <w:pPr>
              <w:pStyle w:val="2"/>
              <w:rPr>
                <w:sz w:val="24"/>
                <w:szCs w:val="24"/>
                <w:lang w:bidi="ar"/>
              </w:rPr>
            </w:pPr>
          </w:p>
          <w:p>
            <w:pPr>
              <w:pStyle w:val="2"/>
              <w:ind w:firstLine="480" w:firstLineChars="200"/>
              <w:rPr>
                <w:sz w:val="24"/>
                <w:szCs w:val="24"/>
                <w:lang w:bidi="ar"/>
              </w:rPr>
            </w:pPr>
          </w:p>
          <w:p>
            <w:pPr>
              <w:pStyle w:val="2"/>
              <w:rPr>
                <w:sz w:val="24"/>
                <w:szCs w:val="24"/>
                <w:lang w:bidi="ar"/>
              </w:rPr>
            </w:pPr>
          </w:p>
          <w:p>
            <w:pPr>
              <w:pStyle w:val="2"/>
              <w:ind w:firstLine="480" w:firstLineChars="200"/>
              <w:rPr>
                <w:sz w:val="24"/>
                <w:szCs w:val="24"/>
              </w:rPr>
            </w:pPr>
          </w:p>
          <w:p>
            <w:pPr>
              <w:pStyle w:val="2"/>
              <w:ind w:firstLine="480" w:firstLineChars="200"/>
              <w:rPr>
                <w:sz w:val="24"/>
                <w:szCs w:val="24"/>
              </w:rPr>
            </w:pPr>
          </w:p>
          <w:p>
            <w:pPr>
              <w:pStyle w:val="2"/>
              <w:ind w:firstLine="480" w:firstLineChars="200"/>
              <w:rPr>
                <w:sz w:val="24"/>
                <w:szCs w:val="24"/>
              </w:rPr>
            </w:pPr>
          </w:p>
          <w:p>
            <w:pPr>
              <w:pStyle w:val="2"/>
              <w:ind w:firstLine="480" w:firstLineChars="200"/>
              <w:rPr>
                <w:sz w:val="24"/>
                <w:szCs w:val="24"/>
              </w:rPr>
            </w:pPr>
            <w:r>
              <w:rPr>
                <w:sz w:val="24"/>
                <w:szCs w:val="24"/>
              </w:rPr>
              <w:t>本项目属于新建项目，</w:t>
            </w:r>
            <w:r>
              <w:rPr>
                <w:rFonts w:hint="eastAsia"/>
                <w:sz w:val="24"/>
                <w:szCs w:val="24"/>
              </w:rPr>
              <w:t>租赁</w:t>
            </w:r>
            <w:r>
              <w:rPr>
                <w:sz w:val="24"/>
              </w:rPr>
              <w:t>宿州市泗县刘圩镇工业园区金光大道1号</w:t>
            </w:r>
            <w:r>
              <w:rPr>
                <w:rFonts w:hint="eastAsia" w:cs="Times New Roman"/>
                <w:sz w:val="24"/>
                <w:szCs w:val="24"/>
                <w:lang w:val="en-US" w:eastAsia="zh-CN"/>
              </w:rPr>
              <w:t>空置</w:t>
            </w:r>
            <w:r>
              <w:rPr>
                <w:rFonts w:hint="eastAsia"/>
                <w:sz w:val="24"/>
                <w:szCs w:val="24"/>
              </w:rPr>
              <w:t>厂房</w:t>
            </w:r>
            <w:r>
              <w:rPr>
                <w:rFonts w:hint="eastAsia"/>
                <w:color w:val="000000" w:themeColor="text1"/>
                <w:sz w:val="24"/>
                <w:szCs w:val="24"/>
                <w14:textFill>
                  <w14:solidFill>
                    <w14:schemeClr w14:val="tx1"/>
                  </w14:solidFill>
                </w14:textFill>
              </w:rPr>
              <w:t>，</w:t>
            </w:r>
            <w:r>
              <w:rPr>
                <w:color w:val="000000" w:themeColor="text1"/>
                <w:sz w:val="24"/>
                <w:szCs w:val="24"/>
                <w14:textFill>
                  <w14:solidFill>
                    <w14:schemeClr w14:val="tx1"/>
                  </w14:solidFill>
                </w14:textFill>
              </w:rPr>
              <w:t>不存在原有污染问题</w:t>
            </w:r>
            <w:r>
              <w:rPr>
                <w:sz w:val="24"/>
                <w:szCs w:val="24"/>
              </w:rPr>
              <w:t>。</w:t>
            </w:r>
          </w:p>
          <w:p>
            <w:pPr>
              <w:pStyle w:val="4"/>
            </w:pPr>
          </w:p>
          <w:p>
            <w:pPr>
              <w:rPr>
                <w:bCs/>
                <w:szCs w:val="21"/>
              </w:rPr>
            </w:pPr>
          </w:p>
          <w:p>
            <w:pPr>
              <w:rPr>
                <w:bCs/>
                <w:szCs w:val="21"/>
              </w:rPr>
            </w:pPr>
          </w:p>
          <w:p>
            <w:pPr>
              <w:pStyle w:val="2"/>
              <w:rPr>
                <w:bCs/>
                <w:szCs w:val="21"/>
              </w:rPr>
            </w:pPr>
          </w:p>
          <w:p>
            <w:pPr>
              <w:rPr>
                <w:bCs/>
                <w:szCs w:val="21"/>
              </w:rPr>
            </w:pPr>
          </w:p>
          <w:p>
            <w:pPr>
              <w:pStyle w:val="2"/>
              <w:rPr>
                <w:bCs/>
                <w:szCs w:val="21"/>
              </w:rPr>
            </w:pPr>
          </w:p>
          <w:p>
            <w:pPr>
              <w:rPr>
                <w:bCs/>
                <w:szCs w:val="21"/>
              </w:rPr>
            </w:pPr>
          </w:p>
          <w:p>
            <w:pPr>
              <w:pStyle w:val="2"/>
              <w:rPr>
                <w:bCs/>
                <w:szCs w:val="21"/>
              </w:rPr>
            </w:pPr>
          </w:p>
          <w:p>
            <w:pPr>
              <w:rPr>
                <w:bCs/>
                <w:szCs w:val="21"/>
              </w:rPr>
            </w:pPr>
          </w:p>
          <w:p>
            <w:pPr>
              <w:pStyle w:val="2"/>
              <w:rPr>
                <w:bCs/>
                <w:szCs w:val="21"/>
              </w:rPr>
            </w:pPr>
          </w:p>
          <w:p>
            <w:pPr>
              <w:rPr>
                <w:bCs/>
                <w:szCs w:val="21"/>
              </w:rPr>
            </w:pPr>
          </w:p>
          <w:p>
            <w:pPr>
              <w:pStyle w:val="2"/>
              <w:rPr>
                <w:bCs/>
                <w:szCs w:val="21"/>
              </w:rPr>
            </w:pPr>
          </w:p>
          <w:p>
            <w:pPr>
              <w:rPr>
                <w:bCs/>
                <w:szCs w:val="21"/>
              </w:rPr>
            </w:pPr>
          </w:p>
          <w:p>
            <w:pPr>
              <w:pStyle w:val="2"/>
              <w:rPr>
                <w:bCs/>
                <w:szCs w:val="21"/>
              </w:rPr>
            </w:pPr>
          </w:p>
          <w:p>
            <w:pPr>
              <w:rPr>
                <w:bCs/>
                <w:szCs w:val="21"/>
              </w:rPr>
            </w:pPr>
          </w:p>
          <w:p>
            <w:pPr>
              <w:pStyle w:val="2"/>
              <w:rPr>
                <w:bCs/>
                <w:szCs w:val="21"/>
              </w:rPr>
            </w:pPr>
          </w:p>
          <w:p>
            <w:pPr>
              <w:rPr>
                <w:bCs/>
                <w:szCs w:val="21"/>
              </w:rPr>
            </w:pPr>
          </w:p>
          <w:p>
            <w:pPr>
              <w:pStyle w:val="2"/>
            </w:pPr>
          </w:p>
          <w:p/>
          <w:p>
            <w:pPr>
              <w:adjustRightInd w:val="0"/>
              <w:snapToGrid w:val="0"/>
              <w:rPr>
                <w:bCs/>
                <w:szCs w:val="21"/>
              </w:rPr>
            </w:pPr>
          </w:p>
        </w:tc>
      </w:tr>
    </w:tbl>
    <w:p>
      <w:pPr>
        <w:pStyle w:val="19"/>
        <w:jc w:val="center"/>
        <w:rPr>
          <w:rFonts w:ascii="Times New Roman" w:hAnsi="Times New Roman"/>
          <w:snapToGrid w:val="0"/>
          <w:sz w:val="36"/>
          <w:szCs w:val="36"/>
        </w:rPr>
        <w:sectPr>
          <w:pgSz w:w="11906" w:h="16838"/>
          <w:pgMar w:top="1701" w:right="1531" w:bottom="1701" w:left="1531" w:header="851" w:footer="851" w:gutter="0"/>
          <w:cols w:space="720" w:num="1"/>
          <w:docGrid w:linePitch="312" w:charSpace="0"/>
        </w:sectPr>
      </w:pPr>
    </w:p>
    <w:p>
      <w:pPr>
        <w:pStyle w:val="19"/>
        <w:adjustRightInd w:val="0"/>
        <w:snapToGrid w:val="0"/>
        <w:spacing w:before="0" w:beforeAutospacing="0" w:after="0" w:afterAutospacing="0" w:line="14" w:lineRule="auto"/>
        <w:jc w:val="center"/>
        <w:rPr>
          <w:rFonts w:ascii="Times New Roman" w:hAnsi="Times New Roman"/>
          <w:snapToGrid w:val="0"/>
          <w:sz w:val="30"/>
          <w:szCs w:val="30"/>
        </w:rPr>
      </w:pPr>
    </w:p>
    <w:p>
      <w:pPr>
        <w:pStyle w:val="19"/>
        <w:jc w:val="center"/>
        <w:outlineLvl w:val="0"/>
        <w:rPr>
          <w:rFonts w:ascii="Times New Roman" w:hAnsi="Times New Roman" w:eastAsia="黑体"/>
          <w:snapToGrid w:val="0"/>
          <w:sz w:val="30"/>
          <w:szCs w:val="30"/>
        </w:rPr>
      </w:pPr>
      <w:r>
        <w:rPr>
          <w:rFonts w:ascii="Times New Roman" w:hAnsi="Times New Roman" w:eastAsia="黑体"/>
          <w:snapToGrid w:val="0"/>
          <w:sz w:val="30"/>
          <w:szCs w:val="30"/>
        </w:rPr>
        <w:t>三、区域环境质量现状、环境保护目标及评价标准</w:t>
      </w:r>
    </w:p>
    <w:tbl>
      <w:tblPr>
        <w:tblStyle w:val="21"/>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00"/>
        <w:gridCol w:w="819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3" w:hRule="atLeast"/>
          <w:jc w:val="center"/>
        </w:trPr>
        <w:tc>
          <w:tcPr>
            <w:tcW w:w="800" w:type="dxa"/>
            <w:noWrap w:val="0"/>
            <w:vAlign w:val="center"/>
          </w:tcPr>
          <w:p>
            <w:pPr>
              <w:adjustRightInd w:val="0"/>
              <w:snapToGrid w:val="0"/>
              <w:jc w:val="center"/>
              <w:rPr>
                <w:kern w:val="0"/>
                <w:sz w:val="24"/>
              </w:rPr>
            </w:pPr>
            <w:r>
              <w:rPr>
                <w:kern w:val="0"/>
                <w:sz w:val="24"/>
              </w:rPr>
              <w:t>区域</w:t>
            </w:r>
          </w:p>
          <w:p>
            <w:pPr>
              <w:adjustRightInd w:val="0"/>
              <w:snapToGrid w:val="0"/>
              <w:jc w:val="center"/>
              <w:rPr>
                <w:kern w:val="0"/>
                <w:sz w:val="24"/>
              </w:rPr>
            </w:pPr>
            <w:r>
              <w:rPr>
                <w:kern w:val="0"/>
                <w:sz w:val="24"/>
              </w:rPr>
              <w:t>环境</w:t>
            </w:r>
          </w:p>
          <w:p>
            <w:pPr>
              <w:adjustRightInd w:val="0"/>
              <w:snapToGrid w:val="0"/>
              <w:jc w:val="center"/>
              <w:rPr>
                <w:kern w:val="0"/>
                <w:sz w:val="24"/>
              </w:rPr>
            </w:pPr>
            <w:r>
              <w:rPr>
                <w:kern w:val="0"/>
                <w:sz w:val="24"/>
              </w:rPr>
              <w:t>质量</w:t>
            </w:r>
          </w:p>
          <w:p>
            <w:pPr>
              <w:adjustRightInd w:val="0"/>
              <w:snapToGrid w:val="0"/>
              <w:jc w:val="center"/>
              <w:rPr>
                <w:kern w:val="0"/>
                <w:szCs w:val="21"/>
              </w:rPr>
            </w:pPr>
            <w:r>
              <w:rPr>
                <w:kern w:val="0"/>
                <w:sz w:val="24"/>
              </w:rPr>
              <w:t>现状</w:t>
            </w:r>
          </w:p>
        </w:tc>
        <w:tc>
          <w:tcPr>
            <w:tcW w:w="8190" w:type="dxa"/>
            <w:noWrap w:val="0"/>
            <w:vAlign w:val="center"/>
          </w:tcPr>
          <w:p>
            <w:pPr>
              <w:spacing w:line="360" w:lineRule="auto"/>
              <w:rPr>
                <w:sz w:val="28"/>
                <w:szCs w:val="28"/>
              </w:rPr>
            </w:pPr>
            <w:r>
              <w:rPr>
                <w:b/>
                <w:bCs/>
                <w:sz w:val="28"/>
                <w:szCs w:val="28"/>
              </w:rPr>
              <w:t>建设项目所在地区域环境质量现状及主要环境问题</w:t>
            </w:r>
            <w:r>
              <w:rPr>
                <w:sz w:val="28"/>
                <w:szCs w:val="28"/>
              </w:rPr>
              <w:t>（环境空气、地面水、地下水、声环境、辐射环境、生态环境等）</w:t>
            </w:r>
          </w:p>
          <w:p>
            <w:pPr>
              <w:widowControl/>
              <w:spacing w:line="360" w:lineRule="auto"/>
              <w:ind w:firstLine="480" w:firstLineChars="200"/>
              <w:jc w:val="left"/>
              <w:rPr>
                <w:sz w:val="24"/>
              </w:rPr>
            </w:pPr>
            <w:r>
              <w:rPr>
                <w:kern w:val="0"/>
                <w:sz w:val="24"/>
              </w:rPr>
              <w:t>项目位于</w:t>
            </w:r>
            <w:r>
              <w:rPr>
                <w:iCs/>
                <w:color w:val="000000"/>
                <w:sz w:val="24"/>
              </w:rPr>
              <w:t>安徽省</w:t>
            </w:r>
            <w:r>
              <w:rPr>
                <w:sz w:val="24"/>
              </w:rPr>
              <w:t>宿州市泗县刘圩镇工业园区金光大道1号</w:t>
            </w:r>
            <w:r>
              <w:rPr>
                <w:rFonts w:hint="eastAsia"/>
                <w:sz w:val="24"/>
              </w:rPr>
              <w:t>，本次</w:t>
            </w:r>
            <w:r>
              <w:rPr>
                <w:rFonts w:hint="eastAsia"/>
                <w:kern w:val="0"/>
                <w:sz w:val="24"/>
              </w:rPr>
              <w:t>评价依据</w:t>
            </w:r>
            <w:r>
              <w:rPr>
                <w:sz w:val="24"/>
              </w:rPr>
              <w:t>《</w:t>
            </w:r>
            <w:r>
              <w:rPr>
                <w:rFonts w:ascii="Times New Roman" w:hAnsi="Times New Roman" w:eastAsia="Times New Roman" w:cs="Times New Roman"/>
                <w:color w:val="000000"/>
                <w:sz w:val="24"/>
                <w:lang w:eastAsia="zh-CN"/>
              </w:rPr>
              <w:t>20</w:t>
            </w:r>
            <w:r>
              <w:rPr>
                <w:rFonts w:hint="eastAsia" w:ascii="Times New Roman" w:hAnsi="Times New Roman" w:eastAsia="Times New Roman" w:cs="Times New Roman"/>
                <w:color w:val="000000"/>
                <w:sz w:val="24"/>
                <w:lang w:val="en-US" w:eastAsia="zh-CN"/>
              </w:rPr>
              <w:t>2</w:t>
            </w:r>
            <w:r>
              <w:rPr>
                <w:rFonts w:hint="eastAsia" w:eastAsia="Times New Roman" w:cs="Times New Roman"/>
                <w:color w:val="000000"/>
                <w:sz w:val="24"/>
                <w:lang w:val="en-US" w:eastAsia="zh-CN"/>
              </w:rPr>
              <w:t>1</w:t>
            </w:r>
            <w:r>
              <w:rPr>
                <w:rFonts w:ascii="Times New Roman" w:hAnsi="Times New Roman" w:cs="Times New Roman"/>
                <w:color w:val="000000"/>
                <w:spacing w:val="-14"/>
                <w:sz w:val="24"/>
                <w:lang w:eastAsia="zh-CN"/>
              </w:rPr>
              <w:t>年宿州市环境质量公报</w:t>
            </w:r>
            <w:r>
              <w:rPr>
                <w:sz w:val="24"/>
              </w:rPr>
              <w:t>》。</w:t>
            </w:r>
          </w:p>
          <w:p>
            <w:pPr>
              <w:spacing w:line="360" w:lineRule="auto"/>
              <w:ind w:firstLine="480" w:firstLineChars="200"/>
              <w:rPr>
                <w:rFonts w:hint="eastAsia" w:eastAsia="宋体"/>
                <w:sz w:val="24"/>
                <w:szCs w:val="24"/>
              </w:rPr>
            </w:pPr>
            <w:r>
              <w:rPr>
                <w:rFonts w:hint="eastAsia" w:eastAsia="宋体"/>
                <w:sz w:val="24"/>
                <w:szCs w:val="24"/>
              </w:rPr>
              <w:t>1、环境空气质量现状</w:t>
            </w:r>
          </w:p>
          <w:p>
            <w:pPr>
              <w:spacing w:line="360" w:lineRule="auto"/>
              <w:ind w:firstLine="480" w:firstLineChars="200"/>
              <w:rPr>
                <w:rFonts w:hint="eastAsia" w:eastAsia="宋体"/>
                <w:sz w:val="24"/>
                <w:szCs w:val="24"/>
              </w:rPr>
            </w:pPr>
            <w:r>
              <w:rPr>
                <w:rFonts w:hint="eastAsia" w:eastAsia="宋体"/>
                <w:sz w:val="24"/>
                <w:szCs w:val="24"/>
              </w:rPr>
              <w:t>根据《20</w:t>
            </w:r>
            <w:r>
              <w:rPr>
                <w:rFonts w:hint="eastAsia" w:eastAsia="宋体"/>
                <w:sz w:val="24"/>
                <w:szCs w:val="24"/>
                <w:lang w:val="en-US" w:eastAsia="zh-CN"/>
              </w:rPr>
              <w:t>21</w:t>
            </w:r>
            <w:r>
              <w:rPr>
                <w:rFonts w:hint="eastAsia" w:eastAsia="宋体"/>
                <w:sz w:val="24"/>
                <w:szCs w:val="24"/>
              </w:rPr>
              <w:t>年宿州市环境质量公报》，大气环境质量方面：2021年宿州市空气质量综合指数4.02，全省排名第7；主要污染物PM2.5年平均浓度为41微克/立方米，全省排名第12位，皖北六市第二，同比下降10.9%，同比下降幅度全省排名第3位；空气优良天数比例为78.9%，同比上升7.3个百分点。</w:t>
            </w:r>
          </w:p>
          <w:p>
            <w:pPr>
              <w:spacing w:line="360" w:lineRule="auto"/>
              <w:ind w:firstLine="480" w:firstLineChars="200"/>
              <w:rPr>
                <w:rFonts w:hint="eastAsia" w:eastAsia="宋体"/>
                <w:sz w:val="24"/>
                <w:szCs w:val="24"/>
              </w:rPr>
            </w:pPr>
            <w:r>
              <w:rPr>
                <w:rFonts w:hint="eastAsia" w:eastAsia="宋体"/>
                <w:sz w:val="24"/>
                <w:szCs w:val="24"/>
              </w:rPr>
              <w:t>2022年1月1日至4月30日，宿州市空气质量综合指数4.63，全省排名第十；主要污染物PM2.5平均浓度57微克/立方米，较去年同期上升1.8%；全市空气优良率为73.3%，较去年同期下降2.5个百分点。</w:t>
            </w:r>
          </w:p>
          <w:p>
            <w:pPr>
              <w:ind w:firstLine="482" w:firstLineChars="200"/>
              <w:jc w:val="center"/>
              <w:rPr>
                <w:b/>
                <w:bCs/>
                <w:sz w:val="24"/>
                <w:szCs w:val="24"/>
              </w:rPr>
            </w:pPr>
            <w:r>
              <w:rPr>
                <w:rFonts w:hint="eastAsia"/>
                <w:b/>
                <w:bCs/>
                <w:sz w:val="24"/>
                <w:szCs w:val="24"/>
              </w:rPr>
              <w:t>表3-1  项目区域基本污染物环境质量现状评价一览表</w:t>
            </w:r>
          </w:p>
          <w:tbl>
            <w:tblPr>
              <w:tblStyle w:val="22"/>
              <w:tblW w:w="7725" w:type="dxa"/>
              <w:tblInd w:w="1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
              <w:gridCol w:w="2212"/>
              <w:gridCol w:w="1238"/>
              <w:gridCol w:w="1185"/>
              <w:gridCol w:w="1230"/>
              <w:gridCol w:w="11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8" w:type="dxa"/>
                  <w:vAlign w:val="center"/>
                </w:tcPr>
                <w:p>
                  <w:pPr>
                    <w:spacing w:line="240" w:lineRule="auto"/>
                    <w:jc w:val="center"/>
                    <w:rPr>
                      <w:b/>
                      <w:bCs/>
                      <w:sz w:val="21"/>
                      <w:szCs w:val="21"/>
                    </w:rPr>
                  </w:pPr>
                  <w:r>
                    <w:rPr>
                      <w:rFonts w:hint="eastAsia"/>
                      <w:b/>
                      <w:bCs/>
                      <w:sz w:val="21"/>
                      <w:szCs w:val="21"/>
                    </w:rPr>
                    <w:t>污染物</w:t>
                  </w:r>
                </w:p>
              </w:tc>
              <w:tc>
                <w:tcPr>
                  <w:tcW w:w="2212" w:type="dxa"/>
                  <w:vAlign w:val="center"/>
                </w:tcPr>
                <w:p>
                  <w:pPr>
                    <w:spacing w:line="240" w:lineRule="auto"/>
                    <w:jc w:val="center"/>
                    <w:rPr>
                      <w:b/>
                      <w:bCs/>
                      <w:sz w:val="21"/>
                      <w:szCs w:val="21"/>
                    </w:rPr>
                  </w:pPr>
                  <w:r>
                    <w:rPr>
                      <w:rFonts w:hint="eastAsia"/>
                      <w:b/>
                      <w:bCs/>
                      <w:sz w:val="21"/>
                      <w:szCs w:val="21"/>
                    </w:rPr>
                    <w:t>年评价指标</w:t>
                  </w:r>
                </w:p>
              </w:tc>
              <w:tc>
                <w:tcPr>
                  <w:tcW w:w="1238" w:type="dxa"/>
                  <w:vAlign w:val="center"/>
                </w:tcPr>
                <w:p>
                  <w:pPr>
                    <w:spacing w:line="240" w:lineRule="auto"/>
                    <w:jc w:val="center"/>
                    <w:rPr>
                      <w:b/>
                      <w:bCs/>
                      <w:sz w:val="21"/>
                      <w:szCs w:val="21"/>
                    </w:rPr>
                  </w:pPr>
                  <w:r>
                    <w:rPr>
                      <w:rFonts w:hint="eastAsia"/>
                      <w:b/>
                      <w:bCs/>
                      <w:sz w:val="21"/>
                      <w:szCs w:val="21"/>
                    </w:rPr>
                    <w:t>现状浓度（ug/m</w:t>
                  </w:r>
                  <w:r>
                    <w:rPr>
                      <w:rFonts w:hint="eastAsia"/>
                      <w:b/>
                      <w:bCs/>
                      <w:sz w:val="21"/>
                      <w:szCs w:val="21"/>
                      <w:vertAlign w:val="superscript"/>
                    </w:rPr>
                    <w:t>3</w:t>
                  </w:r>
                  <w:r>
                    <w:rPr>
                      <w:rFonts w:hint="eastAsia"/>
                      <w:b/>
                      <w:bCs/>
                      <w:sz w:val="21"/>
                      <w:szCs w:val="21"/>
                    </w:rPr>
                    <w:t>）</w:t>
                  </w:r>
                </w:p>
              </w:tc>
              <w:tc>
                <w:tcPr>
                  <w:tcW w:w="1185" w:type="dxa"/>
                  <w:vAlign w:val="center"/>
                </w:tcPr>
                <w:p>
                  <w:pPr>
                    <w:spacing w:line="240" w:lineRule="auto"/>
                    <w:jc w:val="center"/>
                    <w:rPr>
                      <w:b/>
                      <w:bCs/>
                      <w:sz w:val="21"/>
                      <w:szCs w:val="21"/>
                    </w:rPr>
                  </w:pPr>
                  <w:r>
                    <w:rPr>
                      <w:rFonts w:hint="eastAsia"/>
                      <w:b/>
                      <w:bCs/>
                      <w:sz w:val="21"/>
                      <w:szCs w:val="21"/>
                    </w:rPr>
                    <w:t>标准值（ug/m</w:t>
                  </w:r>
                  <w:r>
                    <w:rPr>
                      <w:rFonts w:hint="eastAsia"/>
                      <w:b/>
                      <w:bCs/>
                      <w:sz w:val="21"/>
                      <w:szCs w:val="21"/>
                      <w:vertAlign w:val="superscript"/>
                    </w:rPr>
                    <w:t>3</w:t>
                  </w:r>
                  <w:r>
                    <w:rPr>
                      <w:rFonts w:hint="eastAsia"/>
                      <w:b/>
                      <w:bCs/>
                      <w:sz w:val="21"/>
                      <w:szCs w:val="21"/>
                    </w:rPr>
                    <w:t>）</w:t>
                  </w:r>
                </w:p>
              </w:tc>
              <w:tc>
                <w:tcPr>
                  <w:tcW w:w="1230" w:type="dxa"/>
                  <w:vAlign w:val="center"/>
                </w:tcPr>
                <w:p>
                  <w:pPr>
                    <w:spacing w:line="240" w:lineRule="auto"/>
                    <w:jc w:val="center"/>
                    <w:rPr>
                      <w:b/>
                      <w:bCs/>
                      <w:sz w:val="21"/>
                      <w:szCs w:val="21"/>
                    </w:rPr>
                  </w:pPr>
                  <w:r>
                    <w:rPr>
                      <w:rFonts w:hint="eastAsia"/>
                      <w:b/>
                      <w:bCs/>
                      <w:sz w:val="21"/>
                      <w:szCs w:val="21"/>
                    </w:rPr>
                    <w:t>占标率%</w:t>
                  </w:r>
                </w:p>
              </w:tc>
              <w:tc>
                <w:tcPr>
                  <w:tcW w:w="1132" w:type="dxa"/>
                  <w:vAlign w:val="center"/>
                </w:tcPr>
                <w:p>
                  <w:pPr>
                    <w:spacing w:line="240" w:lineRule="auto"/>
                    <w:jc w:val="center"/>
                    <w:rPr>
                      <w:b/>
                      <w:bCs/>
                      <w:sz w:val="21"/>
                      <w:szCs w:val="21"/>
                    </w:rPr>
                  </w:pPr>
                  <w:r>
                    <w:rPr>
                      <w:rFonts w:hint="eastAsia"/>
                      <w:b/>
                      <w:bCs/>
                      <w:sz w:val="21"/>
                      <w:szCs w:val="21"/>
                    </w:rPr>
                    <w:t>达标情况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8" w:type="dxa"/>
                  <w:vAlign w:val="center"/>
                </w:tcPr>
                <w:p>
                  <w:pPr>
                    <w:spacing w:line="240" w:lineRule="auto"/>
                    <w:jc w:val="center"/>
                    <w:rPr>
                      <w:sz w:val="21"/>
                      <w:szCs w:val="21"/>
                    </w:rPr>
                  </w:pPr>
                  <w:r>
                    <w:rPr>
                      <w:rFonts w:hint="eastAsia"/>
                      <w:sz w:val="21"/>
                      <w:szCs w:val="21"/>
                    </w:rPr>
                    <w:t>SO</w:t>
                  </w:r>
                  <w:r>
                    <w:rPr>
                      <w:rFonts w:hint="eastAsia"/>
                      <w:sz w:val="21"/>
                      <w:szCs w:val="21"/>
                      <w:vertAlign w:val="subscript"/>
                    </w:rPr>
                    <w:t>2</w:t>
                  </w:r>
                </w:p>
              </w:tc>
              <w:tc>
                <w:tcPr>
                  <w:tcW w:w="2212" w:type="dxa"/>
                  <w:vAlign w:val="center"/>
                </w:tcPr>
                <w:p>
                  <w:pPr>
                    <w:spacing w:line="240" w:lineRule="auto"/>
                    <w:jc w:val="center"/>
                    <w:rPr>
                      <w:sz w:val="21"/>
                      <w:szCs w:val="21"/>
                    </w:rPr>
                  </w:pPr>
                  <w:r>
                    <w:rPr>
                      <w:rFonts w:hint="eastAsia"/>
                      <w:sz w:val="21"/>
                      <w:szCs w:val="21"/>
                    </w:rPr>
                    <w:t>年平均质量浓度</w:t>
                  </w:r>
                </w:p>
              </w:tc>
              <w:tc>
                <w:tcPr>
                  <w:tcW w:w="1238" w:type="dxa"/>
                  <w:vAlign w:val="center"/>
                </w:tcPr>
                <w:p>
                  <w:pPr>
                    <w:spacing w:line="240" w:lineRule="auto"/>
                    <w:jc w:val="center"/>
                    <w:rPr>
                      <w:sz w:val="21"/>
                      <w:szCs w:val="21"/>
                    </w:rPr>
                  </w:pPr>
                  <w:r>
                    <w:rPr>
                      <w:rFonts w:hint="eastAsia"/>
                      <w:sz w:val="21"/>
                      <w:szCs w:val="21"/>
                    </w:rPr>
                    <w:t>7</w:t>
                  </w:r>
                </w:p>
              </w:tc>
              <w:tc>
                <w:tcPr>
                  <w:tcW w:w="1185" w:type="dxa"/>
                  <w:vAlign w:val="center"/>
                </w:tcPr>
                <w:p>
                  <w:pPr>
                    <w:spacing w:line="240" w:lineRule="auto"/>
                    <w:jc w:val="center"/>
                    <w:rPr>
                      <w:sz w:val="21"/>
                      <w:szCs w:val="21"/>
                    </w:rPr>
                  </w:pPr>
                  <w:r>
                    <w:rPr>
                      <w:rFonts w:hint="eastAsia"/>
                      <w:sz w:val="21"/>
                      <w:szCs w:val="21"/>
                    </w:rPr>
                    <w:t>60</w:t>
                  </w:r>
                </w:p>
              </w:tc>
              <w:tc>
                <w:tcPr>
                  <w:tcW w:w="1230" w:type="dxa"/>
                  <w:vAlign w:val="center"/>
                </w:tcPr>
                <w:p>
                  <w:pPr>
                    <w:spacing w:line="240" w:lineRule="auto"/>
                    <w:jc w:val="center"/>
                    <w:rPr>
                      <w:sz w:val="21"/>
                      <w:szCs w:val="21"/>
                    </w:rPr>
                  </w:pPr>
                  <w:r>
                    <w:rPr>
                      <w:rFonts w:hint="eastAsia"/>
                      <w:sz w:val="21"/>
                      <w:szCs w:val="21"/>
                    </w:rPr>
                    <w:t>11.7</w:t>
                  </w:r>
                </w:p>
              </w:tc>
              <w:tc>
                <w:tcPr>
                  <w:tcW w:w="1132" w:type="dxa"/>
                  <w:vAlign w:val="center"/>
                </w:tcPr>
                <w:p>
                  <w:pPr>
                    <w:spacing w:line="240" w:lineRule="auto"/>
                    <w:jc w:val="center"/>
                    <w:rPr>
                      <w:sz w:val="21"/>
                      <w:szCs w:val="21"/>
                    </w:rPr>
                  </w:pPr>
                  <w:r>
                    <w:rPr>
                      <w:rFonts w:hint="eastAsia"/>
                      <w:sz w:val="21"/>
                      <w:szCs w:val="21"/>
                    </w:rPr>
                    <w:t>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8" w:type="dxa"/>
                  <w:vAlign w:val="center"/>
                </w:tcPr>
                <w:p>
                  <w:pPr>
                    <w:spacing w:line="240" w:lineRule="auto"/>
                    <w:jc w:val="center"/>
                    <w:rPr>
                      <w:sz w:val="21"/>
                      <w:szCs w:val="21"/>
                    </w:rPr>
                  </w:pPr>
                  <w:r>
                    <w:rPr>
                      <w:rFonts w:hint="eastAsia"/>
                      <w:sz w:val="21"/>
                      <w:szCs w:val="21"/>
                    </w:rPr>
                    <w:t>NO</w:t>
                  </w:r>
                  <w:r>
                    <w:rPr>
                      <w:rFonts w:hint="eastAsia"/>
                      <w:sz w:val="21"/>
                      <w:szCs w:val="21"/>
                      <w:vertAlign w:val="subscript"/>
                    </w:rPr>
                    <w:t>2</w:t>
                  </w:r>
                </w:p>
              </w:tc>
              <w:tc>
                <w:tcPr>
                  <w:tcW w:w="2212" w:type="dxa"/>
                  <w:vAlign w:val="center"/>
                </w:tcPr>
                <w:p>
                  <w:pPr>
                    <w:spacing w:line="240" w:lineRule="auto"/>
                    <w:jc w:val="center"/>
                    <w:rPr>
                      <w:sz w:val="21"/>
                      <w:szCs w:val="21"/>
                    </w:rPr>
                  </w:pPr>
                  <w:r>
                    <w:rPr>
                      <w:rFonts w:hint="eastAsia"/>
                      <w:sz w:val="21"/>
                      <w:szCs w:val="21"/>
                    </w:rPr>
                    <w:t>年平均质量浓度</w:t>
                  </w:r>
                </w:p>
              </w:tc>
              <w:tc>
                <w:tcPr>
                  <w:tcW w:w="1238" w:type="dxa"/>
                  <w:vAlign w:val="center"/>
                </w:tcPr>
                <w:p>
                  <w:pPr>
                    <w:spacing w:line="240" w:lineRule="auto"/>
                    <w:jc w:val="center"/>
                    <w:rPr>
                      <w:sz w:val="21"/>
                      <w:szCs w:val="21"/>
                    </w:rPr>
                  </w:pPr>
                  <w:r>
                    <w:rPr>
                      <w:rFonts w:hint="eastAsia"/>
                      <w:sz w:val="21"/>
                      <w:szCs w:val="21"/>
                    </w:rPr>
                    <w:t>23</w:t>
                  </w:r>
                </w:p>
              </w:tc>
              <w:tc>
                <w:tcPr>
                  <w:tcW w:w="1185" w:type="dxa"/>
                  <w:vAlign w:val="center"/>
                </w:tcPr>
                <w:p>
                  <w:pPr>
                    <w:spacing w:line="240" w:lineRule="auto"/>
                    <w:jc w:val="center"/>
                    <w:rPr>
                      <w:sz w:val="21"/>
                      <w:szCs w:val="21"/>
                    </w:rPr>
                  </w:pPr>
                  <w:r>
                    <w:rPr>
                      <w:rFonts w:hint="eastAsia"/>
                      <w:sz w:val="21"/>
                      <w:szCs w:val="21"/>
                    </w:rPr>
                    <w:t>40</w:t>
                  </w:r>
                </w:p>
              </w:tc>
              <w:tc>
                <w:tcPr>
                  <w:tcW w:w="1230" w:type="dxa"/>
                  <w:vAlign w:val="center"/>
                </w:tcPr>
                <w:p>
                  <w:pPr>
                    <w:spacing w:line="240" w:lineRule="auto"/>
                    <w:jc w:val="center"/>
                    <w:rPr>
                      <w:sz w:val="21"/>
                      <w:szCs w:val="21"/>
                    </w:rPr>
                  </w:pPr>
                  <w:r>
                    <w:rPr>
                      <w:rFonts w:hint="eastAsia"/>
                      <w:sz w:val="21"/>
                      <w:szCs w:val="21"/>
                    </w:rPr>
                    <w:t>57.5</w:t>
                  </w:r>
                </w:p>
              </w:tc>
              <w:tc>
                <w:tcPr>
                  <w:tcW w:w="1132" w:type="dxa"/>
                  <w:vAlign w:val="center"/>
                </w:tcPr>
                <w:p>
                  <w:pPr>
                    <w:spacing w:line="240" w:lineRule="auto"/>
                    <w:jc w:val="center"/>
                    <w:rPr>
                      <w:sz w:val="21"/>
                      <w:szCs w:val="21"/>
                    </w:rPr>
                  </w:pPr>
                  <w:r>
                    <w:rPr>
                      <w:rFonts w:hint="eastAsia"/>
                      <w:sz w:val="21"/>
                      <w:szCs w:val="21"/>
                    </w:rPr>
                    <w:t>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8" w:type="dxa"/>
                  <w:vAlign w:val="center"/>
                </w:tcPr>
                <w:p>
                  <w:pPr>
                    <w:spacing w:line="240" w:lineRule="auto"/>
                    <w:jc w:val="center"/>
                    <w:rPr>
                      <w:sz w:val="21"/>
                      <w:szCs w:val="21"/>
                    </w:rPr>
                  </w:pPr>
                  <w:r>
                    <w:rPr>
                      <w:rFonts w:hint="eastAsia"/>
                      <w:sz w:val="21"/>
                      <w:szCs w:val="21"/>
                    </w:rPr>
                    <w:t>PM</w:t>
                  </w:r>
                  <w:r>
                    <w:rPr>
                      <w:rFonts w:hint="eastAsia"/>
                      <w:sz w:val="21"/>
                      <w:szCs w:val="21"/>
                      <w:vertAlign w:val="subscript"/>
                    </w:rPr>
                    <w:t>10</w:t>
                  </w:r>
                </w:p>
              </w:tc>
              <w:tc>
                <w:tcPr>
                  <w:tcW w:w="2212" w:type="dxa"/>
                  <w:vAlign w:val="center"/>
                </w:tcPr>
                <w:p>
                  <w:pPr>
                    <w:spacing w:line="240" w:lineRule="auto"/>
                    <w:jc w:val="center"/>
                    <w:rPr>
                      <w:sz w:val="21"/>
                      <w:szCs w:val="21"/>
                    </w:rPr>
                  </w:pPr>
                  <w:r>
                    <w:rPr>
                      <w:rFonts w:hint="eastAsia"/>
                      <w:sz w:val="21"/>
                      <w:szCs w:val="21"/>
                    </w:rPr>
                    <w:t>年平均质量浓度</w:t>
                  </w:r>
                </w:p>
              </w:tc>
              <w:tc>
                <w:tcPr>
                  <w:tcW w:w="1238" w:type="dxa"/>
                  <w:vAlign w:val="center"/>
                </w:tcPr>
                <w:p>
                  <w:pPr>
                    <w:spacing w:line="240" w:lineRule="auto"/>
                    <w:jc w:val="center"/>
                    <w:rPr>
                      <w:sz w:val="21"/>
                      <w:szCs w:val="21"/>
                    </w:rPr>
                  </w:pPr>
                  <w:r>
                    <w:rPr>
                      <w:rFonts w:hint="eastAsia"/>
                      <w:sz w:val="21"/>
                      <w:szCs w:val="21"/>
                    </w:rPr>
                    <w:t>84</w:t>
                  </w:r>
                </w:p>
              </w:tc>
              <w:tc>
                <w:tcPr>
                  <w:tcW w:w="1185" w:type="dxa"/>
                  <w:vAlign w:val="center"/>
                </w:tcPr>
                <w:p>
                  <w:pPr>
                    <w:spacing w:line="240" w:lineRule="auto"/>
                    <w:jc w:val="center"/>
                    <w:rPr>
                      <w:sz w:val="21"/>
                      <w:szCs w:val="21"/>
                    </w:rPr>
                  </w:pPr>
                  <w:r>
                    <w:rPr>
                      <w:rFonts w:hint="eastAsia"/>
                      <w:sz w:val="21"/>
                      <w:szCs w:val="21"/>
                    </w:rPr>
                    <w:t>70</w:t>
                  </w:r>
                </w:p>
              </w:tc>
              <w:tc>
                <w:tcPr>
                  <w:tcW w:w="1230" w:type="dxa"/>
                  <w:vAlign w:val="center"/>
                </w:tcPr>
                <w:p>
                  <w:pPr>
                    <w:spacing w:line="240" w:lineRule="auto"/>
                    <w:jc w:val="center"/>
                    <w:rPr>
                      <w:sz w:val="21"/>
                      <w:szCs w:val="21"/>
                    </w:rPr>
                  </w:pPr>
                  <w:r>
                    <w:rPr>
                      <w:rFonts w:hint="eastAsia"/>
                      <w:sz w:val="21"/>
                      <w:szCs w:val="21"/>
                    </w:rPr>
                    <w:t>120.0</w:t>
                  </w:r>
                </w:p>
              </w:tc>
              <w:tc>
                <w:tcPr>
                  <w:tcW w:w="1132" w:type="dxa"/>
                  <w:vAlign w:val="center"/>
                </w:tcPr>
                <w:p>
                  <w:pPr>
                    <w:spacing w:line="240" w:lineRule="auto"/>
                    <w:jc w:val="center"/>
                    <w:rPr>
                      <w:sz w:val="21"/>
                      <w:szCs w:val="21"/>
                    </w:rPr>
                  </w:pPr>
                  <w:r>
                    <w:rPr>
                      <w:rFonts w:hint="eastAsia"/>
                      <w:sz w:val="21"/>
                      <w:szCs w:val="21"/>
                    </w:rPr>
                    <w:t>不达标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8" w:type="dxa"/>
                  <w:vAlign w:val="center"/>
                </w:tcPr>
                <w:p>
                  <w:pPr>
                    <w:spacing w:line="240" w:lineRule="auto"/>
                    <w:jc w:val="center"/>
                    <w:rPr>
                      <w:sz w:val="21"/>
                      <w:szCs w:val="21"/>
                    </w:rPr>
                  </w:pPr>
                  <w:r>
                    <w:rPr>
                      <w:rFonts w:hint="eastAsia"/>
                      <w:sz w:val="21"/>
                      <w:szCs w:val="21"/>
                    </w:rPr>
                    <w:t>PM</w:t>
                  </w:r>
                  <w:r>
                    <w:rPr>
                      <w:rFonts w:hint="eastAsia"/>
                      <w:sz w:val="21"/>
                      <w:szCs w:val="21"/>
                      <w:vertAlign w:val="subscript"/>
                    </w:rPr>
                    <w:t>2.5</w:t>
                  </w:r>
                </w:p>
              </w:tc>
              <w:tc>
                <w:tcPr>
                  <w:tcW w:w="2212" w:type="dxa"/>
                  <w:vAlign w:val="center"/>
                </w:tcPr>
                <w:p>
                  <w:pPr>
                    <w:spacing w:line="240" w:lineRule="auto"/>
                    <w:jc w:val="center"/>
                    <w:rPr>
                      <w:sz w:val="21"/>
                      <w:szCs w:val="21"/>
                    </w:rPr>
                  </w:pPr>
                  <w:r>
                    <w:rPr>
                      <w:rFonts w:hint="eastAsia"/>
                      <w:sz w:val="21"/>
                      <w:szCs w:val="21"/>
                    </w:rPr>
                    <w:t>年平均质量浓度</w:t>
                  </w:r>
                </w:p>
              </w:tc>
              <w:tc>
                <w:tcPr>
                  <w:tcW w:w="1238" w:type="dxa"/>
                  <w:vAlign w:val="center"/>
                </w:tcPr>
                <w:p>
                  <w:pPr>
                    <w:spacing w:line="240" w:lineRule="auto"/>
                    <w:jc w:val="center"/>
                    <w:rPr>
                      <w:sz w:val="21"/>
                      <w:szCs w:val="21"/>
                    </w:rPr>
                  </w:pPr>
                  <w:r>
                    <w:rPr>
                      <w:rFonts w:hint="eastAsia"/>
                      <w:sz w:val="21"/>
                      <w:szCs w:val="21"/>
                      <w:lang w:val="en-US" w:eastAsia="zh-CN"/>
                    </w:rPr>
                    <w:t>57</w:t>
                  </w:r>
                </w:p>
              </w:tc>
              <w:tc>
                <w:tcPr>
                  <w:tcW w:w="1185" w:type="dxa"/>
                  <w:vAlign w:val="center"/>
                </w:tcPr>
                <w:p>
                  <w:pPr>
                    <w:spacing w:line="240" w:lineRule="auto"/>
                    <w:jc w:val="center"/>
                    <w:rPr>
                      <w:sz w:val="21"/>
                      <w:szCs w:val="21"/>
                    </w:rPr>
                  </w:pPr>
                  <w:r>
                    <w:rPr>
                      <w:rFonts w:hint="eastAsia"/>
                      <w:sz w:val="21"/>
                      <w:szCs w:val="21"/>
                    </w:rPr>
                    <w:t>35</w:t>
                  </w:r>
                </w:p>
              </w:tc>
              <w:tc>
                <w:tcPr>
                  <w:tcW w:w="1230" w:type="dxa"/>
                  <w:vAlign w:val="center"/>
                </w:tcPr>
                <w:p>
                  <w:pPr>
                    <w:spacing w:line="240" w:lineRule="auto"/>
                    <w:jc w:val="center"/>
                    <w:rPr>
                      <w:sz w:val="21"/>
                      <w:szCs w:val="21"/>
                    </w:rPr>
                  </w:pPr>
                  <w:r>
                    <w:rPr>
                      <w:rFonts w:hint="eastAsia"/>
                      <w:color w:val="auto"/>
                      <w:sz w:val="21"/>
                      <w:szCs w:val="21"/>
                      <w:lang w:val="en-US" w:eastAsia="zh-CN"/>
                    </w:rPr>
                    <w:t>162.8</w:t>
                  </w:r>
                </w:p>
              </w:tc>
              <w:tc>
                <w:tcPr>
                  <w:tcW w:w="1132" w:type="dxa"/>
                  <w:vAlign w:val="center"/>
                </w:tcPr>
                <w:p>
                  <w:pPr>
                    <w:spacing w:line="240" w:lineRule="auto"/>
                    <w:jc w:val="center"/>
                    <w:rPr>
                      <w:sz w:val="21"/>
                      <w:szCs w:val="21"/>
                    </w:rPr>
                  </w:pPr>
                  <w:r>
                    <w:rPr>
                      <w:rFonts w:hint="eastAsia"/>
                      <w:sz w:val="21"/>
                      <w:szCs w:val="21"/>
                    </w:rPr>
                    <w:t>不达标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8" w:type="dxa"/>
                  <w:vAlign w:val="center"/>
                </w:tcPr>
                <w:p>
                  <w:pPr>
                    <w:spacing w:line="240" w:lineRule="auto"/>
                    <w:jc w:val="center"/>
                    <w:rPr>
                      <w:sz w:val="21"/>
                      <w:szCs w:val="21"/>
                    </w:rPr>
                  </w:pPr>
                  <w:r>
                    <w:rPr>
                      <w:rFonts w:hint="eastAsia"/>
                      <w:sz w:val="21"/>
                      <w:szCs w:val="21"/>
                    </w:rPr>
                    <w:t>CO</w:t>
                  </w:r>
                </w:p>
              </w:tc>
              <w:tc>
                <w:tcPr>
                  <w:tcW w:w="2212" w:type="dxa"/>
                  <w:vAlign w:val="center"/>
                </w:tcPr>
                <w:p>
                  <w:pPr>
                    <w:spacing w:line="240" w:lineRule="auto"/>
                    <w:jc w:val="center"/>
                    <w:rPr>
                      <w:sz w:val="21"/>
                      <w:szCs w:val="21"/>
                    </w:rPr>
                  </w:pPr>
                  <w:r>
                    <w:rPr>
                      <w:rFonts w:hint="eastAsia"/>
                      <w:sz w:val="21"/>
                      <w:szCs w:val="21"/>
                    </w:rPr>
                    <w:t>24小时平均第95百分位数</w:t>
                  </w:r>
                </w:p>
              </w:tc>
              <w:tc>
                <w:tcPr>
                  <w:tcW w:w="1238" w:type="dxa"/>
                  <w:vAlign w:val="center"/>
                </w:tcPr>
                <w:p>
                  <w:pPr>
                    <w:spacing w:line="240" w:lineRule="auto"/>
                    <w:jc w:val="center"/>
                    <w:rPr>
                      <w:sz w:val="21"/>
                      <w:szCs w:val="21"/>
                    </w:rPr>
                  </w:pPr>
                  <w:r>
                    <w:rPr>
                      <w:rFonts w:hint="eastAsia"/>
                      <w:sz w:val="21"/>
                      <w:szCs w:val="21"/>
                    </w:rPr>
                    <w:t>1100</w:t>
                  </w:r>
                </w:p>
              </w:tc>
              <w:tc>
                <w:tcPr>
                  <w:tcW w:w="1185" w:type="dxa"/>
                  <w:vAlign w:val="center"/>
                </w:tcPr>
                <w:p>
                  <w:pPr>
                    <w:spacing w:line="240" w:lineRule="auto"/>
                    <w:jc w:val="center"/>
                    <w:rPr>
                      <w:sz w:val="21"/>
                      <w:szCs w:val="21"/>
                    </w:rPr>
                  </w:pPr>
                  <w:r>
                    <w:rPr>
                      <w:rFonts w:hint="eastAsia"/>
                      <w:sz w:val="21"/>
                      <w:szCs w:val="21"/>
                    </w:rPr>
                    <w:t>4000</w:t>
                  </w:r>
                </w:p>
              </w:tc>
              <w:tc>
                <w:tcPr>
                  <w:tcW w:w="1230" w:type="dxa"/>
                  <w:vAlign w:val="center"/>
                </w:tcPr>
                <w:p>
                  <w:pPr>
                    <w:spacing w:line="240" w:lineRule="auto"/>
                    <w:jc w:val="center"/>
                    <w:rPr>
                      <w:sz w:val="21"/>
                      <w:szCs w:val="21"/>
                    </w:rPr>
                  </w:pPr>
                  <w:r>
                    <w:rPr>
                      <w:rFonts w:hint="eastAsia"/>
                      <w:sz w:val="21"/>
                      <w:szCs w:val="21"/>
                    </w:rPr>
                    <w:t>27.5</w:t>
                  </w:r>
                </w:p>
              </w:tc>
              <w:tc>
                <w:tcPr>
                  <w:tcW w:w="1132" w:type="dxa"/>
                  <w:vAlign w:val="center"/>
                </w:tcPr>
                <w:p>
                  <w:pPr>
                    <w:spacing w:line="240" w:lineRule="auto"/>
                    <w:jc w:val="center"/>
                    <w:rPr>
                      <w:sz w:val="21"/>
                      <w:szCs w:val="21"/>
                    </w:rPr>
                  </w:pPr>
                  <w:r>
                    <w:rPr>
                      <w:rFonts w:hint="eastAsia"/>
                      <w:sz w:val="21"/>
                      <w:szCs w:val="21"/>
                    </w:rPr>
                    <w:t>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8" w:type="dxa"/>
                  <w:vAlign w:val="center"/>
                </w:tcPr>
                <w:p>
                  <w:pPr>
                    <w:spacing w:line="240" w:lineRule="auto"/>
                    <w:jc w:val="center"/>
                    <w:rPr>
                      <w:sz w:val="21"/>
                      <w:szCs w:val="21"/>
                    </w:rPr>
                  </w:pPr>
                  <w:r>
                    <w:rPr>
                      <w:rFonts w:hint="eastAsia"/>
                      <w:sz w:val="21"/>
                      <w:szCs w:val="21"/>
                    </w:rPr>
                    <w:t>O</w:t>
                  </w:r>
                  <w:r>
                    <w:rPr>
                      <w:rFonts w:hint="eastAsia"/>
                      <w:sz w:val="21"/>
                      <w:szCs w:val="21"/>
                      <w:vertAlign w:val="subscript"/>
                    </w:rPr>
                    <w:t>3</w:t>
                  </w:r>
                </w:p>
              </w:tc>
              <w:tc>
                <w:tcPr>
                  <w:tcW w:w="2212" w:type="dxa"/>
                  <w:vAlign w:val="center"/>
                </w:tcPr>
                <w:p>
                  <w:pPr>
                    <w:spacing w:line="240" w:lineRule="auto"/>
                    <w:jc w:val="center"/>
                    <w:rPr>
                      <w:sz w:val="21"/>
                      <w:szCs w:val="21"/>
                    </w:rPr>
                  </w:pPr>
                  <w:r>
                    <w:rPr>
                      <w:rFonts w:hint="eastAsia"/>
                      <w:sz w:val="21"/>
                      <w:szCs w:val="21"/>
                    </w:rPr>
                    <w:t>日最大8小时平均值的第90百分位数</w:t>
                  </w:r>
                </w:p>
              </w:tc>
              <w:tc>
                <w:tcPr>
                  <w:tcW w:w="1238" w:type="dxa"/>
                  <w:vAlign w:val="center"/>
                </w:tcPr>
                <w:p>
                  <w:pPr>
                    <w:spacing w:line="240" w:lineRule="auto"/>
                    <w:jc w:val="center"/>
                    <w:rPr>
                      <w:sz w:val="21"/>
                      <w:szCs w:val="21"/>
                    </w:rPr>
                  </w:pPr>
                  <w:r>
                    <w:rPr>
                      <w:rFonts w:hint="eastAsia"/>
                      <w:sz w:val="21"/>
                      <w:szCs w:val="21"/>
                    </w:rPr>
                    <w:t>179</w:t>
                  </w:r>
                </w:p>
              </w:tc>
              <w:tc>
                <w:tcPr>
                  <w:tcW w:w="1185" w:type="dxa"/>
                  <w:vAlign w:val="center"/>
                </w:tcPr>
                <w:p>
                  <w:pPr>
                    <w:spacing w:line="240" w:lineRule="auto"/>
                    <w:jc w:val="center"/>
                    <w:rPr>
                      <w:sz w:val="21"/>
                      <w:szCs w:val="21"/>
                    </w:rPr>
                  </w:pPr>
                  <w:r>
                    <w:rPr>
                      <w:rFonts w:hint="eastAsia"/>
                      <w:sz w:val="21"/>
                      <w:szCs w:val="21"/>
                    </w:rPr>
                    <w:t>160</w:t>
                  </w:r>
                </w:p>
              </w:tc>
              <w:tc>
                <w:tcPr>
                  <w:tcW w:w="1230" w:type="dxa"/>
                  <w:vAlign w:val="center"/>
                </w:tcPr>
                <w:p>
                  <w:pPr>
                    <w:spacing w:line="240" w:lineRule="auto"/>
                    <w:jc w:val="center"/>
                    <w:rPr>
                      <w:sz w:val="21"/>
                      <w:szCs w:val="21"/>
                    </w:rPr>
                  </w:pPr>
                  <w:r>
                    <w:rPr>
                      <w:rFonts w:hint="eastAsia"/>
                      <w:sz w:val="21"/>
                      <w:szCs w:val="21"/>
                    </w:rPr>
                    <w:t>111.9</w:t>
                  </w:r>
                </w:p>
              </w:tc>
              <w:tc>
                <w:tcPr>
                  <w:tcW w:w="1132" w:type="dxa"/>
                  <w:vAlign w:val="center"/>
                </w:tcPr>
                <w:p>
                  <w:pPr>
                    <w:spacing w:line="240" w:lineRule="auto"/>
                    <w:jc w:val="center"/>
                    <w:rPr>
                      <w:sz w:val="21"/>
                      <w:szCs w:val="21"/>
                    </w:rPr>
                  </w:pPr>
                  <w:r>
                    <w:rPr>
                      <w:rFonts w:hint="eastAsia"/>
                      <w:sz w:val="21"/>
                      <w:szCs w:val="21"/>
                    </w:rPr>
                    <w:t>不达标</w:t>
                  </w:r>
                </w:p>
              </w:tc>
            </w:tr>
          </w:tbl>
          <w:p>
            <w:pPr>
              <w:keepNext w:val="0"/>
              <w:keepLines w:val="0"/>
              <w:suppressLineNumbers w:val="0"/>
              <w:spacing w:before="0" w:beforeAutospacing="0" w:after="0" w:afterAutospacing="0" w:line="360" w:lineRule="auto"/>
              <w:ind w:left="0" w:right="0" w:firstLine="480" w:firstLineChars="200"/>
              <w:rPr>
                <w:rFonts w:hint="eastAsia" w:eastAsia="宋体"/>
                <w:sz w:val="24"/>
                <w:szCs w:val="24"/>
              </w:rPr>
            </w:pPr>
            <w:r>
              <w:rPr>
                <w:rFonts w:hint="eastAsia" w:eastAsia="宋体"/>
                <w:sz w:val="24"/>
                <w:szCs w:val="24"/>
              </w:rPr>
              <w:t>由上表统计结果可知，区域内二氧化硫、二氧化氮年平均浓度均达标；CO24小时平均第95百分位数浓度达标；可吸入颗粒物、细颗粒物年平均浓度均不达标，日最大8小时平均值的第90百分位数不达标；由此判断项目所在区域为不达标区。</w:t>
            </w:r>
          </w:p>
          <w:p>
            <w:pPr>
              <w:keepNext w:val="0"/>
              <w:keepLines w:val="0"/>
              <w:suppressLineNumbers w:val="0"/>
              <w:spacing w:before="0" w:beforeAutospacing="0" w:after="0" w:afterAutospacing="0" w:line="360" w:lineRule="auto"/>
              <w:ind w:left="0" w:right="0" w:firstLine="480" w:firstLineChars="200"/>
              <w:rPr>
                <w:rFonts w:hint="eastAsia" w:eastAsia="宋体"/>
                <w:sz w:val="24"/>
                <w:szCs w:val="24"/>
              </w:rPr>
            </w:pPr>
            <w:r>
              <w:rPr>
                <w:rFonts w:hint="default" w:ascii="Times New Roman" w:hAnsi="Times New Roman" w:cs="Times New Roman"/>
                <w:color w:val="auto"/>
                <w:sz w:val="24"/>
              </w:rPr>
              <w:t>针对基本污染物不达标问题，宿州市人民政府决定采取措施进行区域整改，具体整改措施如下：在加大调整产业结构、强化环境监督、综合整治面源污染的同时，进一步完善工业污染源治理，取缔分散居民燃煤锅炉的使用，加强施工临时堆土管理及车辆运输管理，该措施能够使得大气环境质量得到有效改善。</w:t>
            </w:r>
          </w:p>
          <w:p>
            <w:pPr>
              <w:pStyle w:val="2"/>
              <w:keepNext w:val="0"/>
              <w:keepLines w:val="0"/>
              <w:pageBreakBefore w:val="0"/>
              <w:widowControl/>
              <w:numPr>
                <w:ilvl w:val="0"/>
                <w:numId w:val="0"/>
              </w:numPr>
              <w:kinsoku/>
              <w:wordWrap/>
              <w:overflowPunct/>
              <w:topLinePunct w:val="0"/>
              <w:autoSpaceDE/>
              <w:autoSpaceDN/>
              <w:bidi w:val="0"/>
              <w:adjustRightInd/>
              <w:snapToGrid w:val="0"/>
              <w:spacing w:before="0" w:after="0" w:line="360" w:lineRule="auto"/>
              <w:ind w:right="113" w:rightChars="0" w:firstLine="480" w:firstLineChars="200"/>
              <w:jc w:val="left"/>
              <w:textAlignment w:val="auto"/>
              <w:rPr>
                <w:sz w:val="24"/>
              </w:rPr>
            </w:pPr>
            <w:r>
              <w:rPr>
                <w:rFonts w:hint="eastAsia"/>
                <w:sz w:val="24"/>
                <w:lang w:val="en-US" w:eastAsia="zh-CN"/>
              </w:rPr>
              <w:t>2、</w:t>
            </w:r>
            <w:r>
              <w:rPr>
                <w:sz w:val="24"/>
              </w:rPr>
              <w:t>地表水环境质量现状</w:t>
            </w:r>
          </w:p>
          <w:p>
            <w:pPr>
              <w:pStyle w:val="7"/>
              <w:spacing w:line="360" w:lineRule="auto"/>
              <w:ind w:firstLine="480"/>
              <w:rPr>
                <w:rFonts w:ascii="Times New Roman" w:hAnsi="Times New Roman" w:cs="Times New Roman"/>
                <w:sz w:val="24"/>
              </w:rPr>
            </w:pPr>
            <w:r>
              <w:rPr>
                <w:rFonts w:ascii="宋体" w:hAnsi="宋体" w:eastAsia="宋体" w:cs="宋体"/>
                <w:spacing w:val="-4"/>
                <w:sz w:val="24"/>
                <w:szCs w:val="24"/>
              </w:rPr>
              <w:t>根据《宿州市</w:t>
            </w:r>
            <w:r>
              <w:rPr>
                <w:rFonts w:ascii="Times New Roman" w:hAnsi="Times New Roman" w:eastAsia="Times New Roman" w:cs="Times New Roman"/>
                <w:spacing w:val="-4"/>
                <w:sz w:val="24"/>
                <w:szCs w:val="24"/>
              </w:rPr>
              <w:t>2020</w:t>
            </w:r>
            <w:r>
              <w:rPr>
                <w:rFonts w:ascii="宋体" w:hAnsi="宋体" w:eastAsia="宋体" w:cs="宋体"/>
                <w:spacing w:val="-4"/>
                <w:sz w:val="24"/>
                <w:szCs w:val="24"/>
              </w:rPr>
              <w:t>年环境质量状况报告》，</w:t>
            </w:r>
            <w:r>
              <w:rPr>
                <w:rFonts w:ascii="Times New Roman" w:hAnsi="Times New Roman" w:eastAsia="Times New Roman" w:cs="Times New Roman"/>
                <w:spacing w:val="-4"/>
                <w:sz w:val="24"/>
                <w:szCs w:val="24"/>
              </w:rPr>
              <w:t>2020</w:t>
            </w:r>
            <w:r>
              <w:rPr>
                <w:rFonts w:ascii="宋体" w:hAnsi="宋体" w:eastAsia="宋体" w:cs="宋体"/>
                <w:spacing w:val="-4"/>
                <w:sz w:val="24"/>
                <w:szCs w:val="24"/>
              </w:rPr>
              <w:t>年，</w:t>
            </w:r>
            <w:r>
              <w:rPr>
                <w:rFonts w:hint="default" w:ascii="Times New Roman" w:hAnsi="Times New Roman" w:eastAsia="宋体" w:cs="Times New Roman"/>
                <w:spacing w:val="-4"/>
                <w:sz w:val="24"/>
                <w:szCs w:val="24"/>
              </w:rPr>
              <w:t>我市</w:t>
            </w:r>
            <w:r>
              <w:rPr>
                <w:rFonts w:hint="default" w:ascii="Times New Roman" w:hAnsi="Times New Roman" w:eastAsia="宋体" w:cs="Times New Roman"/>
                <w:spacing w:val="-4"/>
                <w:sz w:val="24"/>
                <w:szCs w:val="24"/>
                <w:lang w:val="en-US" w:eastAsia="zh-CN"/>
              </w:rPr>
              <w:t>5</w:t>
            </w:r>
            <w:r>
              <w:rPr>
                <w:rFonts w:hint="default" w:ascii="Times New Roman" w:hAnsi="Times New Roman" w:eastAsia="宋体" w:cs="Times New Roman"/>
                <w:spacing w:val="-4"/>
                <w:sz w:val="24"/>
                <w:szCs w:val="24"/>
              </w:rPr>
              <w:t>个国家考</w:t>
            </w:r>
            <w:r>
              <w:rPr>
                <w:rFonts w:hint="default" w:ascii="Times New Roman" w:hAnsi="Times New Roman" w:eastAsia="宋体" w:cs="Times New Roman"/>
                <w:spacing w:val="1"/>
                <w:sz w:val="24"/>
                <w:szCs w:val="24"/>
              </w:rPr>
              <w:t>核断面中沱河关咀水质均值为</w:t>
            </w:r>
            <w:r>
              <w:rPr>
                <w:rFonts w:hint="default" w:ascii="Times New Roman" w:hAnsi="Times New Roman" w:eastAsia="Times New Roman" w:cs="Times New Roman"/>
                <w:spacing w:val="1"/>
                <w:sz w:val="24"/>
                <w:szCs w:val="24"/>
              </w:rPr>
              <w:t>Ⅲ</w:t>
            </w:r>
            <w:r>
              <w:rPr>
                <w:rFonts w:hint="default" w:ascii="Times New Roman" w:hAnsi="Times New Roman" w:eastAsia="宋体" w:cs="Times New Roman"/>
                <w:spacing w:val="1"/>
                <w:sz w:val="24"/>
                <w:szCs w:val="24"/>
              </w:rPr>
              <w:t>类，新汴河团结闸、新濉河大屈、沱河芦岭</w:t>
            </w:r>
            <w:r>
              <w:rPr>
                <w:rFonts w:hint="default" w:ascii="Times New Roman" w:hAnsi="Times New Roman" w:eastAsia="宋体" w:cs="Times New Roman"/>
                <w:sz w:val="24"/>
                <w:szCs w:val="24"/>
              </w:rPr>
              <w:t>桥和浍河湖沟水质均值为</w:t>
            </w:r>
            <w:r>
              <w:rPr>
                <w:rFonts w:hint="default" w:ascii="Times New Roman" w:hAnsi="Times New Roman" w:eastAsia="Times New Roman" w:cs="Times New Roman"/>
                <w:sz w:val="24"/>
                <w:szCs w:val="24"/>
              </w:rPr>
              <w:t>Ⅳ</w:t>
            </w:r>
            <w:r>
              <w:rPr>
                <w:rFonts w:hint="default" w:ascii="Times New Roman" w:hAnsi="Times New Roman" w:eastAsia="宋体" w:cs="Times New Roman"/>
                <w:sz w:val="24"/>
                <w:szCs w:val="24"/>
              </w:rPr>
              <w:t>类，均达到国家考核要求。市级及县级集中式饮</w:t>
            </w:r>
            <w:r>
              <w:rPr>
                <w:rFonts w:hint="default" w:ascii="Times New Roman" w:hAnsi="Times New Roman" w:eastAsia="宋体" w:cs="Times New Roman"/>
                <w:spacing w:val="-4"/>
                <w:sz w:val="24"/>
                <w:szCs w:val="24"/>
              </w:rPr>
              <w:t>用水水源地水质均为</w:t>
            </w:r>
            <w:r>
              <w:rPr>
                <w:rFonts w:hint="default" w:ascii="Times New Roman" w:hAnsi="Times New Roman" w:eastAsia="Times New Roman" w:cs="Times New Roman"/>
                <w:spacing w:val="-4"/>
                <w:sz w:val="24"/>
                <w:szCs w:val="24"/>
              </w:rPr>
              <w:t>Ⅲ</w:t>
            </w:r>
            <w:r>
              <w:rPr>
                <w:rFonts w:hint="default" w:ascii="Times New Roman" w:hAnsi="Times New Roman" w:eastAsia="宋体" w:cs="Times New Roman"/>
                <w:spacing w:val="-4"/>
                <w:sz w:val="24"/>
                <w:szCs w:val="24"/>
              </w:rPr>
              <w:t>类，水质达标率</w:t>
            </w:r>
            <w:r>
              <w:rPr>
                <w:rFonts w:hint="default" w:ascii="Times New Roman" w:hAnsi="Times New Roman" w:eastAsia="Times New Roman" w:cs="Times New Roman"/>
                <w:spacing w:val="-4"/>
                <w:sz w:val="24"/>
                <w:szCs w:val="24"/>
              </w:rPr>
              <w:t>100%</w:t>
            </w:r>
            <w:r>
              <w:rPr>
                <w:rFonts w:hint="default" w:ascii="Times New Roman" w:hAnsi="Times New Roman" w:eastAsia="宋体" w:cs="Times New Roman"/>
                <w:spacing w:val="-4"/>
                <w:sz w:val="24"/>
                <w:szCs w:val="24"/>
              </w:rPr>
              <w:t>。2021年1-4月，宿州市13个国家考核断面中沱河关咀、澥河方店闸、老濉河泗县、唐河泗县、新濉河大屈断面，新汴河团结闸水质均值为Ⅲ类，奎河宿州、石梁河王庄西、王引河固口闸、萧濉新河宿州市、沱河芦岭桥、浍河湖沟和废黄河铜山贾楼桥断面水质均值为Ⅳ类，均达到国家考核要求。市级集中式饮用水水源地水质均为Ⅲ类，水质达标率100%。</w:t>
            </w:r>
            <w:r>
              <w:rPr>
                <w:sz w:val="24"/>
              </w:rPr>
              <w:t>项目</w:t>
            </w:r>
            <w:r>
              <w:rPr>
                <w:sz w:val="24"/>
                <w:lang w:bidi="ar"/>
              </w:rPr>
              <w:t>附近水体</w:t>
            </w:r>
            <w:r>
              <w:rPr>
                <w:sz w:val="24"/>
              </w:rPr>
              <w:t>小余沟</w:t>
            </w:r>
            <w:r>
              <w:rPr>
                <w:rFonts w:ascii="宋体" w:hAnsi="宋体" w:eastAsia="宋体" w:cs="宋体"/>
                <w:sz w:val="24"/>
                <w:szCs w:val="24"/>
              </w:rPr>
              <w:t>属</w:t>
            </w:r>
            <w:r>
              <w:rPr>
                <w:rFonts w:hint="default" w:ascii="Times New Roman" w:hAnsi="Times New Roman" w:eastAsia="宋体" w:cs="Times New Roman"/>
                <w:spacing w:val="-4"/>
                <w:sz w:val="24"/>
                <w:szCs w:val="24"/>
              </w:rPr>
              <w:t>老濉河</w:t>
            </w:r>
            <w:r>
              <w:rPr>
                <w:rFonts w:ascii="宋体" w:hAnsi="宋体" w:eastAsia="宋体" w:cs="宋体"/>
                <w:sz w:val="24"/>
                <w:szCs w:val="24"/>
              </w:rPr>
              <w:t>分支</w:t>
            </w:r>
            <w:r>
              <w:rPr>
                <w:color w:val="000000"/>
                <w:sz w:val="24"/>
                <w:lang w:bidi="ar"/>
              </w:rPr>
              <w:t>，</w:t>
            </w:r>
            <w:r>
              <w:rPr>
                <w:rFonts w:hint="eastAsia" w:ascii="Times New Roman" w:hAnsi="Times New Roman" w:eastAsia="宋体" w:cs="Times New Roman"/>
                <w:spacing w:val="-4"/>
                <w:sz w:val="24"/>
                <w:szCs w:val="24"/>
                <w:lang w:val="en-US" w:eastAsia="zh-CN"/>
              </w:rPr>
              <w:t>因此</w:t>
            </w:r>
            <w:r>
              <w:rPr>
                <w:color w:val="000000"/>
                <w:sz w:val="24"/>
                <w:lang w:bidi="ar"/>
              </w:rPr>
              <w:t>满足</w:t>
            </w:r>
            <w:r>
              <w:rPr>
                <w:rFonts w:hint="default" w:ascii="Times New Roman" w:hAnsi="Times New Roman" w:eastAsia="Times New Roman" w:cs="Times New Roman"/>
                <w:spacing w:val="-4"/>
                <w:sz w:val="24"/>
                <w:szCs w:val="24"/>
              </w:rPr>
              <w:t>Ⅲ</w:t>
            </w:r>
            <w:r>
              <w:rPr>
                <w:color w:val="000000"/>
                <w:sz w:val="24"/>
                <w:lang w:bidi="ar"/>
              </w:rPr>
              <w:t>类水质标准</w:t>
            </w:r>
            <w:r>
              <w:rPr>
                <w:rFonts w:hint="eastAsia"/>
                <w:color w:val="000000"/>
                <w:sz w:val="24"/>
                <w:lang w:bidi="ar"/>
              </w:rPr>
              <w:t>。</w:t>
            </w:r>
          </w:p>
          <w:p>
            <w:pPr>
              <w:spacing w:line="360" w:lineRule="auto"/>
              <w:ind w:firstLine="480" w:firstLineChars="200"/>
              <w:outlineLvl w:val="4"/>
              <w:rPr>
                <w:sz w:val="24"/>
              </w:rPr>
            </w:pPr>
            <w:r>
              <w:rPr>
                <w:sz w:val="24"/>
              </w:rPr>
              <w:t>3、声环境质量现状</w:t>
            </w:r>
          </w:p>
          <w:p>
            <w:pPr>
              <w:keepNext w:val="0"/>
              <w:keepLines w:val="0"/>
              <w:suppressLineNumbers w:val="0"/>
              <w:adjustRightInd w:val="0"/>
              <w:snapToGrid w:val="0"/>
              <w:spacing w:before="0" w:beforeAutospacing="0" w:after="0" w:afterAutospacing="0" w:line="360" w:lineRule="auto"/>
              <w:ind w:left="0" w:right="0" w:firstLine="480" w:firstLineChars="200"/>
              <w:rPr>
                <w:rFonts w:ascii="Times New Roman" w:hAnsi="Times New Roman" w:cs="Times New Roman"/>
                <w:sz w:val="24"/>
              </w:rPr>
            </w:pPr>
            <w:r>
              <w:rPr>
                <w:rFonts w:hint="eastAsia" w:ascii="宋体" w:hAnsi="宋体" w:cs="宋体"/>
                <w:sz w:val="24"/>
                <w:szCs w:val="24"/>
                <w:lang w:eastAsia="zh-CN"/>
              </w:rPr>
              <w:t>本项目</w:t>
            </w:r>
            <w:r>
              <w:rPr>
                <w:rFonts w:hint="default" w:ascii="宋体" w:hAnsi="宋体" w:eastAsia="宋体" w:cs="宋体"/>
                <w:sz w:val="24"/>
                <w:szCs w:val="24"/>
              </w:rPr>
              <w:t>厂界外</w:t>
            </w:r>
            <w:r>
              <w:rPr>
                <w:rFonts w:hint="default" w:ascii="Times New Roman" w:hAnsi="Times New Roman" w:eastAsia="宋体" w:cs="Times New Roman"/>
                <w:sz w:val="24"/>
                <w:szCs w:val="24"/>
              </w:rPr>
              <w:t>周边50米范围内不存在声环境保护目标</w:t>
            </w:r>
            <w:r>
              <w:rPr>
                <w:rFonts w:hint="default" w:ascii="Times New Roman" w:hAnsi="Times New Roman" w:cs="Times New Roman"/>
                <w:sz w:val="24"/>
                <w:szCs w:val="24"/>
                <w:lang w:eastAsia="zh-CN"/>
              </w:rPr>
              <w:t>，</w:t>
            </w:r>
            <w:r>
              <w:rPr>
                <w:rFonts w:hint="default" w:ascii="宋体" w:hAnsi="宋体" w:eastAsia="宋体" w:cs="宋体"/>
                <w:sz w:val="24"/>
                <w:szCs w:val="24"/>
              </w:rPr>
              <w:t>因此无需进行声环境现状监测</w:t>
            </w:r>
            <w:r>
              <w:rPr>
                <w:rFonts w:hint="eastAsia" w:cs="宋体"/>
                <w:color w:val="000000"/>
              </w:rPr>
              <w:t>。</w:t>
            </w:r>
          </w:p>
          <w:p>
            <w:pPr>
              <w:adjustRightInd w:val="0"/>
              <w:snapToGrid w:val="0"/>
              <w:spacing w:line="360" w:lineRule="auto"/>
              <w:ind w:firstLine="480" w:firstLineChars="200"/>
              <w:rPr>
                <w:sz w:val="24"/>
                <w:szCs w:val="24"/>
              </w:rPr>
            </w:pPr>
            <w:r>
              <w:rPr>
                <w:rFonts w:hint="eastAsia" w:cs="宋体"/>
                <w:sz w:val="24"/>
                <w:szCs w:val="24"/>
              </w:rPr>
              <w:t>4、生态环境质量现状</w:t>
            </w:r>
          </w:p>
          <w:p>
            <w:pPr>
              <w:spacing w:line="360" w:lineRule="auto"/>
              <w:ind w:firstLine="480" w:firstLineChars="200"/>
              <w:rPr>
                <w:color w:val="000000"/>
                <w:sz w:val="24"/>
                <w:szCs w:val="24"/>
              </w:rPr>
            </w:pPr>
            <w:r>
              <w:rPr>
                <w:rFonts w:ascii="宋体" w:hAnsi="宋体" w:cs="宋体"/>
                <w:sz w:val="24"/>
                <w:szCs w:val="24"/>
              </w:rPr>
              <w:t>本项目属于</w:t>
            </w:r>
            <w:r>
              <w:rPr>
                <w:rFonts w:hint="eastAsia" w:ascii="宋体" w:hAnsi="宋体" w:cs="宋体"/>
                <w:sz w:val="24"/>
                <w:szCs w:val="24"/>
                <w:lang w:val="en-US" w:eastAsia="zh-CN"/>
              </w:rPr>
              <w:t>园</w:t>
            </w:r>
            <w:r>
              <w:rPr>
                <w:rFonts w:ascii="宋体" w:hAnsi="宋体" w:cs="宋体"/>
                <w:sz w:val="24"/>
                <w:szCs w:val="24"/>
              </w:rPr>
              <w:t>区内工业用地</w:t>
            </w:r>
            <w:r>
              <w:rPr>
                <w:rFonts w:hint="eastAsia" w:ascii="宋体" w:hAnsi="宋体" w:cs="宋体"/>
                <w:sz w:val="24"/>
                <w:szCs w:val="24"/>
              </w:rPr>
              <w:t>，不</w:t>
            </w:r>
            <w:r>
              <w:rPr>
                <w:rFonts w:ascii="宋体" w:hAnsi="宋体" w:cs="宋体"/>
                <w:sz w:val="24"/>
                <w:szCs w:val="24"/>
              </w:rPr>
              <w:t>新增用地，用地范围内不含生态环境保护目标，因此无需进行生态现状调查。</w:t>
            </w:r>
          </w:p>
          <w:p>
            <w:pPr>
              <w:adjustRightInd w:val="0"/>
              <w:snapToGrid w:val="0"/>
              <w:spacing w:line="360" w:lineRule="auto"/>
              <w:ind w:firstLine="480" w:firstLineChars="200"/>
              <w:rPr>
                <w:sz w:val="24"/>
                <w:szCs w:val="24"/>
              </w:rPr>
            </w:pPr>
            <w:r>
              <w:rPr>
                <w:rFonts w:hint="eastAsia"/>
                <w:color w:val="000000"/>
                <w:sz w:val="24"/>
                <w:szCs w:val="24"/>
              </w:rPr>
              <w:t>5、电磁辐射</w:t>
            </w:r>
            <w:r>
              <w:rPr>
                <w:rFonts w:hint="eastAsia" w:cs="宋体"/>
                <w:sz w:val="24"/>
                <w:szCs w:val="24"/>
              </w:rPr>
              <w:t>质量现状</w:t>
            </w:r>
          </w:p>
          <w:p>
            <w:pPr>
              <w:adjustRightInd w:val="0"/>
              <w:snapToGrid w:val="0"/>
              <w:spacing w:line="360" w:lineRule="auto"/>
              <w:ind w:firstLine="480" w:firstLineChars="200"/>
              <w:rPr>
                <w:color w:val="000000"/>
                <w:sz w:val="24"/>
                <w:szCs w:val="24"/>
              </w:rPr>
            </w:pPr>
            <w:r>
              <w:rPr>
                <w:rFonts w:ascii="宋体" w:hAnsi="宋体" w:cs="宋体"/>
                <w:sz w:val="24"/>
                <w:szCs w:val="24"/>
              </w:rPr>
              <w:t>本项目不属于电磁辐射类项目。</w:t>
            </w:r>
          </w:p>
          <w:p>
            <w:pPr>
              <w:adjustRightInd w:val="0"/>
              <w:snapToGrid w:val="0"/>
              <w:spacing w:line="360" w:lineRule="auto"/>
              <w:ind w:firstLine="480" w:firstLineChars="200"/>
              <w:rPr>
                <w:sz w:val="24"/>
                <w:szCs w:val="24"/>
              </w:rPr>
            </w:pPr>
            <w:r>
              <w:rPr>
                <w:rFonts w:hint="eastAsia"/>
                <w:color w:val="000000"/>
                <w:sz w:val="24"/>
                <w:szCs w:val="24"/>
              </w:rPr>
              <w:t>6、地下水、土壤环境</w:t>
            </w:r>
            <w:r>
              <w:rPr>
                <w:rFonts w:hint="eastAsia" w:cs="宋体"/>
                <w:sz w:val="24"/>
                <w:szCs w:val="24"/>
              </w:rPr>
              <w:t>质量现状</w:t>
            </w:r>
          </w:p>
          <w:p>
            <w:pPr>
              <w:adjustRightInd w:val="0"/>
              <w:snapToGrid w:val="0"/>
              <w:spacing w:line="360" w:lineRule="auto"/>
              <w:ind w:firstLine="480"/>
              <w:rPr>
                <w:kern w:val="0"/>
                <w:szCs w:val="21"/>
              </w:rPr>
            </w:pPr>
            <w:r>
              <w:rPr>
                <w:rFonts w:hint="eastAsia" w:ascii="宋体" w:hAnsi="宋体" w:cs="宋体"/>
                <w:sz w:val="24"/>
                <w:szCs w:val="24"/>
              </w:rPr>
              <w:t>本项目</w:t>
            </w:r>
            <w:r>
              <w:rPr>
                <w:sz w:val="24"/>
                <w:szCs w:val="24"/>
              </w:rPr>
              <w:t>厂界外500米范围内无地下水集中式饮用</w:t>
            </w:r>
            <w:r>
              <w:rPr>
                <w:rFonts w:hint="eastAsia" w:ascii="宋体" w:hAnsi="宋体" w:cs="宋体"/>
                <w:sz w:val="24"/>
                <w:szCs w:val="24"/>
              </w:rPr>
              <w:t>水水源和热水、矿泉水、温泉等特殊地下水资源，</w:t>
            </w:r>
            <w:r>
              <w:rPr>
                <w:rFonts w:ascii="宋体" w:hAnsi="宋体" w:cs="宋体"/>
                <w:sz w:val="24"/>
                <w:szCs w:val="24"/>
              </w:rPr>
              <w:t>并且本项目严格按照导则要求对厂区进行分区防控</w:t>
            </w:r>
            <w:r>
              <w:rPr>
                <w:rFonts w:hint="eastAsia" w:ascii="宋体" w:hAnsi="宋体" w:cs="宋体"/>
                <w:sz w:val="24"/>
                <w:szCs w:val="24"/>
              </w:rPr>
              <w:t>，</w:t>
            </w:r>
            <w:r>
              <w:rPr>
                <w:rFonts w:ascii="宋体" w:hAnsi="宋体" w:cs="宋体"/>
                <w:sz w:val="24"/>
                <w:szCs w:val="24"/>
              </w:rPr>
              <w:t>因此无需开展</w:t>
            </w:r>
            <w:r>
              <w:rPr>
                <w:rFonts w:hint="eastAsia" w:ascii="宋体" w:hAnsi="宋体" w:cs="宋体"/>
                <w:sz w:val="24"/>
                <w:szCs w:val="24"/>
              </w:rPr>
              <w:t>地下水、土壤</w:t>
            </w:r>
            <w:r>
              <w:rPr>
                <w:rFonts w:ascii="宋体" w:hAnsi="宋体" w:cs="宋体"/>
                <w:sz w:val="24"/>
                <w:szCs w:val="24"/>
              </w:rPr>
              <w:t>环境质量现状调查</w:t>
            </w:r>
            <w:r>
              <w:rPr>
                <w:rFonts w:ascii="Times New Roman" w:hAnsi="Times New Roman" w:cs="Times New Roman"/>
                <w:sz w:val="24"/>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38" w:hRule="atLeast"/>
          <w:jc w:val="center"/>
        </w:trPr>
        <w:tc>
          <w:tcPr>
            <w:tcW w:w="800" w:type="dxa"/>
            <w:noWrap w:val="0"/>
            <w:vAlign w:val="center"/>
          </w:tcPr>
          <w:p>
            <w:pPr>
              <w:adjustRightInd w:val="0"/>
              <w:snapToGrid w:val="0"/>
              <w:jc w:val="center"/>
              <w:rPr>
                <w:kern w:val="0"/>
                <w:sz w:val="24"/>
              </w:rPr>
            </w:pPr>
            <w:r>
              <w:rPr>
                <w:kern w:val="0"/>
                <w:sz w:val="24"/>
              </w:rPr>
              <w:t>环境</w:t>
            </w:r>
          </w:p>
          <w:p>
            <w:pPr>
              <w:adjustRightInd w:val="0"/>
              <w:snapToGrid w:val="0"/>
              <w:jc w:val="center"/>
              <w:rPr>
                <w:kern w:val="0"/>
                <w:sz w:val="24"/>
              </w:rPr>
            </w:pPr>
            <w:r>
              <w:rPr>
                <w:kern w:val="0"/>
                <w:sz w:val="24"/>
              </w:rPr>
              <w:t>保护</w:t>
            </w:r>
          </w:p>
          <w:p>
            <w:pPr>
              <w:adjustRightInd w:val="0"/>
              <w:snapToGrid w:val="0"/>
              <w:jc w:val="center"/>
              <w:rPr>
                <w:kern w:val="0"/>
                <w:szCs w:val="21"/>
              </w:rPr>
            </w:pPr>
            <w:r>
              <w:rPr>
                <w:kern w:val="0"/>
                <w:sz w:val="24"/>
              </w:rPr>
              <w:t>目标</w:t>
            </w:r>
          </w:p>
        </w:tc>
        <w:tc>
          <w:tcPr>
            <w:tcW w:w="8190" w:type="dxa"/>
            <w:noWrap w:val="0"/>
            <w:vAlign w:val="center"/>
          </w:tcPr>
          <w:p>
            <w:pPr>
              <w:adjustRightInd w:val="0"/>
              <w:snapToGrid w:val="0"/>
              <w:spacing w:line="360" w:lineRule="auto"/>
              <w:ind w:firstLine="480" w:firstLineChars="200"/>
              <w:rPr>
                <w:kern w:val="0"/>
                <w:sz w:val="24"/>
              </w:rPr>
            </w:pPr>
            <w:r>
              <w:rPr>
                <w:kern w:val="0"/>
                <w:sz w:val="24"/>
              </w:rPr>
              <w:t>1、大气环境</w:t>
            </w:r>
          </w:p>
          <w:p>
            <w:pPr>
              <w:pStyle w:val="2"/>
              <w:spacing w:line="360" w:lineRule="auto"/>
              <w:ind w:firstLine="480" w:firstLineChars="200"/>
              <w:rPr>
                <w:sz w:val="24"/>
                <w:szCs w:val="24"/>
              </w:rPr>
            </w:pPr>
            <w:r>
              <w:rPr>
                <w:sz w:val="24"/>
                <w:szCs w:val="24"/>
              </w:rPr>
              <w:t>本项目评价范围内无自然保护区、风景旅游点和文物古迹等需要特殊保护的环境敏感对象。总体上不因本项目的实施而改变区域环境现有功能，具体环境保护目标如下（见附图2）</w:t>
            </w:r>
          </w:p>
          <w:p>
            <w:pPr>
              <w:pStyle w:val="7"/>
              <w:ind w:firstLine="0" w:firstLineChars="0"/>
              <w:jc w:val="center"/>
              <w:rPr>
                <w:sz w:val="24"/>
              </w:rPr>
            </w:pPr>
            <w:r>
              <w:rPr>
                <w:b/>
                <w:bCs/>
                <w:sz w:val="24"/>
              </w:rPr>
              <w:t>表3-</w:t>
            </w:r>
            <w:r>
              <w:rPr>
                <w:rFonts w:hint="eastAsia"/>
                <w:b/>
                <w:bCs/>
                <w:sz w:val="24"/>
              </w:rPr>
              <w:t>2</w:t>
            </w:r>
            <w:r>
              <w:rPr>
                <w:b/>
                <w:bCs/>
                <w:sz w:val="24"/>
              </w:rPr>
              <w:t xml:space="preserve">  主要环境保护目标一览表</w:t>
            </w:r>
          </w:p>
          <w:tbl>
            <w:tblPr>
              <w:tblStyle w:val="21"/>
              <w:tblW w:w="77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4"/>
              <w:gridCol w:w="725"/>
              <w:gridCol w:w="738"/>
              <w:gridCol w:w="794"/>
              <w:gridCol w:w="1134"/>
              <w:gridCol w:w="955"/>
              <w:gridCol w:w="1004"/>
              <w:gridCol w:w="11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04" w:type="dxa"/>
                  <w:vMerge w:val="restart"/>
                  <w:noWrap w:val="0"/>
                  <w:vAlign w:val="center"/>
                </w:tcPr>
                <w:p>
                  <w:pPr>
                    <w:pStyle w:val="2"/>
                    <w:spacing w:line="240" w:lineRule="auto"/>
                    <w:jc w:val="center"/>
                    <w:rPr>
                      <w:b/>
                      <w:sz w:val="21"/>
                      <w:szCs w:val="21"/>
                    </w:rPr>
                  </w:pPr>
                  <w:r>
                    <w:rPr>
                      <w:b/>
                      <w:sz w:val="21"/>
                      <w:szCs w:val="21"/>
                    </w:rPr>
                    <w:t>名称</w:t>
                  </w:r>
                </w:p>
              </w:tc>
              <w:tc>
                <w:tcPr>
                  <w:tcW w:w="1463" w:type="dxa"/>
                  <w:gridSpan w:val="2"/>
                  <w:noWrap w:val="0"/>
                  <w:vAlign w:val="center"/>
                </w:tcPr>
                <w:p>
                  <w:pPr>
                    <w:pStyle w:val="2"/>
                    <w:spacing w:line="240" w:lineRule="auto"/>
                    <w:jc w:val="center"/>
                    <w:rPr>
                      <w:rFonts w:hint="eastAsia" w:eastAsia="宋体"/>
                      <w:b/>
                      <w:sz w:val="21"/>
                      <w:szCs w:val="21"/>
                      <w:lang w:val="en-US" w:eastAsia="zh-CN"/>
                    </w:rPr>
                  </w:pPr>
                  <w:r>
                    <w:rPr>
                      <w:b/>
                      <w:sz w:val="21"/>
                      <w:szCs w:val="21"/>
                    </w:rPr>
                    <w:t>坐标</w:t>
                  </w:r>
                  <w:r>
                    <w:rPr>
                      <w:sz w:val="21"/>
                      <w:szCs w:val="21"/>
                    </w:rPr>
                    <w:t>/</w:t>
                  </w:r>
                  <w:r>
                    <w:rPr>
                      <w:rFonts w:hint="eastAsia"/>
                      <w:b/>
                      <w:sz w:val="21"/>
                      <w:szCs w:val="21"/>
                      <w:lang w:val="en-US" w:eastAsia="zh-CN"/>
                    </w:rPr>
                    <w:t>m</w:t>
                  </w:r>
                </w:p>
              </w:tc>
              <w:tc>
                <w:tcPr>
                  <w:tcW w:w="794" w:type="dxa"/>
                  <w:vMerge w:val="restart"/>
                  <w:noWrap w:val="0"/>
                  <w:vAlign w:val="center"/>
                </w:tcPr>
                <w:p>
                  <w:pPr>
                    <w:pStyle w:val="2"/>
                    <w:spacing w:line="240" w:lineRule="auto"/>
                    <w:jc w:val="center"/>
                    <w:rPr>
                      <w:b/>
                      <w:sz w:val="21"/>
                      <w:szCs w:val="21"/>
                    </w:rPr>
                  </w:pPr>
                  <w:r>
                    <w:rPr>
                      <w:b/>
                      <w:sz w:val="21"/>
                      <w:szCs w:val="21"/>
                    </w:rPr>
                    <w:t>保护对象</w:t>
                  </w:r>
                </w:p>
              </w:tc>
              <w:tc>
                <w:tcPr>
                  <w:tcW w:w="1134" w:type="dxa"/>
                  <w:vMerge w:val="restart"/>
                  <w:noWrap w:val="0"/>
                  <w:vAlign w:val="center"/>
                </w:tcPr>
                <w:p>
                  <w:pPr>
                    <w:pStyle w:val="2"/>
                    <w:spacing w:line="240" w:lineRule="auto"/>
                    <w:jc w:val="center"/>
                    <w:rPr>
                      <w:b/>
                      <w:sz w:val="21"/>
                      <w:szCs w:val="21"/>
                    </w:rPr>
                  </w:pPr>
                  <w:r>
                    <w:rPr>
                      <w:b/>
                      <w:sz w:val="21"/>
                      <w:szCs w:val="21"/>
                    </w:rPr>
                    <w:t>保护内容</w:t>
                  </w:r>
                </w:p>
              </w:tc>
              <w:tc>
                <w:tcPr>
                  <w:tcW w:w="955" w:type="dxa"/>
                  <w:vMerge w:val="restart"/>
                  <w:noWrap w:val="0"/>
                  <w:vAlign w:val="center"/>
                </w:tcPr>
                <w:p>
                  <w:pPr>
                    <w:pStyle w:val="2"/>
                    <w:spacing w:line="240" w:lineRule="auto"/>
                    <w:jc w:val="center"/>
                    <w:rPr>
                      <w:b/>
                      <w:sz w:val="21"/>
                      <w:szCs w:val="21"/>
                    </w:rPr>
                  </w:pPr>
                  <w:r>
                    <w:rPr>
                      <w:b/>
                      <w:sz w:val="21"/>
                      <w:szCs w:val="21"/>
                    </w:rPr>
                    <w:t>环境功能区</w:t>
                  </w:r>
                </w:p>
              </w:tc>
              <w:tc>
                <w:tcPr>
                  <w:tcW w:w="1004" w:type="dxa"/>
                  <w:vMerge w:val="restart"/>
                  <w:noWrap w:val="0"/>
                  <w:vAlign w:val="center"/>
                </w:tcPr>
                <w:p>
                  <w:pPr>
                    <w:pStyle w:val="2"/>
                    <w:spacing w:line="240" w:lineRule="auto"/>
                    <w:jc w:val="center"/>
                    <w:rPr>
                      <w:b/>
                      <w:sz w:val="21"/>
                      <w:szCs w:val="21"/>
                    </w:rPr>
                  </w:pPr>
                  <w:r>
                    <w:rPr>
                      <w:b/>
                      <w:sz w:val="21"/>
                      <w:szCs w:val="21"/>
                    </w:rPr>
                    <w:t>相对厂址方位</w:t>
                  </w:r>
                </w:p>
              </w:tc>
              <w:tc>
                <w:tcPr>
                  <w:tcW w:w="1116" w:type="dxa"/>
                  <w:vMerge w:val="restart"/>
                  <w:noWrap w:val="0"/>
                  <w:vAlign w:val="center"/>
                </w:tcPr>
                <w:p>
                  <w:pPr>
                    <w:pStyle w:val="2"/>
                    <w:spacing w:line="240" w:lineRule="auto"/>
                    <w:jc w:val="center"/>
                    <w:rPr>
                      <w:b/>
                      <w:sz w:val="21"/>
                      <w:szCs w:val="21"/>
                    </w:rPr>
                  </w:pPr>
                  <w:r>
                    <w:rPr>
                      <w:b/>
                      <w:sz w:val="21"/>
                      <w:szCs w:val="21"/>
                    </w:rPr>
                    <w:t>相对厂界距离/m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04" w:type="dxa"/>
                  <w:vMerge w:val="continue"/>
                  <w:noWrap w:val="0"/>
                  <w:vAlign w:val="center"/>
                </w:tcPr>
                <w:p>
                  <w:pPr>
                    <w:pStyle w:val="2"/>
                    <w:spacing w:line="240" w:lineRule="auto"/>
                    <w:jc w:val="center"/>
                    <w:rPr>
                      <w:b/>
                      <w:sz w:val="21"/>
                      <w:szCs w:val="21"/>
                    </w:rPr>
                  </w:pPr>
                </w:p>
              </w:tc>
              <w:tc>
                <w:tcPr>
                  <w:tcW w:w="725" w:type="dxa"/>
                  <w:noWrap w:val="0"/>
                  <w:vAlign w:val="center"/>
                </w:tcPr>
                <w:p>
                  <w:pPr>
                    <w:pStyle w:val="2"/>
                    <w:spacing w:line="240" w:lineRule="auto"/>
                    <w:jc w:val="center"/>
                    <w:rPr>
                      <w:b/>
                      <w:sz w:val="21"/>
                      <w:szCs w:val="21"/>
                    </w:rPr>
                  </w:pPr>
                  <w:r>
                    <w:rPr>
                      <w:b/>
                      <w:sz w:val="21"/>
                      <w:szCs w:val="21"/>
                    </w:rPr>
                    <w:t>X</w:t>
                  </w:r>
                </w:p>
              </w:tc>
              <w:tc>
                <w:tcPr>
                  <w:tcW w:w="738" w:type="dxa"/>
                  <w:noWrap w:val="0"/>
                  <w:vAlign w:val="center"/>
                </w:tcPr>
                <w:p>
                  <w:pPr>
                    <w:pStyle w:val="2"/>
                    <w:spacing w:line="240" w:lineRule="auto"/>
                    <w:jc w:val="center"/>
                    <w:rPr>
                      <w:b/>
                      <w:sz w:val="21"/>
                      <w:szCs w:val="21"/>
                    </w:rPr>
                  </w:pPr>
                  <w:r>
                    <w:rPr>
                      <w:b/>
                      <w:sz w:val="21"/>
                      <w:szCs w:val="21"/>
                    </w:rPr>
                    <w:t>Y</w:t>
                  </w:r>
                </w:p>
              </w:tc>
              <w:tc>
                <w:tcPr>
                  <w:tcW w:w="794" w:type="dxa"/>
                  <w:vMerge w:val="continue"/>
                  <w:noWrap w:val="0"/>
                  <w:vAlign w:val="center"/>
                </w:tcPr>
                <w:p>
                  <w:pPr>
                    <w:pStyle w:val="2"/>
                    <w:spacing w:line="240" w:lineRule="auto"/>
                    <w:jc w:val="center"/>
                    <w:rPr>
                      <w:sz w:val="21"/>
                      <w:szCs w:val="21"/>
                    </w:rPr>
                  </w:pPr>
                </w:p>
              </w:tc>
              <w:tc>
                <w:tcPr>
                  <w:tcW w:w="1134" w:type="dxa"/>
                  <w:vMerge w:val="continue"/>
                  <w:noWrap w:val="0"/>
                  <w:vAlign w:val="center"/>
                </w:tcPr>
                <w:p>
                  <w:pPr>
                    <w:pStyle w:val="2"/>
                    <w:spacing w:line="240" w:lineRule="auto"/>
                    <w:jc w:val="center"/>
                    <w:rPr>
                      <w:sz w:val="21"/>
                      <w:szCs w:val="21"/>
                    </w:rPr>
                  </w:pPr>
                </w:p>
              </w:tc>
              <w:tc>
                <w:tcPr>
                  <w:tcW w:w="955" w:type="dxa"/>
                  <w:vMerge w:val="continue"/>
                  <w:noWrap w:val="0"/>
                  <w:vAlign w:val="center"/>
                </w:tcPr>
                <w:p>
                  <w:pPr>
                    <w:pStyle w:val="2"/>
                    <w:spacing w:line="240" w:lineRule="auto"/>
                    <w:jc w:val="center"/>
                    <w:rPr>
                      <w:sz w:val="21"/>
                      <w:szCs w:val="21"/>
                    </w:rPr>
                  </w:pPr>
                </w:p>
              </w:tc>
              <w:tc>
                <w:tcPr>
                  <w:tcW w:w="1004" w:type="dxa"/>
                  <w:vMerge w:val="continue"/>
                  <w:noWrap w:val="0"/>
                  <w:vAlign w:val="center"/>
                </w:tcPr>
                <w:p>
                  <w:pPr>
                    <w:pStyle w:val="2"/>
                    <w:spacing w:line="240" w:lineRule="auto"/>
                    <w:jc w:val="center"/>
                    <w:rPr>
                      <w:sz w:val="21"/>
                      <w:szCs w:val="21"/>
                    </w:rPr>
                  </w:pPr>
                </w:p>
              </w:tc>
              <w:tc>
                <w:tcPr>
                  <w:tcW w:w="1116" w:type="dxa"/>
                  <w:vMerge w:val="continue"/>
                  <w:noWrap w:val="0"/>
                  <w:vAlign w:val="center"/>
                </w:tcPr>
                <w:p>
                  <w:pPr>
                    <w:pStyle w:val="2"/>
                    <w:spacing w:line="240" w:lineRule="auto"/>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5" w:hRule="atLeast"/>
              </w:trPr>
              <w:tc>
                <w:tcPr>
                  <w:tcW w:w="1304" w:type="dxa"/>
                  <w:noWrap w:val="0"/>
                  <w:vAlign w:val="center"/>
                </w:tcPr>
                <w:p>
                  <w:pPr>
                    <w:pStyle w:val="2"/>
                    <w:spacing w:line="240" w:lineRule="auto"/>
                    <w:jc w:val="center"/>
                    <w:rPr>
                      <w:sz w:val="21"/>
                      <w:szCs w:val="21"/>
                    </w:rPr>
                  </w:pPr>
                  <w:r>
                    <w:rPr>
                      <w:rFonts w:hint="eastAsia"/>
                      <w:sz w:val="21"/>
                      <w:szCs w:val="21"/>
                    </w:rPr>
                    <w:t>泗县勇兰家具制造厂</w:t>
                  </w:r>
                </w:p>
              </w:tc>
              <w:tc>
                <w:tcPr>
                  <w:tcW w:w="725" w:type="dxa"/>
                  <w:noWrap w:val="0"/>
                  <w:vAlign w:val="center"/>
                </w:tcPr>
                <w:p>
                  <w:pPr>
                    <w:pStyle w:val="2"/>
                    <w:spacing w:line="240" w:lineRule="auto"/>
                    <w:jc w:val="center"/>
                    <w:rPr>
                      <w:sz w:val="21"/>
                      <w:szCs w:val="21"/>
                    </w:rPr>
                  </w:pPr>
                  <w:r>
                    <w:rPr>
                      <w:sz w:val="21"/>
                      <w:szCs w:val="21"/>
                    </w:rPr>
                    <w:t>0</w:t>
                  </w:r>
                </w:p>
              </w:tc>
              <w:tc>
                <w:tcPr>
                  <w:tcW w:w="738" w:type="dxa"/>
                  <w:noWrap w:val="0"/>
                  <w:vAlign w:val="center"/>
                </w:tcPr>
                <w:p>
                  <w:pPr>
                    <w:pStyle w:val="2"/>
                    <w:spacing w:line="240" w:lineRule="auto"/>
                    <w:jc w:val="center"/>
                    <w:rPr>
                      <w:sz w:val="21"/>
                      <w:szCs w:val="21"/>
                    </w:rPr>
                  </w:pPr>
                  <w:r>
                    <w:rPr>
                      <w:sz w:val="21"/>
                      <w:szCs w:val="21"/>
                    </w:rPr>
                    <w:t>0</w:t>
                  </w:r>
                </w:p>
              </w:tc>
              <w:tc>
                <w:tcPr>
                  <w:tcW w:w="794" w:type="dxa"/>
                  <w:noWrap w:val="0"/>
                  <w:vAlign w:val="center"/>
                </w:tcPr>
                <w:p>
                  <w:pPr>
                    <w:pStyle w:val="2"/>
                    <w:spacing w:line="240" w:lineRule="auto"/>
                    <w:jc w:val="center"/>
                    <w:rPr>
                      <w:sz w:val="21"/>
                      <w:szCs w:val="21"/>
                    </w:rPr>
                  </w:pPr>
                  <w:r>
                    <w:rPr>
                      <w:sz w:val="21"/>
                      <w:szCs w:val="21"/>
                    </w:rPr>
                    <w:t>/</w:t>
                  </w:r>
                </w:p>
              </w:tc>
              <w:tc>
                <w:tcPr>
                  <w:tcW w:w="1134" w:type="dxa"/>
                  <w:noWrap w:val="0"/>
                  <w:vAlign w:val="center"/>
                </w:tcPr>
                <w:p>
                  <w:pPr>
                    <w:pStyle w:val="2"/>
                    <w:spacing w:line="240" w:lineRule="auto"/>
                    <w:jc w:val="center"/>
                    <w:rPr>
                      <w:sz w:val="21"/>
                      <w:szCs w:val="21"/>
                    </w:rPr>
                  </w:pPr>
                  <w:r>
                    <w:rPr>
                      <w:sz w:val="21"/>
                      <w:szCs w:val="21"/>
                    </w:rPr>
                    <w:t>/</w:t>
                  </w:r>
                </w:p>
              </w:tc>
              <w:tc>
                <w:tcPr>
                  <w:tcW w:w="955" w:type="dxa"/>
                  <w:vMerge w:val="restart"/>
                  <w:noWrap w:val="0"/>
                  <w:vAlign w:val="center"/>
                </w:tcPr>
                <w:p>
                  <w:pPr>
                    <w:pStyle w:val="2"/>
                    <w:spacing w:line="240" w:lineRule="auto"/>
                    <w:jc w:val="center"/>
                    <w:rPr>
                      <w:sz w:val="21"/>
                      <w:szCs w:val="21"/>
                    </w:rPr>
                  </w:pPr>
                  <w:r>
                    <w:rPr>
                      <w:sz w:val="21"/>
                      <w:szCs w:val="21"/>
                    </w:rPr>
                    <w:t>环境空气质量二类功能区</w:t>
                  </w:r>
                </w:p>
              </w:tc>
              <w:tc>
                <w:tcPr>
                  <w:tcW w:w="1004" w:type="dxa"/>
                  <w:noWrap w:val="0"/>
                  <w:vAlign w:val="center"/>
                </w:tcPr>
                <w:p>
                  <w:pPr>
                    <w:pStyle w:val="2"/>
                    <w:spacing w:line="240" w:lineRule="auto"/>
                    <w:jc w:val="center"/>
                    <w:rPr>
                      <w:sz w:val="21"/>
                      <w:szCs w:val="21"/>
                    </w:rPr>
                  </w:pPr>
                  <w:r>
                    <w:rPr>
                      <w:sz w:val="21"/>
                      <w:szCs w:val="21"/>
                    </w:rPr>
                    <w:t>坐标原点</w:t>
                  </w:r>
                </w:p>
              </w:tc>
              <w:tc>
                <w:tcPr>
                  <w:tcW w:w="1116" w:type="dxa"/>
                  <w:noWrap w:val="0"/>
                  <w:vAlign w:val="center"/>
                </w:tcPr>
                <w:p>
                  <w:pPr>
                    <w:pStyle w:val="2"/>
                    <w:spacing w:line="240" w:lineRule="auto"/>
                    <w:jc w:val="center"/>
                    <w:rPr>
                      <w:sz w:val="21"/>
                      <w:szCs w:val="21"/>
                    </w:rPr>
                  </w:pPr>
                  <w:r>
                    <w:rPr>
                      <w:sz w:val="21"/>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304" w:type="dxa"/>
                  <w:noWrap w:val="0"/>
                  <w:vAlign w:val="center"/>
                </w:tcPr>
                <w:p>
                  <w:pPr>
                    <w:pStyle w:val="2"/>
                    <w:spacing w:line="240" w:lineRule="auto"/>
                    <w:jc w:val="center"/>
                    <w:rPr>
                      <w:sz w:val="21"/>
                      <w:szCs w:val="21"/>
                    </w:rPr>
                  </w:pPr>
                  <w:r>
                    <w:rPr>
                      <w:rFonts w:hint="eastAsia" w:ascii="宋体" w:hAnsi="宋体" w:cs="宋体"/>
                      <w:sz w:val="21"/>
                      <w:szCs w:val="21"/>
                    </w:rPr>
                    <w:t>西陈</w:t>
                  </w:r>
                  <w:r>
                    <w:rPr>
                      <w:rFonts w:ascii="宋体" w:hAnsi="宋体" w:cs="宋体"/>
                      <w:sz w:val="21"/>
                      <w:szCs w:val="21"/>
                    </w:rPr>
                    <w:t>村</w:t>
                  </w:r>
                </w:p>
              </w:tc>
              <w:tc>
                <w:tcPr>
                  <w:tcW w:w="725" w:type="dxa"/>
                  <w:noWrap w:val="0"/>
                  <w:vAlign w:val="center"/>
                </w:tcPr>
                <w:p>
                  <w:pPr>
                    <w:pStyle w:val="2"/>
                    <w:spacing w:line="240" w:lineRule="auto"/>
                    <w:jc w:val="center"/>
                    <w:rPr>
                      <w:sz w:val="21"/>
                      <w:szCs w:val="21"/>
                    </w:rPr>
                  </w:pPr>
                  <w:r>
                    <w:rPr>
                      <w:rFonts w:hint="eastAsia"/>
                      <w:sz w:val="21"/>
                      <w:szCs w:val="21"/>
                    </w:rPr>
                    <w:t>130</w:t>
                  </w:r>
                </w:p>
              </w:tc>
              <w:tc>
                <w:tcPr>
                  <w:tcW w:w="738" w:type="dxa"/>
                  <w:noWrap w:val="0"/>
                  <w:vAlign w:val="center"/>
                </w:tcPr>
                <w:p>
                  <w:pPr>
                    <w:pStyle w:val="2"/>
                    <w:spacing w:line="240" w:lineRule="auto"/>
                    <w:jc w:val="center"/>
                    <w:rPr>
                      <w:sz w:val="21"/>
                      <w:szCs w:val="21"/>
                    </w:rPr>
                  </w:pPr>
                  <w:r>
                    <w:rPr>
                      <w:rFonts w:hint="eastAsia"/>
                      <w:sz w:val="21"/>
                      <w:szCs w:val="21"/>
                    </w:rPr>
                    <w:t>-266</w:t>
                  </w:r>
                </w:p>
              </w:tc>
              <w:tc>
                <w:tcPr>
                  <w:tcW w:w="794" w:type="dxa"/>
                  <w:noWrap w:val="0"/>
                  <w:vAlign w:val="center"/>
                </w:tcPr>
                <w:p>
                  <w:pPr>
                    <w:pStyle w:val="2"/>
                    <w:spacing w:line="240" w:lineRule="auto"/>
                    <w:jc w:val="center"/>
                    <w:rPr>
                      <w:sz w:val="21"/>
                      <w:szCs w:val="21"/>
                    </w:rPr>
                  </w:pPr>
                  <w:r>
                    <w:rPr>
                      <w:sz w:val="21"/>
                      <w:szCs w:val="21"/>
                    </w:rPr>
                    <w:t>居民</w:t>
                  </w:r>
                </w:p>
              </w:tc>
              <w:tc>
                <w:tcPr>
                  <w:tcW w:w="1134" w:type="dxa"/>
                  <w:noWrap w:val="0"/>
                  <w:vAlign w:val="center"/>
                </w:tcPr>
                <w:p>
                  <w:pPr>
                    <w:pStyle w:val="2"/>
                    <w:spacing w:line="240" w:lineRule="auto"/>
                    <w:jc w:val="center"/>
                    <w:rPr>
                      <w:sz w:val="21"/>
                      <w:szCs w:val="21"/>
                    </w:rPr>
                  </w:pPr>
                  <w:r>
                    <w:rPr>
                      <w:rFonts w:hint="eastAsia"/>
                      <w:sz w:val="21"/>
                      <w:szCs w:val="21"/>
                    </w:rPr>
                    <w:t>150户556人</w:t>
                  </w:r>
                </w:p>
              </w:tc>
              <w:tc>
                <w:tcPr>
                  <w:tcW w:w="955" w:type="dxa"/>
                  <w:vMerge w:val="continue"/>
                  <w:noWrap w:val="0"/>
                  <w:vAlign w:val="center"/>
                </w:tcPr>
                <w:p>
                  <w:pPr>
                    <w:pStyle w:val="2"/>
                    <w:spacing w:line="240" w:lineRule="auto"/>
                    <w:jc w:val="center"/>
                    <w:rPr>
                      <w:sz w:val="21"/>
                      <w:szCs w:val="21"/>
                    </w:rPr>
                  </w:pPr>
                </w:p>
              </w:tc>
              <w:tc>
                <w:tcPr>
                  <w:tcW w:w="1004" w:type="dxa"/>
                  <w:noWrap w:val="0"/>
                  <w:vAlign w:val="center"/>
                </w:tcPr>
                <w:p>
                  <w:pPr>
                    <w:pStyle w:val="2"/>
                    <w:spacing w:line="240" w:lineRule="auto"/>
                    <w:jc w:val="center"/>
                    <w:rPr>
                      <w:sz w:val="21"/>
                      <w:szCs w:val="21"/>
                    </w:rPr>
                  </w:pPr>
                  <w:r>
                    <w:rPr>
                      <w:sz w:val="21"/>
                      <w:szCs w:val="21"/>
                    </w:rPr>
                    <w:t>南</w:t>
                  </w:r>
                </w:p>
              </w:tc>
              <w:tc>
                <w:tcPr>
                  <w:tcW w:w="1116" w:type="dxa"/>
                  <w:noWrap w:val="0"/>
                  <w:vAlign w:val="center"/>
                </w:tcPr>
                <w:p>
                  <w:pPr>
                    <w:pStyle w:val="2"/>
                    <w:spacing w:line="240" w:lineRule="auto"/>
                    <w:jc w:val="center"/>
                    <w:rPr>
                      <w:sz w:val="21"/>
                      <w:szCs w:val="21"/>
                    </w:rPr>
                  </w:pPr>
                  <w:r>
                    <w:rPr>
                      <w:rFonts w:hint="eastAsia"/>
                      <w:sz w:val="21"/>
                      <w:szCs w:val="21"/>
                    </w:rPr>
                    <w:t>305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04" w:type="dxa"/>
                  <w:noWrap w:val="0"/>
                  <w:vAlign w:val="center"/>
                </w:tcPr>
                <w:p>
                  <w:pPr>
                    <w:pStyle w:val="2"/>
                    <w:spacing w:line="240" w:lineRule="auto"/>
                    <w:jc w:val="center"/>
                    <w:rPr>
                      <w:sz w:val="21"/>
                      <w:szCs w:val="21"/>
                    </w:rPr>
                  </w:pPr>
                  <w:r>
                    <w:rPr>
                      <w:rFonts w:ascii="宋体" w:hAnsi="宋体" w:cs="宋体"/>
                      <w:sz w:val="21"/>
                      <w:szCs w:val="21"/>
                    </w:rPr>
                    <w:t>刘圩学府</w:t>
                  </w:r>
                </w:p>
              </w:tc>
              <w:tc>
                <w:tcPr>
                  <w:tcW w:w="725" w:type="dxa"/>
                  <w:noWrap w:val="0"/>
                  <w:vAlign w:val="center"/>
                </w:tcPr>
                <w:p>
                  <w:pPr>
                    <w:pStyle w:val="2"/>
                    <w:spacing w:line="240" w:lineRule="auto"/>
                    <w:jc w:val="center"/>
                    <w:rPr>
                      <w:sz w:val="21"/>
                      <w:szCs w:val="21"/>
                    </w:rPr>
                  </w:pPr>
                  <w:r>
                    <w:rPr>
                      <w:rFonts w:hint="eastAsia"/>
                      <w:sz w:val="21"/>
                      <w:szCs w:val="21"/>
                    </w:rPr>
                    <w:t>130</w:t>
                  </w:r>
                </w:p>
              </w:tc>
              <w:tc>
                <w:tcPr>
                  <w:tcW w:w="738" w:type="dxa"/>
                  <w:noWrap w:val="0"/>
                  <w:vAlign w:val="center"/>
                </w:tcPr>
                <w:p>
                  <w:pPr>
                    <w:pStyle w:val="2"/>
                    <w:spacing w:line="240" w:lineRule="auto"/>
                    <w:jc w:val="center"/>
                    <w:rPr>
                      <w:sz w:val="21"/>
                      <w:szCs w:val="21"/>
                    </w:rPr>
                  </w:pPr>
                  <w:r>
                    <w:rPr>
                      <w:sz w:val="21"/>
                      <w:szCs w:val="21"/>
                    </w:rPr>
                    <w:t>-</w:t>
                  </w:r>
                  <w:r>
                    <w:rPr>
                      <w:rFonts w:hint="eastAsia"/>
                      <w:sz w:val="21"/>
                      <w:szCs w:val="21"/>
                    </w:rPr>
                    <w:t>390</w:t>
                  </w:r>
                </w:p>
              </w:tc>
              <w:tc>
                <w:tcPr>
                  <w:tcW w:w="794" w:type="dxa"/>
                  <w:noWrap w:val="0"/>
                  <w:vAlign w:val="center"/>
                </w:tcPr>
                <w:p>
                  <w:pPr>
                    <w:pStyle w:val="2"/>
                    <w:spacing w:line="240" w:lineRule="auto"/>
                    <w:jc w:val="center"/>
                    <w:rPr>
                      <w:sz w:val="21"/>
                      <w:szCs w:val="21"/>
                    </w:rPr>
                  </w:pPr>
                  <w:r>
                    <w:rPr>
                      <w:sz w:val="21"/>
                      <w:szCs w:val="21"/>
                    </w:rPr>
                    <w:t>居民</w:t>
                  </w:r>
                </w:p>
              </w:tc>
              <w:tc>
                <w:tcPr>
                  <w:tcW w:w="1134" w:type="dxa"/>
                  <w:noWrap w:val="0"/>
                  <w:vAlign w:val="center"/>
                </w:tcPr>
                <w:p>
                  <w:pPr>
                    <w:pStyle w:val="2"/>
                    <w:spacing w:line="240" w:lineRule="auto"/>
                    <w:jc w:val="center"/>
                    <w:rPr>
                      <w:sz w:val="21"/>
                      <w:szCs w:val="21"/>
                    </w:rPr>
                  </w:pPr>
                  <w:r>
                    <w:rPr>
                      <w:rFonts w:hint="eastAsia"/>
                      <w:sz w:val="21"/>
                      <w:szCs w:val="21"/>
                    </w:rPr>
                    <w:t>230户726人</w:t>
                  </w:r>
                </w:p>
              </w:tc>
              <w:tc>
                <w:tcPr>
                  <w:tcW w:w="955" w:type="dxa"/>
                  <w:vMerge w:val="continue"/>
                  <w:noWrap w:val="0"/>
                  <w:vAlign w:val="center"/>
                </w:tcPr>
                <w:p>
                  <w:pPr>
                    <w:pStyle w:val="2"/>
                    <w:spacing w:line="240" w:lineRule="auto"/>
                    <w:jc w:val="center"/>
                    <w:rPr>
                      <w:sz w:val="21"/>
                      <w:szCs w:val="21"/>
                    </w:rPr>
                  </w:pPr>
                </w:p>
              </w:tc>
              <w:tc>
                <w:tcPr>
                  <w:tcW w:w="1004" w:type="dxa"/>
                  <w:noWrap w:val="0"/>
                  <w:vAlign w:val="center"/>
                </w:tcPr>
                <w:p>
                  <w:pPr>
                    <w:pStyle w:val="2"/>
                    <w:spacing w:line="240" w:lineRule="auto"/>
                    <w:jc w:val="center"/>
                    <w:rPr>
                      <w:sz w:val="21"/>
                      <w:szCs w:val="21"/>
                    </w:rPr>
                  </w:pPr>
                  <w:r>
                    <w:rPr>
                      <w:sz w:val="21"/>
                      <w:szCs w:val="21"/>
                    </w:rPr>
                    <w:t>东南</w:t>
                  </w:r>
                </w:p>
              </w:tc>
              <w:tc>
                <w:tcPr>
                  <w:tcW w:w="1116" w:type="dxa"/>
                  <w:noWrap w:val="0"/>
                  <w:vAlign w:val="center"/>
                </w:tcPr>
                <w:p>
                  <w:pPr>
                    <w:pStyle w:val="2"/>
                    <w:spacing w:line="240" w:lineRule="auto"/>
                    <w:jc w:val="center"/>
                    <w:rPr>
                      <w:sz w:val="21"/>
                      <w:szCs w:val="21"/>
                    </w:rPr>
                  </w:pPr>
                  <w:r>
                    <w:rPr>
                      <w:rFonts w:hint="eastAsia"/>
                      <w:sz w:val="21"/>
                      <w:szCs w:val="21"/>
                    </w:rPr>
                    <w:t>409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04" w:type="dxa"/>
                  <w:noWrap w:val="0"/>
                  <w:vAlign w:val="center"/>
                </w:tcPr>
                <w:p>
                  <w:pPr>
                    <w:pStyle w:val="2"/>
                    <w:spacing w:line="240" w:lineRule="auto"/>
                    <w:jc w:val="center"/>
                    <w:rPr>
                      <w:sz w:val="21"/>
                      <w:szCs w:val="21"/>
                    </w:rPr>
                  </w:pPr>
                  <w:r>
                    <w:rPr>
                      <w:rFonts w:ascii="宋体" w:hAnsi="宋体" w:cs="宋体"/>
                      <w:sz w:val="21"/>
                      <w:szCs w:val="21"/>
                    </w:rPr>
                    <w:t>清华宝贝幼儿园</w:t>
                  </w:r>
                </w:p>
              </w:tc>
              <w:tc>
                <w:tcPr>
                  <w:tcW w:w="725" w:type="dxa"/>
                  <w:noWrap w:val="0"/>
                  <w:vAlign w:val="center"/>
                </w:tcPr>
                <w:p>
                  <w:pPr>
                    <w:pStyle w:val="2"/>
                    <w:spacing w:line="240" w:lineRule="auto"/>
                    <w:jc w:val="center"/>
                    <w:rPr>
                      <w:sz w:val="21"/>
                      <w:szCs w:val="21"/>
                    </w:rPr>
                  </w:pPr>
                  <w:r>
                    <w:rPr>
                      <w:rFonts w:hint="eastAsia"/>
                      <w:sz w:val="21"/>
                      <w:szCs w:val="21"/>
                    </w:rPr>
                    <w:t>255</w:t>
                  </w:r>
                </w:p>
              </w:tc>
              <w:tc>
                <w:tcPr>
                  <w:tcW w:w="738" w:type="dxa"/>
                  <w:noWrap w:val="0"/>
                  <w:vAlign w:val="center"/>
                </w:tcPr>
                <w:p>
                  <w:pPr>
                    <w:pStyle w:val="2"/>
                    <w:spacing w:line="240" w:lineRule="auto"/>
                    <w:jc w:val="center"/>
                    <w:rPr>
                      <w:sz w:val="21"/>
                      <w:szCs w:val="21"/>
                    </w:rPr>
                  </w:pPr>
                  <w:r>
                    <w:rPr>
                      <w:sz w:val="21"/>
                      <w:szCs w:val="21"/>
                    </w:rPr>
                    <w:t>-</w:t>
                  </w:r>
                  <w:r>
                    <w:rPr>
                      <w:rFonts w:hint="eastAsia"/>
                      <w:sz w:val="21"/>
                      <w:szCs w:val="21"/>
                    </w:rPr>
                    <w:t>390</w:t>
                  </w:r>
                </w:p>
              </w:tc>
              <w:tc>
                <w:tcPr>
                  <w:tcW w:w="794" w:type="dxa"/>
                  <w:noWrap w:val="0"/>
                  <w:vAlign w:val="center"/>
                </w:tcPr>
                <w:p>
                  <w:pPr>
                    <w:pStyle w:val="2"/>
                    <w:spacing w:line="240" w:lineRule="auto"/>
                    <w:jc w:val="center"/>
                    <w:rPr>
                      <w:sz w:val="21"/>
                      <w:szCs w:val="21"/>
                    </w:rPr>
                  </w:pPr>
                  <w:r>
                    <w:rPr>
                      <w:sz w:val="21"/>
                      <w:szCs w:val="21"/>
                    </w:rPr>
                    <w:t>学校</w:t>
                  </w:r>
                </w:p>
              </w:tc>
              <w:tc>
                <w:tcPr>
                  <w:tcW w:w="1134" w:type="dxa"/>
                  <w:noWrap w:val="0"/>
                  <w:vAlign w:val="center"/>
                </w:tcPr>
                <w:p>
                  <w:pPr>
                    <w:pStyle w:val="2"/>
                    <w:spacing w:line="240" w:lineRule="auto"/>
                    <w:jc w:val="center"/>
                    <w:rPr>
                      <w:sz w:val="21"/>
                      <w:szCs w:val="21"/>
                    </w:rPr>
                  </w:pPr>
                  <w:r>
                    <w:rPr>
                      <w:rFonts w:hint="eastAsia"/>
                      <w:sz w:val="21"/>
                      <w:szCs w:val="21"/>
                    </w:rPr>
                    <w:t>12</w:t>
                  </w:r>
                  <w:r>
                    <w:rPr>
                      <w:sz w:val="21"/>
                      <w:szCs w:val="21"/>
                    </w:rPr>
                    <w:t>个班</w:t>
                  </w:r>
                </w:p>
              </w:tc>
              <w:tc>
                <w:tcPr>
                  <w:tcW w:w="955" w:type="dxa"/>
                  <w:vMerge w:val="continue"/>
                  <w:noWrap w:val="0"/>
                  <w:vAlign w:val="center"/>
                </w:tcPr>
                <w:p>
                  <w:pPr>
                    <w:pStyle w:val="2"/>
                    <w:spacing w:line="240" w:lineRule="auto"/>
                    <w:jc w:val="center"/>
                    <w:rPr>
                      <w:sz w:val="21"/>
                      <w:szCs w:val="21"/>
                    </w:rPr>
                  </w:pPr>
                </w:p>
              </w:tc>
              <w:tc>
                <w:tcPr>
                  <w:tcW w:w="1004" w:type="dxa"/>
                  <w:noWrap w:val="0"/>
                  <w:vAlign w:val="center"/>
                </w:tcPr>
                <w:p>
                  <w:pPr>
                    <w:pStyle w:val="2"/>
                    <w:spacing w:line="240" w:lineRule="auto"/>
                    <w:jc w:val="center"/>
                    <w:rPr>
                      <w:sz w:val="21"/>
                      <w:szCs w:val="21"/>
                    </w:rPr>
                  </w:pPr>
                  <w:r>
                    <w:rPr>
                      <w:sz w:val="21"/>
                      <w:szCs w:val="21"/>
                    </w:rPr>
                    <w:t>东南</w:t>
                  </w:r>
                </w:p>
              </w:tc>
              <w:tc>
                <w:tcPr>
                  <w:tcW w:w="1116" w:type="dxa"/>
                  <w:noWrap w:val="0"/>
                  <w:vAlign w:val="center"/>
                </w:tcPr>
                <w:p>
                  <w:pPr>
                    <w:pStyle w:val="2"/>
                    <w:spacing w:line="240" w:lineRule="auto"/>
                    <w:jc w:val="center"/>
                    <w:rPr>
                      <w:sz w:val="21"/>
                      <w:szCs w:val="21"/>
                    </w:rPr>
                  </w:pPr>
                  <w:r>
                    <w:rPr>
                      <w:sz w:val="21"/>
                      <w:szCs w:val="21"/>
                    </w:rPr>
                    <w:t>4</w:t>
                  </w:r>
                  <w:r>
                    <w:rPr>
                      <w:rFonts w:hint="eastAsia"/>
                      <w:sz w:val="21"/>
                      <w:szCs w:val="21"/>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04" w:type="dxa"/>
                  <w:noWrap w:val="0"/>
                  <w:vAlign w:val="center"/>
                </w:tcPr>
                <w:p>
                  <w:pPr>
                    <w:pStyle w:val="2"/>
                    <w:spacing w:line="240" w:lineRule="auto"/>
                    <w:jc w:val="center"/>
                    <w:rPr>
                      <w:sz w:val="21"/>
                      <w:szCs w:val="21"/>
                    </w:rPr>
                  </w:pPr>
                  <w:r>
                    <w:rPr>
                      <w:rFonts w:ascii="宋体" w:hAnsi="宋体" w:cs="宋体"/>
                      <w:sz w:val="21"/>
                      <w:szCs w:val="21"/>
                    </w:rPr>
                    <w:t>泗县刘圩初级中学</w:t>
                  </w:r>
                </w:p>
              </w:tc>
              <w:tc>
                <w:tcPr>
                  <w:tcW w:w="725" w:type="dxa"/>
                  <w:noWrap w:val="0"/>
                  <w:vAlign w:val="center"/>
                </w:tcPr>
                <w:p>
                  <w:pPr>
                    <w:pStyle w:val="2"/>
                    <w:spacing w:line="240" w:lineRule="auto"/>
                    <w:jc w:val="center"/>
                    <w:rPr>
                      <w:sz w:val="21"/>
                      <w:szCs w:val="21"/>
                    </w:rPr>
                  </w:pPr>
                  <w:r>
                    <w:rPr>
                      <w:rFonts w:hint="eastAsia"/>
                      <w:sz w:val="21"/>
                      <w:szCs w:val="21"/>
                    </w:rPr>
                    <w:t>-160</w:t>
                  </w:r>
                </w:p>
              </w:tc>
              <w:tc>
                <w:tcPr>
                  <w:tcW w:w="738" w:type="dxa"/>
                  <w:noWrap w:val="0"/>
                  <w:vAlign w:val="center"/>
                </w:tcPr>
                <w:p>
                  <w:pPr>
                    <w:pStyle w:val="2"/>
                    <w:spacing w:line="240" w:lineRule="auto"/>
                    <w:jc w:val="center"/>
                    <w:rPr>
                      <w:sz w:val="21"/>
                      <w:szCs w:val="21"/>
                    </w:rPr>
                  </w:pPr>
                  <w:r>
                    <w:rPr>
                      <w:rFonts w:hint="eastAsia"/>
                      <w:sz w:val="21"/>
                      <w:szCs w:val="21"/>
                    </w:rPr>
                    <w:t>431</w:t>
                  </w:r>
                </w:p>
              </w:tc>
              <w:tc>
                <w:tcPr>
                  <w:tcW w:w="794" w:type="dxa"/>
                  <w:noWrap w:val="0"/>
                  <w:vAlign w:val="center"/>
                </w:tcPr>
                <w:p>
                  <w:pPr>
                    <w:pStyle w:val="2"/>
                    <w:spacing w:line="240" w:lineRule="auto"/>
                    <w:jc w:val="center"/>
                    <w:rPr>
                      <w:sz w:val="21"/>
                      <w:szCs w:val="21"/>
                    </w:rPr>
                  </w:pPr>
                  <w:r>
                    <w:rPr>
                      <w:sz w:val="21"/>
                      <w:szCs w:val="21"/>
                    </w:rPr>
                    <w:t>学校</w:t>
                  </w:r>
                </w:p>
              </w:tc>
              <w:tc>
                <w:tcPr>
                  <w:tcW w:w="1134" w:type="dxa"/>
                  <w:noWrap w:val="0"/>
                  <w:vAlign w:val="center"/>
                </w:tcPr>
                <w:p>
                  <w:pPr>
                    <w:pStyle w:val="2"/>
                    <w:spacing w:line="240" w:lineRule="auto"/>
                    <w:jc w:val="center"/>
                    <w:rPr>
                      <w:sz w:val="21"/>
                      <w:szCs w:val="21"/>
                    </w:rPr>
                  </w:pPr>
                  <w:r>
                    <w:rPr>
                      <w:rFonts w:hint="eastAsia"/>
                      <w:sz w:val="21"/>
                      <w:szCs w:val="21"/>
                    </w:rPr>
                    <w:t>48</w:t>
                  </w:r>
                  <w:r>
                    <w:rPr>
                      <w:sz w:val="21"/>
                      <w:szCs w:val="21"/>
                    </w:rPr>
                    <w:t>个班</w:t>
                  </w:r>
                </w:p>
              </w:tc>
              <w:tc>
                <w:tcPr>
                  <w:tcW w:w="955" w:type="dxa"/>
                  <w:vMerge w:val="continue"/>
                  <w:noWrap w:val="0"/>
                  <w:vAlign w:val="center"/>
                </w:tcPr>
                <w:p>
                  <w:pPr>
                    <w:pStyle w:val="2"/>
                    <w:spacing w:line="240" w:lineRule="auto"/>
                    <w:jc w:val="center"/>
                    <w:rPr>
                      <w:sz w:val="21"/>
                      <w:szCs w:val="21"/>
                    </w:rPr>
                  </w:pPr>
                </w:p>
              </w:tc>
              <w:tc>
                <w:tcPr>
                  <w:tcW w:w="1004" w:type="dxa"/>
                  <w:noWrap w:val="0"/>
                  <w:vAlign w:val="center"/>
                </w:tcPr>
                <w:p>
                  <w:pPr>
                    <w:pStyle w:val="2"/>
                    <w:spacing w:line="240" w:lineRule="auto"/>
                    <w:jc w:val="center"/>
                    <w:rPr>
                      <w:sz w:val="21"/>
                      <w:szCs w:val="21"/>
                    </w:rPr>
                  </w:pPr>
                  <w:r>
                    <w:rPr>
                      <w:rFonts w:hint="eastAsia"/>
                      <w:sz w:val="21"/>
                      <w:szCs w:val="21"/>
                    </w:rPr>
                    <w:t>西</w:t>
                  </w:r>
                  <w:r>
                    <w:rPr>
                      <w:sz w:val="21"/>
                      <w:szCs w:val="21"/>
                    </w:rPr>
                    <w:t>南</w:t>
                  </w:r>
                </w:p>
              </w:tc>
              <w:tc>
                <w:tcPr>
                  <w:tcW w:w="1116" w:type="dxa"/>
                  <w:noWrap w:val="0"/>
                  <w:vAlign w:val="center"/>
                </w:tcPr>
                <w:p>
                  <w:pPr>
                    <w:pStyle w:val="2"/>
                    <w:spacing w:line="240" w:lineRule="auto"/>
                    <w:jc w:val="center"/>
                    <w:rPr>
                      <w:sz w:val="21"/>
                      <w:szCs w:val="21"/>
                    </w:rPr>
                  </w:pPr>
                  <w:r>
                    <w:rPr>
                      <w:rFonts w:hint="eastAsia"/>
                      <w:sz w:val="21"/>
                      <w:szCs w:val="21"/>
                    </w:rPr>
                    <w:t>456</w:t>
                  </w:r>
                </w:p>
              </w:tc>
            </w:tr>
          </w:tbl>
          <w:p>
            <w:pPr>
              <w:adjustRightInd w:val="0"/>
              <w:snapToGrid w:val="0"/>
              <w:spacing w:line="360" w:lineRule="auto"/>
              <w:ind w:firstLine="480" w:firstLineChars="200"/>
              <w:rPr>
                <w:b/>
                <w:sz w:val="24"/>
              </w:rPr>
            </w:pPr>
            <w:r>
              <w:rPr>
                <w:kern w:val="0"/>
                <w:sz w:val="24"/>
              </w:rPr>
              <w:t>2、地表水环境</w:t>
            </w:r>
          </w:p>
          <w:p>
            <w:pPr>
              <w:spacing w:line="360" w:lineRule="auto"/>
              <w:ind w:firstLine="482" w:firstLineChars="200"/>
              <w:jc w:val="center"/>
              <w:rPr>
                <w:sz w:val="24"/>
              </w:rPr>
            </w:pPr>
            <w:r>
              <w:rPr>
                <w:b/>
                <w:sz w:val="24"/>
              </w:rPr>
              <w:t>表3-</w:t>
            </w:r>
            <w:r>
              <w:rPr>
                <w:rFonts w:hint="eastAsia"/>
                <w:b/>
                <w:sz w:val="24"/>
              </w:rPr>
              <w:t>3</w:t>
            </w:r>
            <w:r>
              <w:rPr>
                <w:b/>
                <w:sz w:val="24"/>
              </w:rPr>
              <w:t xml:space="preserve">  水环境保护目标一览表</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123"/>
              <w:gridCol w:w="1466"/>
              <w:gridCol w:w="1467"/>
              <w:gridCol w:w="1467"/>
              <w:gridCol w:w="24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6" w:hRule="atLeast"/>
                <w:jc w:val="center"/>
              </w:trPr>
              <w:tc>
                <w:tcPr>
                  <w:tcW w:w="1123" w:type="dxa"/>
                  <w:noWrap w:val="0"/>
                  <w:vAlign w:val="center"/>
                </w:tcPr>
                <w:p>
                  <w:pPr>
                    <w:jc w:val="center"/>
                    <w:rPr>
                      <w:b/>
                      <w:bCs/>
                      <w:szCs w:val="21"/>
                    </w:rPr>
                  </w:pPr>
                  <w:r>
                    <w:rPr>
                      <w:b/>
                      <w:bCs/>
                      <w:szCs w:val="21"/>
                    </w:rPr>
                    <w:t>环境要素</w:t>
                  </w:r>
                </w:p>
              </w:tc>
              <w:tc>
                <w:tcPr>
                  <w:tcW w:w="1466" w:type="dxa"/>
                  <w:noWrap w:val="0"/>
                  <w:vAlign w:val="center"/>
                </w:tcPr>
                <w:p>
                  <w:pPr>
                    <w:jc w:val="center"/>
                    <w:rPr>
                      <w:b/>
                      <w:bCs/>
                      <w:szCs w:val="21"/>
                    </w:rPr>
                  </w:pPr>
                  <w:r>
                    <w:rPr>
                      <w:b/>
                      <w:bCs/>
                      <w:szCs w:val="21"/>
                    </w:rPr>
                    <w:t>环境保护对象</w:t>
                  </w:r>
                </w:p>
                <w:p>
                  <w:pPr>
                    <w:jc w:val="center"/>
                    <w:rPr>
                      <w:b/>
                      <w:bCs/>
                      <w:szCs w:val="21"/>
                    </w:rPr>
                  </w:pPr>
                  <w:r>
                    <w:rPr>
                      <w:b/>
                      <w:bCs/>
                      <w:szCs w:val="21"/>
                    </w:rPr>
                    <w:t>名称</w:t>
                  </w:r>
                </w:p>
              </w:tc>
              <w:tc>
                <w:tcPr>
                  <w:tcW w:w="1467" w:type="dxa"/>
                  <w:noWrap w:val="0"/>
                  <w:vAlign w:val="center"/>
                </w:tcPr>
                <w:p>
                  <w:pPr>
                    <w:jc w:val="center"/>
                    <w:rPr>
                      <w:b/>
                      <w:bCs/>
                      <w:szCs w:val="21"/>
                    </w:rPr>
                  </w:pPr>
                  <w:r>
                    <w:rPr>
                      <w:b/>
                      <w:bCs/>
                      <w:szCs w:val="21"/>
                    </w:rPr>
                    <w:t>方位/距离(m)</w:t>
                  </w:r>
                </w:p>
              </w:tc>
              <w:tc>
                <w:tcPr>
                  <w:tcW w:w="1467" w:type="dxa"/>
                  <w:noWrap w:val="0"/>
                  <w:vAlign w:val="center"/>
                </w:tcPr>
                <w:p>
                  <w:pPr>
                    <w:jc w:val="center"/>
                    <w:rPr>
                      <w:b/>
                      <w:bCs/>
                      <w:szCs w:val="21"/>
                    </w:rPr>
                  </w:pPr>
                  <w:r>
                    <w:rPr>
                      <w:b/>
                      <w:bCs/>
                      <w:szCs w:val="21"/>
                    </w:rPr>
                    <w:t>规模</w:t>
                  </w:r>
                </w:p>
              </w:tc>
              <w:tc>
                <w:tcPr>
                  <w:tcW w:w="2441" w:type="dxa"/>
                  <w:noWrap w:val="0"/>
                  <w:vAlign w:val="center"/>
                </w:tcPr>
                <w:p>
                  <w:pPr>
                    <w:jc w:val="center"/>
                    <w:rPr>
                      <w:b/>
                      <w:bCs/>
                      <w:szCs w:val="21"/>
                    </w:rPr>
                  </w:pPr>
                  <w:r>
                    <w:rPr>
                      <w:b/>
                      <w:bCs/>
                      <w:szCs w:val="21"/>
                    </w:rPr>
                    <w:t>保护目标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2" w:hRule="atLeast"/>
                <w:jc w:val="center"/>
              </w:trPr>
              <w:tc>
                <w:tcPr>
                  <w:tcW w:w="1123" w:type="dxa"/>
                  <w:noWrap w:val="0"/>
                  <w:vAlign w:val="center"/>
                </w:tcPr>
                <w:p>
                  <w:pPr>
                    <w:jc w:val="center"/>
                    <w:rPr>
                      <w:szCs w:val="21"/>
                    </w:rPr>
                  </w:pPr>
                  <w:r>
                    <w:rPr>
                      <w:szCs w:val="21"/>
                    </w:rPr>
                    <w:t>地表水</w:t>
                  </w:r>
                </w:p>
              </w:tc>
              <w:tc>
                <w:tcPr>
                  <w:tcW w:w="1466" w:type="dxa"/>
                  <w:noWrap w:val="0"/>
                  <w:vAlign w:val="center"/>
                </w:tcPr>
                <w:p>
                  <w:pPr>
                    <w:jc w:val="center"/>
                    <w:rPr>
                      <w:szCs w:val="21"/>
                    </w:rPr>
                  </w:pPr>
                  <w:r>
                    <w:rPr>
                      <w:rFonts w:ascii="宋体" w:hAnsi="宋体" w:cs="宋体"/>
                      <w:sz w:val="21"/>
                      <w:szCs w:val="21"/>
                    </w:rPr>
                    <w:t>老濉河</w:t>
                  </w:r>
                </w:p>
              </w:tc>
              <w:tc>
                <w:tcPr>
                  <w:tcW w:w="1467" w:type="dxa"/>
                  <w:noWrap w:val="0"/>
                  <w:vAlign w:val="center"/>
                </w:tcPr>
                <w:p>
                  <w:pPr>
                    <w:jc w:val="center"/>
                    <w:rPr>
                      <w:szCs w:val="21"/>
                    </w:rPr>
                  </w:pPr>
                  <w:r>
                    <w:rPr>
                      <w:rFonts w:hint="eastAsia"/>
                      <w:szCs w:val="21"/>
                    </w:rPr>
                    <w:t>南1000</w:t>
                  </w:r>
                  <w:r>
                    <w:rPr>
                      <w:szCs w:val="21"/>
                    </w:rPr>
                    <w:t>米处</w:t>
                  </w:r>
                </w:p>
              </w:tc>
              <w:tc>
                <w:tcPr>
                  <w:tcW w:w="1467" w:type="dxa"/>
                  <w:noWrap w:val="0"/>
                  <w:vAlign w:val="center"/>
                </w:tcPr>
                <w:p>
                  <w:pPr>
                    <w:jc w:val="center"/>
                    <w:rPr>
                      <w:szCs w:val="21"/>
                    </w:rPr>
                  </w:pPr>
                  <w:r>
                    <w:rPr>
                      <w:szCs w:val="21"/>
                    </w:rPr>
                    <w:t>小河</w:t>
                  </w:r>
                </w:p>
              </w:tc>
              <w:tc>
                <w:tcPr>
                  <w:tcW w:w="2441" w:type="dxa"/>
                  <w:noWrap w:val="0"/>
                  <w:vAlign w:val="center"/>
                </w:tcPr>
                <w:p>
                  <w:pPr>
                    <w:jc w:val="center"/>
                    <w:rPr>
                      <w:szCs w:val="21"/>
                    </w:rPr>
                  </w:pPr>
                  <w:r>
                    <w:rPr>
                      <w:szCs w:val="21"/>
                    </w:rPr>
                    <w:t>《</w:t>
                  </w:r>
                  <w:r>
                    <w:rPr>
                      <w:color w:val="000000"/>
                      <w:szCs w:val="21"/>
                    </w:rPr>
                    <w:t>地表水环境质量标准》（GB3838-2002）</w:t>
                  </w:r>
                  <w:r>
                    <w:rPr>
                      <w:rFonts w:hint="eastAsia"/>
                      <w:sz w:val="21"/>
                      <w:szCs w:val="21"/>
                    </w:rPr>
                    <w:t>III</w:t>
                  </w:r>
                  <w:r>
                    <w:rPr>
                      <w:szCs w:val="21"/>
                    </w:rPr>
                    <w:t>类</w:t>
                  </w:r>
                </w:p>
              </w:tc>
            </w:tr>
          </w:tbl>
          <w:p>
            <w:pPr>
              <w:adjustRightInd w:val="0"/>
              <w:snapToGrid w:val="0"/>
              <w:spacing w:line="360" w:lineRule="auto"/>
              <w:ind w:firstLine="480" w:firstLineChars="200"/>
              <w:rPr>
                <w:kern w:val="0"/>
                <w:sz w:val="24"/>
                <w:szCs w:val="24"/>
              </w:rPr>
            </w:pPr>
            <w:r>
              <w:rPr>
                <w:rFonts w:hint="eastAsia"/>
                <w:kern w:val="0"/>
                <w:sz w:val="24"/>
                <w:szCs w:val="24"/>
              </w:rPr>
              <w:t>3</w:t>
            </w:r>
            <w:r>
              <w:rPr>
                <w:kern w:val="0"/>
                <w:sz w:val="24"/>
                <w:szCs w:val="24"/>
              </w:rPr>
              <w:t>、声环境</w:t>
            </w:r>
          </w:p>
          <w:p>
            <w:pPr>
              <w:adjustRightInd w:val="0"/>
              <w:snapToGrid w:val="0"/>
              <w:spacing w:line="360" w:lineRule="auto"/>
              <w:ind w:firstLine="480" w:firstLineChars="200"/>
              <w:rPr>
                <w:kern w:val="0"/>
                <w:sz w:val="24"/>
                <w:szCs w:val="24"/>
              </w:rPr>
            </w:pPr>
            <w:r>
              <w:rPr>
                <w:rFonts w:hint="eastAsia" w:ascii="宋体" w:hAnsi="宋体" w:cs="宋体"/>
                <w:sz w:val="24"/>
                <w:szCs w:val="24"/>
              </w:rPr>
              <w:t>本</w:t>
            </w:r>
            <w:r>
              <w:rPr>
                <w:kern w:val="0"/>
                <w:sz w:val="24"/>
                <w:szCs w:val="24"/>
              </w:rPr>
              <w:t>项目</w:t>
            </w:r>
            <w:r>
              <w:rPr>
                <w:rFonts w:ascii="宋体" w:hAnsi="宋体" w:cs="宋体"/>
                <w:sz w:val="24"/>
                <w:szCs w:val="24"/>
              </w:rPr>
              <w:t>周边</w:t>
            </w:r>
            <w:r>
              <w:rPr>
                <w:kern w:val="0"/>
                <w:sz w:val="24"/>
                <w:szCs w:val="24"/>
              </w:rPr>
              <w:t>50m范围内无</w:t>
            </w:r>
            <w:r>
              <w:rPr>
                <w:sz w:val="24"/>
                <w:szCs w:val="24"/>
              </w:rPr>
              <w:t>声</w:t>
            </w:r>
            <w:r>
              <w:rPr>
                <w:kern w:val="0"/>
                <w:sz w:val="24"/>
                <w:szCs w:val="24"/>
              </w:rPr>
              <w:t>环境保护目标。</w:t>
            </w:r>
          </w:p>
          <w:p>
            <w:pPr>
              <w:spacing w:line="360" w:lineRule="auto"/>
              <w:ind w:firstLine="480" w:firstLineChars="200"/>
              <w:rPr>
                <w:sz w:val="24"/>
                <w:szCs w:val="24"/>
              </w:rPr>
            </w:pPr>
            <w:r>
              <w:rPr>
                <w:rFonts w:hint="eastAsia"/>
                <w:sz w:val="24"/>
                <w:szCs w:val="24"/>
              </w:rPr>
              <w:t>4</w:t>
            </w:r>
            <w:r>
              <w:rPr>
                <w:sz w:val="24"/>
                <w:szCs w:val="24"/>
              </w:rPr>
              <w:t>、生态环境</w:t>
            </w:r>
          </w:p>
          <w:p>
            <w:pPr>
              <w:adjustRightInd w:val="0"/>
              <w:snapToGrid w:val="0"/>
              <w:spacing w:line="360" w:lineRule="auto"/>
              <w:ind w:firstLine="480" w:firstLineChars="200"/>
              <w:rPr>
                <w:rFonts w:hint="eastAsia" w:eastAsia="宋体"/>
                <w:kern w:val="0"/>
                <w:szCs w:val="21"/>
                <w:lang w:val="en-US" w:eastAsia="zh-CN"/>
              </w:rPr>
            </w:pPr>
            <w:r>
              <w:rPr>
                <w:rFonts w:hint="eastAsia" w:ascii="宋体" w:hAnsi="宋体" w:cs="宋体"/>
                <w:sz w:val="24"/>
                <w:szCs w:val="24"/>
              </w:rPr>
              <w:t>本</w:t>
            </w:r>
            <w:r>
              <w:rPr>
                <w:sz w:val="24"/>
                <w:szCs w:val="24"/>
              </w:rPr>
              <w:t>项目</w:t>
            </w:r>
            <w:r>
              <w:rPr>
                <w:rFonts w:ascii="宋体" w:hAnsi="宋体" w:cs="宋体"/>
                <w:sz w:val="24"/>
                <w:szCs w:val="24"/>
              </w:rPr>
              <w:t>属于</w:t>
            </w:r>
            <w:r>
              <w:rPr>
                <w:rFonts w:hint="eastAsia" w:ascii="宋体" w:hAnsi="宋体" w:cs="宋体"/>
                <w:sz w:val="24"/>
                <w:szCs w:val="24"/>
                <w:lang w:val="en-US" w:eastAsia="zh-CN"/>
              </w:rPr>
              <w:t>园</w:t>
            </w:r>
            <w:r>
              <w:rPr>
                <w:rFonts w:ascii="宋体" w:hAnsi="宋体" w:cs="宋体"/>
                <w:sz w:val="24"/>
                <w:szCs w:val="24"/>
              </w:rPr>
              <w:t>区内工业用地</w:t>
            </w:r>
            <w:r>
              <w:rPr>
                <w:rFonts w:hint="eastAsia" w:ascii="宋体" w:hAnsi="宋体" w:cs="宋体"/>
                <w:sz w:val="24"/>
                <w:szCs w:val="24"/>
              </w:rPr>
              <w:t>，不</w:t>
            </w:r>
            <w:r>
              <w:rPr>
                <w:rFonts w:ascii="宋体" w:hAnsi="宋体" w:cs="宋体"/>
                <w:sz w:val="24"/>
                <w:szCs w:val="24"/>
              </w:rPr>
              <w:t>新增用地</w:t>
            </w:r>
            <w:r>
              <w:rPr>
                <w:kern w:val="0"/>
                <w:sz w:val="24"/>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094" w:hRule="atLeast"/>
          <w:jc w:val="center"/>
        </w:trPr>
        <w:tc>
          <w:tcPr>
            <w:tcW w:w="800" w:type="dxa"/>
            <w:noWrap w:val="0"/>
            <w:tcMar>
              <w:left w:w="28" w:type="dxa"/>
              <w:right w:w="28" w:type="dxa"/>
            </w:tcMar>
            <w:vAlign w:val="center"/>
          </w:tcPr>
          <w:p>
            <w:pPr>
              <w:adjustRightInd w:val="0"/>
              <w:snapToGrid w:val="0"/>
              <w:jc w:val="center"/>
              <w:rPr>
                <w:kern w:val="0"/>
                <w:sz w:val="24"/>
              </w:rPr>
            </w:pPr>
            <w:r>
              <w:rPr>
                <w:kern w:val="0"/>
                <w:sz w:val="24"/>
              </w:rPr>
              <w:t>污染</w:t>
            </w:r>
          </w:p>
          <w:p>
            <w:pPr>
              <w:adjustRightInd w:val="0"/>
              <w:snapToGrid w:val="0"/>
              <w:jc w:val="center"/>
              <w:rPr>
                <w:kern w:val="0"/>
                <w:sz w:val="24"/>
              </w:rPr>
            </w:pPr>
            <w:r>
              <w:rPr>
                <w:kern w:val="0"/>
                <w:sz w:val="24"/>
              </w:rPr>
              <w:t>物排</w:t>
            </w:r>
          </w:p>
          <w:p>
            <w:pPr>
              <w:adjustRightInd w:val="0"/>
              <w:snapToGrid w:val="0"/>
              <w:jc w:val="center"/>
              <w:rPr>
                <w:kern w:val="0"/>
                <w:sz w:val="24"/>
              </w:rPr>
            </w:pPr>
            <w:r>
              <w:rPr>
                <w:kern w:val="0"/>
                <w:sz w:val="24"/>
              </w:rPr>
              <w:t>放控</w:t>
            </w:r>
          </w:p>
          <w:p>
            <w:pPr>
              <w:adjustRightInd w:val="0"/>
              <w:snapToGrid w:val="0"/>
              <w:jc w:val="center"/>
              <w:rPr>
                <w:kern w:val="0"/>
                <w:sz w:val="24"/>
              </w:rPr>
            </w:pPr>
            <w:r>
              <w:rPr>
                <w:kern w:val="0"/>
                <w:sz w:val="24"/>
              </w:rPr>
              <w:t>制标</w:t>
            </w:r>
          </w:p>
          <w:p>
            <w:pPr>
              <w:adjustRightInd w:val="0"/>
              <w:snapToGrid w:val="0"/>
              <w:jc w:val="center"/>
              <w:rPr>
                <w:kern w:val="0"/>
                <w:szCs w:val="21"/>
              </w:rPr>
            </w:pPr>
            <w:r>
              <w:rPr>
                <w:kern w:val="0"/>
                <w:sz w:val="24"/>
              </w:rPr>
              <w:t>准</w:t>
            </w:r>
          </w:p>
        </w:tc>
        <w:tc>
          <w:tcPr>
            <w:tcW w:w="8190" w:type="dxa"/>
            <w:noWrap w:val="0"/>
            <w:vAlign w:val="center"/>
          </w:tcPr>
          <w:p>
            <w:pPr>
              <w:tabs>
                <w:tab w:val="left" w:pos="402"/>
              </w:tabs>
              <w:spacing w:line="360" w:lineRule="auto"/>
              <w:ind w:firstLine="482" w:firstLineChars="200"/>
              <w:outlineLvl w:val="0"/>
              <w:rPr>
                <w:sz w:val="24"/>
              </w:rPr>
            </w:pPr>
            <w:r>
              <w:rPr>
                <w:b/>
                <w:bCs/>
                <w:sz w:val="24"/>
              </w:rPr>
              <w:t>一、大气污染物排放标准</w:t>
            </w:r>
          </w:p>
          <w:p>
            <w:pPr>
              <w:pStyle w:val="13"/>
              <w:spacing w:before="0" w:line="360" w:lineRule="auto"/>
              <w:ind w:firstLine="472" w:firstLineChars="200"/>
              <w:rPr>
                <w:color w:val="000000"/>
                <w:sz w:val="24"/>
              </w:rPr>
            </w:pPr>
            <w:r>
              <w:rPr>
                <w:color w:val="000000"/>
                <w:sz w:val="24"/>
              </w:rPr>
              <w:t>颗</w:t>
            </w:r>
            <w:r>
              <w:rPr>
                <w:rFonts w:hint="default" w:ascii="Times New Roman" w:hAnsi="Times New Roman" w:cs="Times New Roman"/>
                <w:color w:val="000000"/>
                <w:sz w:val="24"/>
              </w:rPr>
              <w:t>粒物</w:t>
            </w:r>
            <w:r>
              <w:rPr>
                <w:rFonts w:hint="default" w:ascii="Times New Roman" w:hAnsi="Times New Roman" w:cs="Times New Roman"/>
                <w:color w:val="000000"/>
                <w:sz w:val="24"/>
                <w:lang w:val="en-US" w:eastAsia="zh-CN"/>
              </w:rPr>
              <w:t>和</w:t>
            </w:r>
            <w:r>
              <w:rPr>
                <w:rFonts w:hint="default" w:ascii="Times New Roman" w:hAnsi="Times New Roman" w:cs="Times New Roman"/>
                <w:sz w:val="24"/>
              </w:rPr>
              <w:t>甲醛</w:t>
            </w:r>
            <w:r>
              <w:rPr>
                <w:rFonts w:hint="default" w:ascii="Times New Roman" w:hAnsi="Times New Roman" w:cs="Times New Roman"/>
                <w:color w:val="000000"/>
                <w:sz w:val="24"/>
                <w:lang w:val="en-US" w:eastAsia="zh-CN"/>
              </w:rPr>
              <w:t>执行</w:t>
            </w:r>
            <w:r>
              <w:rPr>
                <w:rFonts w:hint="eastAsia" w:ascii="Times New Roman" w:hAnsi="Times New Roman" w:eastAsia="宋体" w:cs="Times New Roman"/>
                <w:color w:val="000000"/>
                <w:sz w:val="24"/>
                <w:lang w:bidi="ar"/>
              </w:rPr>
              <w:t>《大气污染物综合排放标准》（GB16297-1996）表2中二级标准和无组织排放限值要求</w:t>
            </w:r>
            <w:r>
              <w:rPr>
                <w:sz w:val="24"/>
              </w:rPr>
              <w:t>。</w:t>
            </w:r>
            <w:r>
              <w:rPr>
                <w:rFonts w:hint="default" w:ascii="Times New Roman" w:hAnsi="Times New Roman" w:cs="Times New Roman"/>
                <w:bCs/>
                <w:color w:val="000000"/>
                <w:sz w:val="24"/>
              </w:rPr>
              <w:t>具</w:t>
            </w:r>
            <w:r>
              <w:rPr>
                <w:bCs/>
                <w:color w:val="000000"/>
                <w:sz w:val="24"/>
              </w:rPr>
              <w:t>体标准值如下表</w:t>
            </w:r>
            <w:r>
              <w:rPr>
                <w:color w:val="000000"/>
                <w:sz w:val="24"/>
              </w:rPr>
              <w:t>：</w:t>
            </w:r>
          </w:p>
          <w:p>
            <w:pPr>
              <w:spacing w:line="360" w:lineRule="auto"/>
              <w:jc w:val="center"/>
              <w:rPr>
                <w:b/>
                <w:bCs/>
                <w:sz w:val="24"/>
              </w:rPr>
            </w:pPr>
            <w:r>
              <w:rPr>
                <w:b/>
                <w:bCs/>
                <w:sz w:val="24"/>
              </w:rPr>
              <w:t>表3-4  大气污染物综合排放标准</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1"/>
              <w:gridCol w:w="1020"/>
              <w:gridCol w:w="922"/>
              <w:gridCol w:w="758"/>
              <w:gridCol w:w="1230"/>
              <w:gridCol w:w="1357"/>
              <w:gridCol w:w="18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2" w:hRule="atLeast"/>
                <w:jc w:val="center"/>
              </w:trPr>
              <w:tc>
                <w:tcPr>
                  <w:tcW w:w="751" w:type="dxa"/>
                  <w:vMerge w:val="restart"/>
                  <w:tcBorders>
                    <w:bottom w:val="single" w:color="auto" w:sz="4" w:space="0"/>
                  </w:tcBorders>
                  <w:noWrap w:val="0"/>
                  <w:vAlign w:val="center"/>
                </w:tcPr>
                <w:p>
                  <w:pPr>
                    <w:jc w:val="center"/>
                    <w:rPr>
                      <w:b/>
                      <w:sz w:val="21"/>
                      <w:szCs w:val="21"/>
                    </w:rPr>
                  </w:pPr>
                  <w:r>
                    <w:rPr>
                      <w:b/>
                      <w:sz w:val="21"/>
                      <w:szCs w:val="21"/>
                    </w:rPr>
                    <w:t>污染物</w:t>
                  </w:r>
                </w:p>
              </w:tc>
              <w:tc>
                <w:tcPr>
                  <w:tcW w:w="2700" w:type="dxa"/>
                  <w:gridSpan w:val="3"/>
                  <w:tcBorders>
                    <w:bottom w:val="single" w:color="auto" w:sz="4" w:space="0"/>
                  </w:tcBorders>
                  <w:noWrap w:val="0"/>
                  <w:vAlign w:val="center"/>
                </w:tcPr>
                <w:p>
                  <w:pPr>
                    <w:jc w:val="center"/>
                    <w:rPr>
                      <w:b/>
                      <w:sz w:val="21"/>
                      <w:szCs w:val="21"/>
                    </w:rPr>
                  </w:pPr>
                  <w:r>
                    <w:rPr>
                      <w:rFonts w:ascii="宋体" w:hAnsi="宋体" w:cs="宋体"/>
                      <w:b/>
                      <w:bCs/>
                      <w:sz w:val="21"/>
                      <w:szCs w:val="21"/>
                    </w:rPr>
                    <w:t>大气污染物项目排放限值</w:t>
                  </w:r>
                </w:p>
              </w:tc>
              <w:tc>
                <w:tcPr>
                  <w:tcW w:w="2587" w:type="dxa"/>
                  <w:gridSpan w:val="2"/>
                  <w:tcBorders>
                    <w:bottom w:val="single" w:color="auto" w:sz="4" w:space="0"/>
                  </w:tcBorders>
                  <w:noWrap w:val="0"/>
                  <w:vAlign w:val="center"/>
                </w:tcPr>
                <w:p>
                  <w:pPr>
                    <w:jc w:val="center"/>
                    <w:rPr>
                      <w:b/>
                      <w:sz w:val="21"/>
                      <w:szCs w:val="21"/>
                    </w:rPr>
                  </w:pPr>
                  <w:r>
                    <w:rPr>
                      <w:b/>
                      <w:sz w:val="21"/>
                      <w:szCs w:val="21"/>
                    </w:rPr>
                    <w:t>无组织排放监控浓度限值</w:t>
                  </w:r>
                </w:p>
              </w:tc>
              <w:tc>
                <w:tcPr>
                  <w:tcW w:w="1899" w:type="dxa"/>
                  <w:vMerge w:val="restart"/>
                  <w:noWrap w:val="0"/>
                  <w:vAlign w:val="center"/>
                </w:tcPr>
                <w:p>
                  <w:pPr>
                    <w:jc w:val="center"/>
                    <w:rPr>
                      <w:b/>
                      <w:sz w:val="21"/>
                      <w:szCs w:val="21"/>
                    </w:rPr>
                  </w:pPr>
                  <w:r>
                    <w:rPr>
                      <w:b/>
                      <w:sz w:val="21"/>
                      <w:szCs w:val="21"/>
                    </w:rPr>
                    <w:t>标准来源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7" w:hRule="atLeast"/>
                <w:jc w:val="center"/>
              </w:trPr>
              <w:tc>
                <w:tcPr>
                  <w:tcW w:w="751" w:type="dxa"/>
                  <w:vMerge w:val="continue"/>
                  <w:noWrap w:val="0"/>
                  <w:vAlign w:val="center"/>
                </w:tcPr>
                <w:p>
                  <w:pPr>
                    <w:jc w:val="center"/>
                    <w:rPr>
                      <w:b/>
                      <w:sz w:val="21"/>
                      <w:szCs w:val="21"/>
                    </w:rPr>
                  </w:pPr>
                </w:p>
              </w:tc>
              <w:tc>
                <w:tcPr>
                  <w:tcW w:w="1020" w:type="dxa"/>
                  <w:noWrap w:val="0"/>
                  <w:vAlign w:val="center"/>
                </w:tcPr>
                <w:p>
                  <w:pPr>
                    <w:jc w:val="center"/>
                    <w:rPr>
                      <w:b/>
                      <w:sz w:val="21"/>
                      <w:szCs w:val="21"/>
                    </w:rPr>
                  </w:pPr>
                  <w:r>
                    <w:rPr>
                      <w:b/>
                      <w:sz w:val="21"/>
                      <w:szCs w:val="21"/>
                    </w:rPr>
                    <w:t>最高允许排放浓度mg/m</w:t>
                  </w:r>
                  <w:r>
                    <w:rPr>
                      <w:b/>
                      <w:sz w:val="21"/>
                      <w:szCs w:val="21"/>
                      <w:vertAlign w:val="superscript"/>
                    </w:rPr>
                    <w:t>3</w:t>
                  </w:r>
                </w:p>
              </w:tc>
              <w:tc>
                <w:tcPr>
                  <w:tcW w:w="922" w:type="dxa"/>
                  <w:noWrap w:val="0"/>
                  <w:vAlign w:val="center"/>
                </w:tcPr>
                <w:p>
                  <w:pPr>
                    <w:jc w:val="center"/>
                    <w:rPr>
                      <w:b/>
                      <w:sz w:val="21"/>
                      <w:szCs w:val="21"/>
                    </w:rPr>
                  </w:pPr>
                  <w:r>
                    <w:rPr>
                      <w:b/>
                      <w:sz w:val="21"/>
                      <w:szCs w:val="21"/>
                    </w:rPr>
                    <w:t>最高允许排放速率，kg/h</w:t>
                  </w:r>
                </w:p>
              </w:tc>
              <w:tc>
                <w:tcPr>
                  <w:tcW w:w="758" w:type="dxa"/>
                  <w:noWrap w:val="0"/>
                  <w:vAlign w:val="center"/>
                </w:tcPr>
                <w:p>
                  <w:pPr>
                    <w:jc w:val="center"/>
                    <w:rPr>
                      <w:b/>
                      <w:sz w:val="21"/>
                      <w:szCs w:val="21"/>
                    </w:rPr>
                  </w:pPr>
                  <w:r>
                    <w:rPr>
                      <w:b/>
                      <w:sz w:val="21"/>
                      <w:szCs w:val="21"/>
                    </w:rPr>
                    <w:t>排气筒高度，m</w:t>
                  </w:r>
                </w:p>
              </w:tc>
              <w:tc>
                <w:tcPr>
                  <w:tcW w:w="1230" w:type="dxa"/>
                  <w:noWrap w:val="0"/>
                  <w:vAlign w:val="center"/>
                </w:tcPr>
                <w:p>
                  <w:pPr>
                    <w:jc w:val="center"/>
                    <w:rPr>
                      <w:b/>
                      <w:sz w:val="21"/>
                      <w:szCs w:val="21"/>
                    </w:rPr>
                  </w:pPr>
                  <w:r>
                    <w:rPr>
                      <w:b/>
                      <w:sz w:val="21"/>
                      <w:szCs w:val="21"/>
                    </w:rPr>
                    <w:t>监控点</w:t>
                  </w:r>
                </w:p>
              </w:tc>
              <w:tc>
                <w:tcPr>
                  <w:tcW w:w="1357" w:type="dxa"/>
                  <w:noWrap w:val="0"/>
                  <w:vAlign w:val="center"/>
                </w:tcPr>
                <w:p>
                  <w:pPr>
                    <w:jc w:val="center"/>
                    <w:rPr>
                      <w:b/>
                      <w:sz w:val="21"/>
                      <w:szCs w:val="21"/>
                    </w:rPr>
                  </w:pPr>
                  <w:r>
                    <w:rPr>
                      <w:b/>
                      <w:sz w:val="21"/>
                      <w:szCs w:val="21"/>
                    </w:rPr>
                    <w:t>浓度，mg/m</w:t>
                  </w:r>
                  <w:r>
                    <w:rPr>
                      <w:b/>
                      <w:sz w:val="21"/>
                      <w:szCs w:val="21"/>
                      <w:vertAlign w:val="superscript"/>
                    </w:rPr>
                    <w:t>3</w:t>
                  </w:r>
                </w:p>
              </w:tc>
              <w:tc>
                <w:tcPr>
                  <w:tcW w:w="1899" w:type="dxa"/>
                  <w:vMerge w:val="continue"/>
                  <w:noWrap w:val="0"/>
                  <w:vAlign w:val="center"/>
                </w:tcPr>
                <w:p>
                  <w:pPr>
                    <w:jc w:val="center"/>
                    <w:rPr>
                      <w:b/>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8" w:hRule="atLeast"/>
                <w:jc w:val="center"/>
              </w:trPr>
              <w:tc>
                <w:tcPr>
                  <w:tcW w:w="751" w:type="dxa"/>
                  <w:noWrap w:val="0"/>
                  <w:vAlign w:val="center"/>
                </w:tcPr>
                <w:p>
                  <w:pPr>
                    <w:jc w:val="center"/>
                    <w:rPr>
                      <w:bCs/>
                      <w:sz w:val="21"/>
                      <w:szCs w:val="21"/>
                    </w:rPr>
                  </w:pPr>
                  <w:r>
                    <w:rPr>
                      <w:bCs/>
                      <w:sz w:val="21"/>
                      <w:szCs w:val="21"/>
                    </w:rPr>
                    <w:t>颗粒物</w:t>
                  </w:r>
                </w:p>
              </w:tc>
              <w:tc>
                <w:tcPr>
                  <w:tcW w:w="1020" w:type="dxa"/>
                  <w:noWrap w:val="0"/>
                  <w:vAlign w:val="center"/>
                </w:tcPr>
                <w:p>
                  <w:pPr>
                    <w:jc w:val="center"/>
                    <w:rPr>
                      <w:bCs/>
                      <w:sz w:val="21"/>
                      <w:szCs w:val="21"/>
                    </w:rPr>
                  </w:pPr>
                  <w:r>
                    <w:rPr>
                      <w:rFonts w:hint="eastAsia"/>
                      <w:color w:val="000000" w:themeColor="text1"/>
                      <w:sz w:val="21"/>
                      <w:szCs w:val="21"/>
                      <w:lang w:bidi="ar"/>
                      <w14:textFill>
                        <w14:solidFill>
                          <w14:schemeClr w14:val="tx1"/>
                        </w14:solidFill>
                      </w14:textFill>
                    </w:rPr>
                    <w:t>120</w:t>
                  </w:r>
                </w:p>
              </w:tc>
              <w:tc>
                <w:tcPr>
                  <w:tcW w:w="922" w:type="dxa"/>
                  <w:noWrap w:val="0"/>
                  <w:vAlign w:val="center"/>
                </w:tcPr>
                <w:p>
                  <w:pPr>
                    <w:jc w:val="center"/>
                    <w:rPr>
                      <w:bCs/>
                      <w:sz w:val="21"/>
                      <w:szCs w:val="21"/>
                    </w:rPr>
                  </w:pPr>
                  <w:r>
                    <w:rPr>
                      <w:rFonts w:hint="eastAsia"/>
                      <w:color w:val="000000" w:themeColor="text1"/>
                      <w:sz w:val="21"/>
                      <w:szCs w:val="21"/>
                      <w14:textFill>
                        <w14:solidFill>
                          <w14:schemeClr w14:val="tx1"/>
                        </w14:solidFill>
                      </w14:textFill>
                    </w:rPr>
                    <w:t>3.5</w:t>
                  </w:r>
                </w:p>
              </w:tc>
              <w:tc>
                <w:tcPr>
                  <w:tcW w:w="758" w:type="dxa"/>
                  <w:noWrap w:val="0"/>
                  <w:vAlign w:val="center"/>
                </w:tcPr>
                <w:p>
                  <w:pPr>
                    <w:jc w:val="center"/>
                    <w:rPr>
                      <w:rFonts w:hint="eastAsia"/>
                      <w:bCs/>
                      <w:sz w:val="21"/>
                      <w:szCs w:val="21"/>
                    </w:rPr>
                  </w:pPr>
                  <w:r>
                    <w:rPr>
                      <w:rFonts w:hint="eastAsia" w:cs="宋体"/>
                      <w:color w:val="000000" w:themeColor="text1"/>
                      <w:sz w:val="21"/>
                      <w:szCs w:val="21"/>
                      <w:lang w:val="en-US" w:eastAsia="zh-CN" w:bidi="ar"/>
                      <w14:textFill>
                        <w14:solidFill>
                          <w14:schemeClr w14:val="tx1"/>
                        </w14:solidFill>
                      </w14:textFill>
                    </w:rPr>
                    <w:t>15</w:t>
                  </w:r>
                </w:p>
              </w:tc>
              <w:tc>
                <w:tcPr>
                  <w:tcW w:w="1230" w:type="dxa"/>
                  <w:noWrap w:val="0"/>
                  <w:vAlign w:val="center"/>
                </w:tcPr>
                <w:p>
                  <w:pPr>
                    <w:jc w:val="center"/>
                    <w:rPr>
                      <w:bCs/>
                      <w:sz w:val="21"/>
                      <w:szCs w:val="21"/>
                    </w:rPr>
                  </w:pPr>
                  <w:r>
                    <w:rPr>
                      <w:bCs/>
                      <w:sz w:val="21"/>
                      <w:szCs w:val="21"/>
                    </w:rPr>
                    <w:t>周界外浓度最高点</w:t>
                  </w:r>
                </w:p>
              </w:tc>
              <w:tc>
                <w:tcPr>
                  <w:tcW w:w="1357" w:type="dxa"/>
                  <w:noWrap w:val="0"/>
                  <w:vAlign w:val="center"/>
                </w:tcPr>
                <w:p>
                  <w:pPr>
                    <w:jc w:val="center"/>
                    <w:rPr>
                      <w:rFonts w:hint="eastAsia" w:eastAsia="宋体"/>
                      <w:bCs/>
                      <w:sz w:val="21"/>
                      <w:szCs w:val="21"/>
                      <w:lang w:eastAsia="zh-CN"/>
                    </w:rPr>
                  </w:pPr>
                  <w:r>
                    <w:rPr>
                      <w:rFonts w:hint="eastAsia"/>
                      <w:bCs/>
                      <w:sz w:val="21"/>
                      <w:szCs w:val="21"/>
                      <w:lang w:val="en-US" w:eastAsia="zh-CN"/>
                    </w:rPr>
                    <w:t>1</w:t>
                  </w:r>
                </w:p>
              </w:tc>
              <w:tc>
                <w:tcPr>
                  <w:tcW w:w="1899" w:type="dxa"/>
                  <w:vMerge w:val="restart"/>
                  <w:noWrap w:val="0"/>
                  <w:vAlign w:val="center"/>
                </w:tcPr>
                <w:p>
                  <w:pPr>
                    <w:jc w:val="center"/>
                    <w:rPr>
                      <w:bCs/>
                      <w:sz w:val="21"/>
                      <w:szCs w:val="21"/>
                    </w:rPr>
                  </w:pPr>
                  <w:r>
                    <w:rPr>
                      <w:sz w:val="21"/>
                      <w:szCs w:val="21"/>
                    </w:rPr>
                    <w:t>《大气污染物综合排放标准》（GB16297-1996）表2中二级标准</w:t>
                  </w:r>
                  <w:r>
                    <w:rPr>
                      <w:rFonts w:hint="eastAsia"/>
                      <w:sz w:val="21"/>
                      <w:szCs w:val="21"/>
                    </w:rPr>
                    <w:t>和</w:t>
                  </w:r>
                  <w:r>
                    <w:rPr>
                      <w:sz w:val="21"/>
                      <w:szCs w:val="21"/>
                    </w:rPr>
                    <w:t>无组织排放限值要求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8" w:hRule="atLeast"/>
                <w:jc w:val="center"/>
              </w:trPr>
              <w:tc>
                <w:tcPr>
                  <w:tcW w:w="751" w:type="dxa"/>
                  <w:noWrap w:val="0"/>
                  <w:vAlign w:val="center"/>
                </w:tcPr>
                <w:p>
                  <w:pPr>
                    <w:jc w:val="center"/>
                    <w:rPr>
                      <w:bCs/>
                      <w:sz w:val="21"/>
                      <w:szCs w:val="21"/>
                    </w:rPr>
                  </w:pPr>
                  <w:r>
                    <w:rPr>
                      <w:rFonts w:hint="eastAsia"/>
                      <w:bCs/>
                      <w:kern w:val="0"/>
                      <w:sz w:val="21"/>
                      <w:szCs w:val="21"/>
                    </w:rPr>
                    <w:t>甲醛</w:t>
                  </w:r>
                </w:p>
              </w:tc>
              <w:tc>
                <w:tcPr>
                  <w:tcW w:w="1020" w:type="dxa"/>
                  <w:noWrap w:val="0"/>
                  <w:vAlign w:val="center"/>
                </w:tcPr>
                <w:p>
                  <w:pPr>
                    <w:jc w:val="center"/>
                    <w:rPr>
                      <w:rFonts w:hint="default" w:eastAsia="宋体"/>
                      <w:bCs/>
                      <w:sz w:val="21"/>
                      <w:szCs w:val="21"/>
                      <w:lang w:val="en-US" w:eastAsia="zh-CN"/>
                    </w:rPr>
                  </w:pPr>
                  <w:r>
                    <w:rPr>
                      <w:rFonts w:hint="eastAsia"/>
                      <w:bCs/>
                      <w:sz w:val="21"/>
                      <w:szCs w:val="21"/>
                      <w:lang w:val="en-US" w:eastAsia="zh-CN"/>
                    </w:rPr>
                    <w:t>25</w:t>
                  </w:r>
                </w:p>
              </w:tc>
              <w:tc>
                <w:tcPr>
                  <w:tcW w:w="922" w:type="dxa"/>
                  <w:noWrap w:val="0"/>
                  <w:vAlign w:val="center"/>
                </w:tcPr>
                <w:p>
                  <w:pPr>
                    <w:jc w:val="center"/>
                    <w:rPr>
                      <w:rFonts w:hint="default" w:eastAsia="宋体"/>
                      <w:bCs/>
                      <w:sz w:val="21"/>
                      <w:szCs w:val="21"/>
                      <w:lang w:val="en-US" w:eastAsia="zh-CN"/>
                    </w:rPr>
                  </w:pPr>
                  <w:r>
                    <w:rPr>
                      <w:rFonts w:hint="eastAsia"/>
                      <w:bCs/>
                      <w:sz w:val="21"/>
                      <w:szCs w:val="21"/>
                      <w:lang w:val="en-US" w:eastAsia="zh-CN"/>
                    </w:rPr>
                    <w:t>0.26</w:t>
                  </w:r>
                </w:p>
              </w:tc>
              <w:tc>
                <w:tcPr>
                  <w:tcW w:w="758" w:type="dxa"/>
                  <w:noWrap w:val="0"/>
                  <w:vAlign w:val="center"/>
                </w:tcPr>
                <w:p>
                  <w:pPr>
                    <w:jc w:val="center"/>
                    <w:rPr>
                      <w:bCs/>
                      <w:sz w:val="21"/>
                      <w:szCs w:val="21"/>
                    </w:rPr>
                  </w:pPr>
                  <w:r>
                    <w:rPr>
                      <w:rFonts w:hint="eastAsia"/>
                      <w:bCs/>
                      <w:sz w:val="21"/>
                      <w:szCs w:val="21"/>
                    </w:rPr>
                    <w:t>15</w:t>
                  </w:r>
                </w:p>
              </w:tc>
              <w:tc>
                <w:tcPr>
                  <w:tcW w:w="1230" w:type="dxa"/>
                  <w:noWrap w:val="0"/>
                  <w:vAlign w:val="center"/>
                </w:tcPr>
                <w:p>
                  <w:pPr>
                    <w:jc w:val="center"/>
                    <w:rPr>
                      <w:bCs/>
                      <w:sz w:val="21"/>
                      <w:szCs w:val="21"/>
                    </w:rPr>
                  </w:pPr>
                  <w:r>
                    <w:rPr>
                      <w:bCs/>
                      <w:sz w:val="21"/>
                      <w:szCs w:val="21"/>
                    </w:rPr>
                    <w:t>周界外浓度最高点</w:t>
                  </w:r>
                </w:p>
              </w:tc>
              <w:tc>
                <w:tcPr>
                  <w:tcW w:w="1357" w:type="dxa"/>
                  <w:noWrap w:val="0"/>
                  <w:vAlign w:val="center"/>
                </w:tcPr>
                <w:p>
                  <w:pPr>
                    <w:jc w:val="center"/>
                    <w:rPr>
                      <w:rFonts w:hint="default" w:eastAsia="宋体"/>
                      <w:bCs/>
                      <w:sz w:val="21"/>
                      <w:szCs w:val="21"/>
                      <w:lang w:val="en-US" w:eastAsia="zh-CN"/>
                    </w:rPr>
                  </w:pPr>
                  <w:r>
                    <w:rPr>
                      <w:rFonts w:hint="eastAsia"/>
                      <w:bCs/>
                      <w:sz w:val="21"/>
                      <w:szCs w:val="21"/>
                      <w:lang w:val="en-US" w:eastAsia="zh-CN"/>
                    </w:rPr>
                    <w:t>0.2</w:t>
                  </w:r>
                </w:p>
              </w:tc>
              <w:tc>
                <w:tcPr>
                  <w:tcW w:w="1899" w:type="dxa"/>
                  <w:vMerge w:val="continue"/>
                  <w:noWrap w:val="0"/>
                  <w:vAlign w:val="center"/>
                </w:tcPr>
                <w:p>
                  <w:pPr>
                    <w:jc w:val="center"/>
                    <w:rPr>
                      <w:sz w:val="21"/>
                      <w:szCs w:val="21"/>
                    </w:rPr>
                  </w:pPr>
                </w:p>
              </w:tc>
            </w:tr>
          </w:tbl>
          <w:p>
            <w:pPr>
              <w:pStyle w:val="7"/>
              <w:ind w:left="0" w:leftChars="0" w:firstLine="480" w:firstLineChars="200"/>
              <w:rPr>
                <w:sz w:val="24"/>
                <w:lang w:bidi="ar"/>
              </w:rPr>
            </w:pPr>
            <w:r>
              <w:rPr>
                <w:sz w:val="24"/>
              </w:rPr>
              <w:t>油烟执行</w:t>
            </w:r>
            <w:r>
              <w:rPr>
                <w:sz w:val="24"/>
                <w:lang w:bidi="ar"/>
              </w:rPr>
              <w:t>《饮食业油烟排放标准（试行）》（GB18483-2001）中有关规定。</w:t>
            </w:r>
          </w:p>
          <w:p>
            <w:pPr>
              <w:pStyle w:val="4"/>
              <w:keepNext w:val="0"/>
              <w:keepLines w:val="0"/>
              <w:widowControl/>
              <w:tabs>
                <w:tab w:val="left" w:pos="0"/>
              </w:tabs>
              <w:spacing w:before="0" w:after="0" w:line="360" w:lineRule="auto"/>
              <w:jc w:val="center"/>
              <w:rPr>
                <w:color w:val="000000"/>
                <w:sz w:val="24"/>
                <w:szCs w:val="24"/>
              </w:rPr>
            </w:pPr>
            <w:r>
              <w:rPr>
                <w:bCs w:val="0"/>
                <w:sz w:val="24"/>
                <w:szCs w:val="24"/>
              </w:rPr>
              <w:t>表3-</w:t>
            </w:r>
            <w:r>
              <w:rPr>
                <w:rFonts w:hint="eastAsia"/>
                <w:bCs w:val="0"/>
                <w:sz w:val="24"/>
                <w:szCs w:val="24"/>
              </w:rPr>
              <w:t>5</w:t>
            </w:r>
            <w:r>
              <w:rPr>
                <w:bCs w:val="0"/>
                <w:sz w:val="24"/>
                <w:szCs w:val="24"/>
              </w:rPr>
              <w:t xml:space="preserve">  </w:t>
            </w:r>
            <w:r>
              <w:rPr>
                <w:bCs w:val="0"/>
                <w:color w:val="000000"/>
                <w:sz w:val="24"/>
                <w:szCs w:val="24"/>
              </w:rPr>
              <w:t>食堂油烟排放标准限值</w:t>
            </w:r>
          </w:p>
          <w:tbl>
            <w:tblPr>
              <w:tblStyle w:val="21"/>
              <w:tblW w:w="77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73"/>
              <w:gridCol w:w="1291"/>
              <w:gridCol w:w="1291"/>
              <w:gridCol w:w="12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3" w:type="dxa"/>
                  <w:noWrap w:val="0"/>
                  <w:vAlign w:val="center"/>
                </w:tcPr>
                <w:p>
                  <w:pPr>
                    <w:jc w:val="center"/>
                    <w:rPr>
                      <w:color w:val="000000"/>
                      <w:szCs w:val="21"/>
                    </w:rPr>
                  </w:pPr>
                  <w:r>
                    <w:rPr>
                      <w:b/>
                      <w:bCs/>
                      <w:szCs w:val="21"/>
                    </w:rPr>
                    <w:t>分类</w:t>
                  </w:r>
                </w:p>
              </w:tc>
              <w:tc>
                <w:tcPr>
                  <w:tcW w:w="1291" w:type="dxa"/>
                  <w:noWrap w:val="0"/>
                  <w:vAlign w:val="center"/>
                </w:tcPr>
                <w:p>
                  <w:pPr>
                    <w:jc w:val="center"/>
                    <w:rPr>
                      <w:color w:val="000000"/>
                      <w:szCs w:val="21"/>
                    </w:rPr>
                  </w:pPr>
                  <w:r>
                    <w:rPr>
                      <w:b/>
                      <w:bCs/>
                      <w:szCs w:val="21"/>
                    </w:rPr>
                    <w:t>小型</w:t>
                  </w:r>
                </w:p>
              </w:tc>
              <w:tc>
                <w:tcPr>
                  <w:tcW w:w="1291" w:type="dxa"/>
                  <w:noWrap w:val="0"/>
                  <w:vAlign w:val="center"/>
                </w:tcPr>
                <w:p>
                  <w:pPr>
                    <w:jc w:val="center"/>
                    <w:rPr>
                      <w:color w:val="000000"/>
                      <w:szCs w:val="21"/>
                    </w:rPr>
                  </w:pPr>
                  <w:r>
                    <w:rPr>
                      <w:b/>
                      <w:bCs/>
                      <w:szCs w:val="21"/>
                    </w:rPr>
                    <w:t>中型</w:t>
                  </w:r>
                </w:p>
              </w:tc>
              <w:tc>
                <w:tcPr>
                  <w:tcW w:w="1292" w:type="dxa"/>
                  <w:noWrap w:val="0"/>
                  <w:vAlign w:val="center"/>
                </w:tcPr>
                <w:p>
                  <w:pPr>
                    <w:jc w:val="center"/>
                    <w:rPr>
                      <w:color w:val="000000"/>
                      <w:szCs w:val="21"/>
                    </w:rPr>
                  </w:pPr>
                  <w:r>
                    <w:rPr>
                      <w:b/>
                      <w:bCs/>
                      <w:szCs w:val="21"/>
                    </w:rPr>
                    <w:t>大型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3" w:type="dxa"/>
                  <w:noWrap w:val="0"/>
                  <w:vAlign w:val="center"/>
                </w:tcPr>
                <w:p>
                  <w:pPr>
                    <w:jc w:val="center"/>
                    <w:rPr>
                      <w:color w:val="000000"/>
                      <w:szCs w:val="21"/>
                    </w:rPr>
                  </w:pPr>
                  <w:r>
                    <w:rPr>
                      <w:szCs w:val="21"/>
                    </w:rPr>
                    <w:t>基准灶头数</w:t>
                  </w:r>
                </w:p>
              </w:tc>
              <w:tc>
                <w:tcPr>
                  <w:tcW w:w="1291" w:type="dxa"/>
                  <w:noWrap w:val="0"/>
                  <w:vAlign w:val="center"/>
                </w:tcPr>
                <w:p>
                  <w:pPr>
                    <w:jc w:val="center"/>
                    <w:rPr>
                      <w:color w:val="000000"/>
                      <w:szCs w:val="21"/>
                    </w:rPr>
                  </w:pPr>
                  <w:r>
                    <w:rPr>
                      <w:szCs w:val="21"/>
                    </w:rPr>
                    <w:t>≥1，&lt;3</w:t>
                  </w:r>
                </w:p>
              </w:tc>
              <w:tc>
                <w:tcPr>
                  <w:tcW w:w="1291" w:type="dxa"/>
                  <w:noWrap w:val="0"/>
                  <w:vAlign w:val="center"/>
                </w:tcPr>
                <w:p>
                  <w:pPr>
                    <w:jc w:val="center"/>
                    <w:rPr>
                      <w:color w:val="000000"/>
                      <w:szCs w:val="21"/>
                    </w:rPr>
                  </w:pPr>
                  <w:r>
                    <w:rPr>
                      <w:szCs w:val="21"/>
                    </w:rPr>
                    <w:t>≥3，&lt;6</w:t>
                  </w:r>
                </w:p>
              </w:tc>
              <w:tc>
                <w:tcPr>
                  <w:tcW w:w="1292" w:type="dxa"/>
                  <w:noWrap w:val="0"/>
                  <w:vAlign w:val="center"/>
                </w:tcPr>
                <w:p>
                  <w:pPr>
                    <w:jc w:val="center"/>
                    <w:rPr>
                      <w:color w:val="000000"/>
                      <w:szCs w:val="21"/>
                    </w:rPr>
                  </w:pPr>
                  <w:r>
                    <w:rPr>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3" w:type="dxa"/>
                  <w:noWrap w:val="0"/>
                  <w:vAlign w:val="center"/>
                </w:tcPr>
                <w:p>
                  <w:pPr>
                    <w:jc w:val="center"/>
                    <w:rPr>
                      <w:color w:val="000000"/>
                      <w:szCs w:val="21"/>
                    </w:rPr>
                  </w:pPr>
                  <w:r>
                    <w:rPr>
                      <w:szCs w:val="21"/>
                    </w:rPr>
                    <w:t>最高允许排放浓度（mg/m</w:t>
                  </w:r>
                  <w:r>
                    <w:rPr>
                      <w:szCs w:val="21"/>
                      <w:vertAlign w:val="superscript"/>
                    </w:rPr>
                    <w:t>3</w:t>
                  </w:r>
                  <w:r>
                    <w:rPr>
                      <w:szCs w:val="21"/>
                    </w:rPr>
                    <w:t>）</w:t>
                  </w:r>
                </w:p>
              </w:tc>
              <w:tc>
                <w:tcPr>
                  <w:tcW w:w="3874" w:type="dxa"/>
                  <w:gridSpan w:val="3"/>
                  <w:noWrap w:val="0"/>
                  <w:vAlign w:val="center"/>
                </w:tcPr>
                <w:p>
                  <w:pPr>
                    <w:jc w:val="center"/>
                    <w:rPr>
                      <w:color w:val="000000"/>
                      <w:szCs w:val="21"/>
                    </w:rPr>
                  </w:pPr>
                  <w:r>
                    <w:rPr>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3873" w:type="dxa"/>
                  <w:noWrap w:val="0"/>
                  <w:vAlign w:val="center"/>
                </w:tcPr>
                <w:p>
                  <w:pPr>
                    <w:jc w:val="center"/>
                    <w:rPr>
                      <w:color w:val="000000"/>
                      <w:szCs w:val="21"/>
                    </w:rPr>
                  </w:pPr>
                  <w:r>
                    <w:rPr>
                      <w:szCs w:val="21"/>
                    </w:rPr>
                    <w:t>净化设施最低去除效率（%）</w:t>
                  </w:r>
                </w:p>
              </w:tc>
              <w:tc>
                <w:tcPr>
                  <w:tcW w:w="1291" w:type="dxa"/>
                  <w:noWrap w:val="0"/>
                  <w:vAlign w:val="center"/>
                </w:tcPr>
                <w:p>
                  <w:pPr>
                    <w:jc w:val="center"/>
                    <w:rPr>
                      <w:color w:val="000000"/>
                      <w:szCs w:val="21"/>
                    </w:rPr>
                  </w:pPr>
                  <w:r>
                    <w:rPr>
                      <w:szCs w:val="21"/>
                    </w:rPr>
                    <w:t>60</w:t>
                  </w:r>
                </w:p>
              </w:tc>
              <w:tc>
                <w:tcPr>
                  <w:tcW w:w="1291" w:type="dxa"/>
                  <w:noWrap w:val="0"/>
                  <w:vAlign w:val="center"/>
                </w:tcPr>
                <w:p>
                  <w:pPr>
                    <w:jc w:val="center"/>
                    <w:rPr>
                      <w:color w:val="000000"/>
                      <w:szCs w:val="21"/>
                    </w:rPr>
                  </w:pPr>
                  <w:r>
                    <w:rPr>
                      <w:szCs w:val="21"/>
                    </w:rPr>
                    <w:t>75</w:t>
                  </w:r>
                </w:p>
              </w:tc>
              <w:tc>
                <w:tcPr>
                  <w:tcW w:w="1292" w:type="dxa"/>
                  <w:noWrap w:val="0"/>
                  <w:vAlign w:val="center"/>
                </w:tcPr>
                <w:p>
                  <w:pPr>
                    <w:jc w:val="center"/>
                    <w:rPr>
                      <w:color w:val="000000"/>
                      <w:szCs w:val="21"/>
                    </w:rPr>
                  </w:pPr>
                  <w:r>
                    <w:rPr>
                      <w:szCs w:val="21"/>
                    </w:rPr>
                    <w:t>85</w:t>
                  </w:r>
                </w:p>
              </w:tc>
            </w:tr>
          </w:tbl>
          <w:p>
            <w:pPr>
              <w:spacing w:line="360" w:lineRule="auto"/>
              <w:ind w:firstLine="482" w:firstLineChars="200"/>
              <w:rPr>
                <w:b/>
                <w:bCs/>
                <w:sz w:val="24"/>
              </w:rPr>
            </w:pPr>
            <w:r>
              <w:rPr>
                <w:b/>
                <w:bCs/>
                <w:sz w:val="24"/>
              </w:rPr>
              <w:t>二、噪声</w:t>
            </w:r>
          </w:p>
          <w:p>
            <w:pPr>
              <w:spacing w:line="360" w:lineRule="auto"/>
              <w:ind w:firstLine="480" w:firstLineChars="200"/>
              <w:rPr>
                <w:sz w:val="24"/>
              </w:rPr>
            </w:pPr>
            <w:r>
              <w:rPr>
                <w:sz w:val="24"/>
              </w:rPr>
              <w:t>项目运营期厂界噪声执行《工业企业厂界环境噪声排放标准》（GB12348-2008）中</w:t>
            </w:r>
            <w:r>
              <w:rPr>
                <w:rFonts w:hint="eastAsia"/>
                <w:sz w:val="24"/>
                <w:lang w:val="en-US" w:eastAsia="zh-CN"/>
              </w:rPr>
              <w:t>2</w:t>
            </w:r>
            <w:r>
              <w:rPr>
                <w:sz w:val="24"/>
              </w:rPr>
              <w:t>类标准。</w:t>
            </w:r>
          </w:p>
          <w:p>
            <w:pPr>
              <w:spacing w:line="360" w:lineRule="auto"/>
              <w:jc w:val="center"/>
              <w:rPr>
                <w:b/>
                <w:bCs/>
                <w:sz w:val="24"/>
              </w:rPr>
            </w:pPr>
            <w:r>
              <w:rPr>
                <w:b/>
                <w:bCs/>
                <w:sz w:val="24"/>
              </w:rPr>
              <w:t>表3-</w:t>
            </w:r>
            <w:r>
              <w:rPr>
                <w:rFonts w:hint="eastAsia"/>
                <w:b/>
                <w:bCs/>
                <w:sz w:val="24"/>
              </w:rPr>
              <w:t>7</w:t>
            </w:r>
            <w:r>
              <w:rPr>
                <w:b/>
                <w:bCs/>
                <w:sz w:val="24"/>
              </w:rPr>
              <w:t xml:space="preserve">  噪声排放标准限值</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2"/>
              <w:gridCol w:w="1139"/>
              <w:gridCol w:w="1140"/>
              <w:gridCol w:w="38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 w:hRule="atLeast"/>
                <w:jc w:val="center"/>
              </w:trPr>
              <w:tc>
                <w:tcPr>
                  <w:tcW w:w="1522" w:type="dxa"/>
                  <w:noWrap w:val="0"/>
                  <w:vAlign w:val="center"/>
                </w:tcPr>
                <w:p>
                  <w:pPr>
                    <w:jc w:val="center"/>
                    <w:rPr>
                      <w:b/>
                      <w:bCs/>
                      <w:szCs w:val="21"/>
                    </w:rPr>
                  </w:pPr>
                  <w:r>
                    <w:rPr>
                      <w:b/>
                      <w:bCs/>
                      <w:szCs w:val="21"/>
                    </w:rPr>
                    <w:t>类别</w:t>
                  </w:r>
                </w:p>
              </w:tc>
              <w:tc>
                <w:tcPr>
                  <w:tcW w:w="1139" w:type="dxa"/>
                  <w:noWrap w:val="0"/>
                  <w:vAlign w:val="center"/>
                </w:tcPr>
                <w:p>
                  <w:pPr>
                    <w:jc w:val="center"/>
                    <w:rPr>
                      <w:b/>
                      <w:bCs/>
                      <w:szCs w:val="21"/>
                    </w:rPr>
                  </w:pPr>
                  <w:r>
                    <w:rPr>
                      <w:b/>
                      <w:bCs/>
                      <w:szCs w:val="21"/>
                    </w:rPr>
                    <w:t>标准限值</w:t>
                  </w:r>
                </w:p>
              </w:tc>
              <w:tc>
                <w:tcPr>
                  <w:tcW w:w="1140" w:type="dxa"/>
                  <w:noWrap w:val="0"/>
                  <w:vAlign w:val="center"/>
                </w:tcPr>
                <w:p>
                  <w:pPr>
                    <w:jc w:val="center"/>
                    <w:rPr>
                      <w:b/>
                      <w:bCs/>
                      <w:szCs w:val="21"/>
                    </w:rPr>
                  </w:pPr>
                  <w:r>
                    <w:rPr>
                      <w:b/>
                      <w:bCs/>
                      <w:szCs w:val="21"/>
                    </w:rPr>
                    <w:t>单位</w:t>
                  </w:r>
                </w:p>
              </w:tc>
              <w:tc>
                <w:tcPr>
                  <w:tcW w:w="3819" w:type="dxa"/>
                  <w:noWrap w:val="0"/>
                  <w:vAlign w:val="center"/>
                </w:tcPr>
                <w:p>
                  <w:pPr>
                    <w:jc w:val="center"/>
                    <w:rPr>
                      <w:b/>
                      <w:bCs/>
                      <w:szCs w:val="21"/>
                    </w:rPr>
                  </w:pPr>
                  <w:r>
                    <w:rPr>
                      <w:b/>
                      <w:bCs/>
                      <w:szCs w:val="21"/>
                    </w:rPr>
                    <w:t>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1522" w:type="dxa"/>
                  <w:noWrap w:val="0"/>
                  <w:vAlign w:val="center"/>
                </w:tcPr>
                <w:p>
                  <w:pPr>
                    <w:jc w:val="center"/>
                    <w:rPr>
                      <w:szCs w:val="21"/>
                    </w:rPr>
                  </w:pPr>
                  <w:r>
                    <w:rPr>
                      <w:szCs w:val="21"/>
                    </w:rPr>
                    <w:t>昼间</w:t>
                  </w:r>
                </w:p>
              </w:tc>
              <w:tc>
                <w:tcPr>
                  <w:tcW w:w="1139" w:type="dxa"/>
                  <w:noWrap w:val="0"/>
                  <w:vAlign w:val="center"/>
                </w:tcPr>
                <w:p>
                  <w:pPr>
                    <w:jc w:val="center"/>
                    <w:rPr>
                      <w:rFonts w:hint="eastAsia" w:eastAsia="宋体"/>
                      <w:szCs w:val="21"/>
                      <w:lang w:val="en-US" w:eastAsia="zh-CN"/>
                    </w:rPr>
                  </w:pPr>
                  <w:r>
                    <w:rPr>
                      <w:szCs w:val="21"/>
                    </w:rPr>
                    <w:t>6</w:t>
                  </w:r>
                  <w:r>
                    <w:rPr>
                      <w:rFonts w:hint="eastAsia"/>
                      <w:szCs w:val="21"/>
                      <w:lang w:val="en-US" w:eastAsia="zh-CN"/>
                    </w:rPr>
                    <w:t>0</w:t>
                  </w:r>
                </w:p>
              </w:tc>
              <w:tc>
                <w:tcPr>
                  <w:tcW w:w="1140" w:type="dxa"/>
                  <w:vMerge w:val="restart"/>
                  <w:noWrap w:val="0"/>
                  <w:vAlign w:val="center"/>
                </w:tcPr>
                <w:p>
                  <w:pPr>
                    <w:jc w:val="center"/>
                    <w:rPr>
                      <w:szCs w:val="21"/>
                    </w:rPr>
                  </w:pPr>
                  <w:r>
                    <w:rPr>
                      <w:szCs w:val="21"/>
                    </w:rPr>
                    <w:t>dB（A）</w:t>
                  </w:r>
                </w:p>
              </w:tc>
              <w:tc>
                <w:tcPr>
                  <w:tcW w:w="3819" w:type="dxa"/>
                  <w:vMerge w:val="restart"/>
                  <w:noWrap w:val="0"/>
                  <w:vAlign w:val="center"/>
                </w:tcPr>
                <w:p>
                  <w:pPr>
                    <w:jc w:val="center"/>
                    <w:rPr>
                      <w:szCs w:val="21"/>
                    </w:rPr>
                  </w:pPr>
                  <w:r>
                    <w:rPr>
                      <w:szCs w:val="21"/>
                    </w:rPr>
                    <w:t>《工业企业厂界环境噪声排放标准》（GB12348-2008）中</w:t>
                  </w:r>
                  <w:r>
                    <w:rPr>
                      <w:rFonts w:hint="eastAsia"/>
                      <w:szCs w:val="21"/>
                      <w:lang w:val="en-US" w:eastAsia="zh-CN"/>
                    </w:rPr>
                    <w:t>2</w:t>
                  </w:r>
                  <w:r>
                    <w:rPr>
                      <w:szCs w:val="21"/>
                    </w:rPr>
                    <w:t>类标准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1522" w:type="dxa"/>
                  <w:noWrap w:val="0"/>
                  <w:vAlign w:val="center"/>
                </w:tcPr>
                <w:p>
                  <w:pPr>
                    <w:jc w:val="center"/>
                    <w:rPr>
                      <w:szCs w:val="21"/>
                    </w:rPr>
                  </w:pPr>
                  <w:r>
                    <w:rPr>
                      <w:szCs w:val="21"/>
                    </w:rPr>
                    <w:t>夜间</w:t>
                  </w:r>
                </w:p>
              </w:tc>
              <w:tc>
                <w:tcPr>
                  <w:tcW w:w="1139" w:type="dxa"/>
                  <w:noWrap w:val="0"/>
                  <w:vAlign w:val="center"/>
                </w:tcPr>
                <w:p>
                  <w:pPr>
                    <w:jc w:val="center"/>
                    <w:rPr>
                      <w:rFonts w:hint="eastAsia" w:eastAsia="宋体"/>
                      <w:szCs w:val="21"/>
                      <w:lang w:val="en-US" w:eastAsia="zh-CN"/>
                    </w:rPr>
                  </w:pPr>
                  <w:r>
                    <w:rPr>
                      <w:szCs w:val="21"/>
                    </w:rPr>
                    <w:t>5</w:t>
                  </w:r>
                  <w:r>
                    <w:rPr>
                      <w:rFonts w:hint="eastAsia"/>
                      <w:szCs w:val="21"/>
                      <w:lang w:val="en-US" w:eastAsia="zh-CN"/>
                    </w:rPr>
                    <w:t>0</w:t>
                  </w:r>
                </w:p>
              </w:tc>
              <w:tc>
                <w:tcPr>
                  <w:tcW w:w="1140" w:type="dxa"/>
                  <w:vMerge w:val="continue"/>
                  <w:noWrap w:val="0"/>
                  <w:vAlign w:val="center"/>
                </w:tcPr>
                <w:p>
                  <w:pPr>
                    <w:jc w:val="center"/>
                    <w:rPr>
                      <w:szCs w:val="21"/>
                    </w:rPr>
                  </w:pPr>
                </w:p>
              </w:tc>
              <w:tc>
                <w:tcPr>
                  <w:tcW w:w="3819" w:type="dxa"/>
                  <w:vMerge w:val="continue"/>
                  <w:noWrap w:val="0"/>
                  <w:vAlign w:val="center"/>
                </w:tcPr>
                <w:p>
                  <w:pPr>
                    <w:jc w:val="center"/>
                    <w:rPr>
                      <w:szCs w:val="21"/>
                    </w:rPr>
                  </w:pPr>
                </w:p>
              </w:tc>
            </w:tr>
          </w:tbl>
          <w:p>
            <w:pPr>
              <w:spacing w:line="360" w:lineRule="auto"/>
              <w:ind w:firstLine="482" w:firstLineChars="200"/>
              <w:rPr>
                <w:b/>
                <w:bCs/>
                <w:sz w:val="24"/>
              </w:rPr>
            </w:pPr>
            <w:r>
              <w:rPr>
                <w:b/>
                <w:bCs/>
                <w:sz w:val="24"/>
              </w:rPr>
              <w:t>三、固体废物</w:t>
            </w:r>
          </w:p>
          <w:p>
            <w:pPr>
              <w:adjustRightInd w:val="0"/>
              <w:snapToGrid w:val="0"/>
              <w:spacing w:line="360" w:lineRule="auto"/>
              <w:ind w:firstLine="480" w:firstLineChars="200"/>
              <w:jc w:val="left"/>
              <w:rPr>
                <w:sz w:val="24"/>
              </w:rPr>
            </w:pPr>
            <w:r>
              <w:rPr>
                <w:sz w:val="24"/>
                <w:szCs w:val="24"/>
              </w:rPr>
              <w:t>一般工业固体废物执行《一般工业固体废物贮存和填埋污染控制标准》（GB18599-2020）中有关要求；危险废物执行《危险废物贮存污染控制标准》（GB18597-2001）及其2013修改清单相关要求</w:t>
            </w:r>
            <w:r>
              <w:rPr>
                <w:sz w:val="24"/>
              </w:rPr>
              <w:t>。</w:t>
            </w:r>
          </w:p>
          <w:p>
            <w:pPr>
              <w:adjustRightInd w:val="0"/>
              <w:snapToGrid w:val="0"/>
              <w:spacing w:line="360" w:lineRule="auto"/>
              <w:jc w:val="left"/>
              <w:rPr>
                <w:sz w:val="24"/>
              </w:rPr>
            </w:pPr>
          </w:p>
          <w:p>
            <w:pPr>
              <w:adjustRightInd w:val="0"/>
              <w:snapToGrid w:val="0"/>
              <w:spacing w:line="360" w:lineRule="auto"/>
              <w:ind w:firstLine="480" w:firstLineChars="200"/>
              <w:jc w:val="left"/>
              <w:rPr>
                <w:sz w:val="24"/>
              </w:rPr>
            </w:pPr>
          </w:p>
          <w:p>
            <w:pPr>
              <w:adjustRightInd w:val="0"/>
              <w:snapToGrid w:val="0"/>
              <w:spacing w:line="360" w:lineRule="auto"/>
              <w:ind w:firstLine="420" w:firstLineChars="200"/>
              <w:jc w:val="left"/>
              <w:rPr>
                <w:rFonts w:hint="eastAsia" w:eastAsia="宋体"/>
                <w:kern w:val="0"/>
                <w:szCs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860" w:hRule="atLeast"/>
          <w:jc w:val="center"/>
        </w:trPr>
        <w:tc>
          <w:tcPr>
            <w:tcW w:w="800" w:type="dxa"/>
            <w:noWrap w:val="0"/>
            <w:vAlign w:val="center"/>
          </w:tcPr>
          <w:p>
            <w:pPr>
              <w:adjustRightInd w:val="0"/>
              <w:snapToGrid w:val="0"/>
              <w:jc w:val="center"/>
              <w:rPr>
                <w:kern w:val="0"/>
                <w:sz w:val="24"/>
              </w:rPr>
            </w:pPr>
            <w:r>
              <w:rPr>
                <w:kern w:val="0"/>
                <w:sz w:val="24"/>
              </w:rPr>
              <w:t>总量</w:t>
            </w:r>
          </w:p>
          <w:p>
            <w:pPr>
              <w:adjustRightInd w:val="0"/>
              <w:snapToGrid w:val="0"/>
              <w:jc w:val="center"/>
              <w:rPr>
                <w:kern w:val="0"/>
                <w:sz w:val="24"/>
              </w:rPr>
            </w:pPr>
            <w:r>
              <w:rPr>
                <w:kern w:val="0"/>
                <w:sz w:val="24"/>
              </w:rPr>
              <w:t>控制</w:t>
            </w:r>
          </w:p>
          <w:p>
            <w:pPr>
              <w:adjustRightInd w:val="0"/>
              <w:snapToGrid w:val="0"/>
              <w:jc w:val="center"/>
              <w:rPr>
                <w:kern w:val="0"/>
                <w:szCs w:val="21"/>
              </w:rPr>
            </w:pPr>
            <w:r>
              <w:rPr>
                <w:kern w:val="0"/>
                <w:sz w:val="24"/>
              </w:rPr>
              <w:t>指标</w:t>
            </w:r>
          </w:p>
        </w:tc>
        <w:tc>
          <w:tcPr>
            <w:tcW w:w="8190" w:type="dxa"/>
            <w:noWrap w:val="0"/>
            <w:vAlign w:val="center"/>
          </w:tcPr>
          <w:p>
            <w:pPr>
              <w:adjustRightInd w:val="0"/>
              <w:snapToGrid w:val="0"/>
              <w:spacing w:line="360" w:lineRule="auto"/>
              <w:rPr>
                <w:sz w:val="24"/>
              </w:rPr>
            </w:pPr>
          </w:p>
          <w:p>
            <w:pPr>
              <w:pStyle w:val="18"/>
              <w:rPr>
                <w:sz w:val="24"/>
              </w:rPr>
            </w:pPr>
          </w:p>
          <w:p>
            <w:pPr>
              <w:pStyle w:val="18"/>
              <w:rPr>
                <w:sz w:val="24"/>
              </w:rPr>
            </w:pPr>
          </w:p>
          <w:p>
            <w:pPr>
              <w:pStyle w:val="18"/>
              <w:rPr>
                <w:sz w:val="24"/>
              </w:rPr>
            </w:pPr>
          </w:p>
          <w:p>
            <w:pPr>
              <w:pStyle w:val="18"/>
              <w:rPr>
                <w:sz w:val="24"/>
              </w:rPr>
            </w:pPr>
          </w:p>
          <w:p>
            <w:pPr>
              <w:keepNext w:val="0"/>
              <w:keepLines w:val="0"/>
              <w:suppressLineNumbers w:val="0"/>
              <w:spacing w:before="0" w:beforeAutospacing="0" w:after="0" w:afterAutospacing="0" w:line="360" w:lineRule="auto"/>
              <w:ind w:left="0" w:right="0"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根据</w:t>
            </w:r>
            <w:r>
              <w:rPr>
                <w:rFonts w:hint="eastAsia"/>
                <w:sz w:val="24"/>
              </w:rPr>
              <w:t>安徽省</w:t>
            </w:r>
            <w:r>
              <w:rPr>
                <w:rFonts w:hint="default" w:ascii="Times New Roman" w:hAnsi="Times New Roman" w:cs="Times New Roman"/>
                <w:sz w:val="24"/>
                <w:szCs w:val="24"/>
              </w:rPr>
              <w:t>全国主要污染物排放总量控制计划，总量控制因子为二氧化硫、氮氧化物、烟（粉）尘、VOCs、COD和氨氮。本项目涉及的废气总量控制因子为烟（粉）尘</w:t>
            </w:r>
            <w:r>
              <w:rPr>
                <w:rFonts w:hint="eastAsia" w:ascii="Times New Roman" w:hAnsi="Times New Roman" w:cs="Times New Roman"/>
                <w:sz w:val="24"/>
                <w:szCs w:val="24"/>
                <w:lang w:eastAsia="zh-CN"/>
              </w:rPr>
              <w:t>、</w:t>
            </w:r>
            <w:r>
              <w:rPr>
                <w:rFonts w:hint="default" w:ascii="Times New Roman" w:hAnsi="Times New Roman" w:cs="Times New Roman"/>
                <w:sz w:val="24"/>
                <w:szCs w:val="24"/>
              </w:rPr>
              <w:t>VOCs。核算本项目污染总量控制指标，具体如下：</w:t>
            </w:r>
          </w:p>
          <w:p>
            <w:pPr>
              <w:keepNext w:val="0"/>
              <w:keepLines w:val="0"/>
              <w:suppressLineNumbers w:val="0"/>
              <w:spacing w:before="0" w:beforeAutospacing="0" w:after="0" w:afterAutospacing="0" w:line="360" w:lineRule="auto"/>
              <w:ind w:left="0" w:right="0"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（1）废水</w:t>
            </w:r>
          </w:p>
          <w:p>
            <w:pPr>
              <w:adjustRightInd w:val="0"/>
              <w:snapToGrid w:val="0"/>
              <w:spacing w:line="360" w:lineRule="auto"/>
              <w:ind w:firstLine="480" w:firstLineChars="200"/>
              <w:jc w:val="both"/>
              <w:rPr>
                <w:rFonts w:hint="eastAsia"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生活污水依托化粪池处理后定期清掏肥田</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lang w:val="en-US" w:eastAsia="zh-CN"/>
              </w:rPr>
              <w:t>不外排</w:t>
            </w:r>
            <w:r>
              <w:rPr>
                <w:rFonts w:hint="default" w:ascii="Times New Roman" w:hAnsi="Times New Roman" w:cs="Times New Roman"/>
                <w:sz w:val="24"/>
                <w:szCs w:val="24"/>
              </w:rPr>
              <w:t>。</w:t>
            </w:r>
          </w:p>
          <w:p>
            <w:pPr>
              <w:keepNext w:val="0"/>
              <w:keepLines w:val="0"/>
              <w:suppressLineNumbers w:val="0"/>
              <w:spacing w:before="0" w:beforeAutospacing="0" w:after="0" w:afterAutospacing="0" w:line="360" w:lineRule="auto"/>
              <w:ind w:left="0" w:right="0"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（2）废气</w:t>
            </w:r>
          </w:p>
          <w:p>
            <w:pPr>
              <w:adjustRightInd w:val="0"/>
              <w:snapToGrid w:val="0"/>
              <w:spacing w:line="360" w:lineRule="auto"/>
              <w:jc w:val="center"/>
              <w:rPr>
                <w:rFonts w:hint="default" w:ascii="Times New Roman" w:hAnsi="Times New Roman" w:cs="Times New Roman"/>
                <w:sz w:val="24"/>
                <w:szCs w:val="24"/>
              </w:rPr>
            </w:pPr>
            <w:r>
              <w:rPr>
                <w:rFonts w:hint="default" w:ascii="Times New Roman" w:hAnsi="Times New Roman" w:cs="Times New Roman"/>
                <w:sz w:val="24"/>
                <w:szCs w:val="24"/>
              </w:rPr>
              <w:t>项目运营期排放的废气污染物主要为</w:t>
            </w:r>
            <w:r>
              <w:rPr>
                <w:sz w:val="24"/>
              </w:rPr>
              <w:t>粉尘</w:t>
            </w:r>
            <w:r>
              <w:rPr>
                <w:rFonts w:hint="default" w:ascii="Times New Roman" w:hAnsi="Times New Roman" w:cs="Times New Roman"/>
                <w:sz w:val="24"/>
                <w:szCs w:val="24"/>
              </w:rPr>
              <w:t>，</w:t>
            </w:r>
            <w:r>
              <w:rPr>
                <w:sz w:val="24"/>
              </w:rPr>
              <w:t>粉尘排放量为</w:t>
            </w:r>
            <w:r>
              <w:rPr>
                <w:rFonts w:hint="eastAsia"/>
                <w:sz w:val="24"/>
              </w:rPr>
              <w:t>0.155t/a</w:t>
            </w:r>
            <w:r>
              <w:rPr>
                <w:rFonts w:hint="default" w:ascii="Times New Roman" w:hAnsi="Times New Roman" w:cs="Times New Roman"/>
                <w:sz w:val="24"/>
                <w:szCs w:val="24"/>
              </w:rPr>
              <w:t>。</w:t>
            </w:r>
          </w:p>
          <w:p>
            <w:pPr>
              <w:pStyle w:val="18"/>
              <w:rPr>
                <w:sz w:val="24"/>
              </w:rPr>
            </w:pPr>
          </w:p>
          <w:p>
            <w:pPr>
              <w:pStyle w:val="18"/>
              <w:rPr>
                <w:sz w:val="24"/>
              </w:rPr>
            </w:pPr>
          </w:p>
          <w:p>
            <w:pPr>
              <w:pStyle w:val="18"/>
              <w:rPr>
                <w:sz w:val="24"/>
              </w:rPr>
            </w:pPr>
          </w:p>
          <w:p>
            <w:pPr>
              <w:pStyle w:val="18"/>
              <w:rPr>
                <w:sz w:val="24"/>
              </w:rPr>
            </w:pPr>
          </w:p>
          <w:p>
            <w:pPr>
              <w:adjustRightInd w:val="0"/>
              <w:snapToGrid w:val="0"/>
              <w:spacing w:line="360" w:lineRule="auto"/>
              <w:rPr>
                <w:sz w:val="24"/>
              </w:rPr>
            </w:pPr>
          </w:p>
          <w:p>
            <w:pPr>
              <w:adjustRightInd w:val="0"/>
              <w:snapToGrid w:val="0"/>
              <w:spacing w:line="360" w:lineRule="auto"/>
              <w:ind w:firstLine="1920" w:firstLineChars="800"/>
              <w:rPr>
                <w:sz w:val="24"/>
              </w:rPr>
            </w:pPr>
          </w:p>
          <w:p>
            <w:pPr>
              <w:adjustRightInd w:val="0"/>
              <w:snapToGrid w:val="0"/>
              <w:spacing w:line="360" w:lineRule="auto"/>
              <w:rPr>
                <w:kern w:val="0"/>
                <w:szCs w:val="21"/>
              </w:rPr>
            </w:pPr>
          </w:p>
        </w:tc>
      </w:tr>
    </w:tbl>
    <w:p>
      <w:pPr>
        <w:pStyle w:val="19"/>
        <w:jc w:val="center"/>
        <w:outlineLvl w:val="0"/>
        <w:rPr>
          <w:rFonts w:ascii="Times New Roman" w:hAnsi="Times New Roman" w:eastAsia="黑体"/>
          <w:snapToGrid w:val="0"/>
          <w:sz w:val="30"/>
          <w:szCs w:val="30"/>
        </w:rPr>
      </w:pPr>
      <w:r>
        <w:rPr>
          <w:rFonts w:ascii="Times New Roman" w:hAnsi="Times New Roman"/>
          <w:snapToGrid w:val="0"/>
          <w:sz w:val="36"/>
          <w:szCs w:val="36"/>
        </w:rPr>
        <w:br w:type="page"/>
      </w:r>
      <w:r>
        <w:rPr>
          <w:rFonts w:ascii="Times New Roman" w:hAnsi="Times New Roman" w:eastAsia="黑体"/>
          <w:snapToGrid w:val="0"/>
          <w:sz w:val="30"/>
          <w:szCs w:val="30"/>
        </w:rPr>
        <w:t>四、主要环境影响和保护措施</w:t>
      </w:r>
    </w:p>
    <w:tbl>
      <w:tblPr>
        <w:tblStyle w:val="21"/>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46"/>
        <w:gridCol w:w="816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49" w:hRule="atLeast"/>
          <w:jc w:val="center"/>
        </w:trPr>
        <w:tc>
          <w:tcPr>
            <w:tcW w:w="746" w:type="dxa"/>
            <w:noWrap w:val="0"/>
            <w:tcMar>
              <w:left w:w="28" w:type="dxa"/>
              <w:right w:w="28" w:type="dxa"/>
            </w:tcMar>
            <w:vAlign w:val="center"/>
          </w:tcPr>
          <w:p>
            <w:pPr>
              <w:pStyle w:val="19"/>
              <w:adjustRightInd w:val="0"/>
              <w:snapToGrid w:val="0"/>
              <w:spacing w:before="0" w:beforeAutospacing="0" w:after="0" w:afterAutospacing="0"/>
              <w:jc w:val="center"/>
              <w:rPr>
                <w:rFonts w:ascii="Times New Roman" w:hAnsi="Times New Roman"/>
                <w:kern w:val="2"/>
                <w:szCs w:val="24"/>
              </w:rPr>
            </w:pPr>
            <w:r>
              <w:rPr>
                <w:rFonts w:ascii="Times New Roman" w:hAnsi="Times New Roman"/>
                <w:kern w:val="2"/>
                <w:szCs w:val="24"/>
              </w:rPr>
              <w:t>施工</w:t>
            </w:r>
          </w:p>
          <w:p>
            <w:pPr>
              <w:pStyle w:val="19"/>
              <w:adjustRightInd w:val="0"/>
              <w:snapToGrid w:val="0"/>
              <w:spacing w:before="0" w:beforeAutospacing="0" w:after="0" w:afterAutospacing="0"/>
              <w:jc w:val="center"/>
              <w:rPr>
                <w:rFonts w:ascii="Times New Roman" w:hAnsi="Times New Roman"/>
                <w:kern w:val="2"/>
                <w:szCs w:val="24"/>
              </w:rPr>
            </w:pPr>
            <w:r>
              <w:rPr>
                <w:rFonts w:ascii="Times New Roman" w:hAnsi="Times New Roman"/>
                <w:kern w:val="2"/>
                <w:szCs w:val="24"/>
              </w:rPr>
              <w:t>期环</w:t>
            </w:r>
          </w:p>
          <w:p>
            <w:pPr>
              <w:pStyle w:val="19"/>
              <w:adjustRightInd w:val="0"/>
              <w:snapToGrid w:val="0"/>
              <w:spacing w:before="0" w:beforeAutospacing="0" w:after="0" w:afterAutospacing="0"/>
              <w:jc w:val="center"/>
              <w:rPr>
                <w:rFonts w:ascii="Times New Roman" w:hAnsi="Times New Roman"/>
                <w:kern w:val="2"/>
                <w:szCs w:val="24"/>
              </w:rPr>
            </w:pPr>
            <w:r>
              <w:rPr>
                <w:rFonts w:ascii="Times New Roman" w:hAnsi="Times New Roman"/>
                <w:kern w:val="2"/>
                <w:szCs w:val="24"/>
              </w:rPr>
              <w:t>境保</w:t>
            </w:r>
          </w:p>
          <w:p>
            <w:pPr>
              <w:pStyle w:val="19"/>
              <w:adjustRightInd w:val="0"/>
              <w:snapToGrid w:val="0"/>
              <w:spacing w:before="0" w:beforeAutospacing="0" w:after="0" w:afterAutospacing="0"/>
              <w:jc w:val="center"/>
              <w:rPr>
                <w:rFonts w:ascii="Times New Roman" w:hAnsi="Times New Roman"/>
                <w:kern w:val="2"/>
                <w:szCs w:val="24"/>
              </w:rPr>
            </w:pPr>
            <w:r>
              <w:rPr>
                <w:rFonts w:ascii="Times New Roman" w:hAnsi="Times New Roman"/>
                <w:kern w:val="2"/>
                <w:szCs w:val="24"/>
              </w:rPr>
              <w:t>护措</w:t>
            </w:r>
          </w:p>
          <w:p>
            <w:pPr>
              <w:pStyle w:val="19"/>
              <w:adjustRightInd w:val="0"/>
              <w:snapToGrid w:val="0"/>
              <w:spacing w:before="0" w:beforeAutospacing="0" w:after="0" w:afterAutospacing="0"/>
              <w:jc w:val="center"/>
              <w:rPr>
                <w:rFonts w:ascii="Times New Roman" w:hAnsi="Times New Roman"/>
                <w:bCs/>
                <w:kern w:val="2"/>
                <w:sz w:val="21"/>
                <w:szCs w:val="21"/>
              </w:rPr>
            </w:pPr>
            <w:r>
              <w:rPr>
                <w:rFonts w:ascii="Times New Roman" w:hAnsi="Times New Roman"/>
                <w:kern w:val="2"/>
                <w:szCs w:val="24"/>
              </w:rPr>
              <w:t>施</w:t>
            </w:r>
          </w:p>
        </w:tc>
        <w:tc>
          <w:tcPr>
            <w:tcW w:w="8162" w:type="dxa"/>
            <w:noWrap w:val="0"/>
            <w:vAlign w:val="center"/>
          </w:tcPr>
          <w:p>
            <w:pPr>
              <w:spacing w:line="360" w:lineRule="auto"/>
              <w:ind w:firstLine="482" w:firstLineChars="200"/>
              <w:rPr>
                <w:b/>
                <w:bCs w:val="0"/>
                <w:sz w:val="24"/>
              </w:rPr>
            </w:pPr>
            <w:r>
              <w:rPr>
                <w:b/>
                <w:bCs w:val="0"/>
                <w:sz w:val="24"/>
                <w:lang w:bidi="ar"/>
              </w:rPr>
              <w:t>一、大气环境保护措施</w:t>
            </w:r>
          </w:p>
          <w:p>
            <w:pPr>
              <w:pStyle w:val="2"/>
              <w:spacing w:before="0" w:after="0" w:line="360" w:lineRule="auto"/>
              <w:ind w:firstLine="480" w:firstLineChars="200"/>
              <w:rPr>
                <w:kern w:val="2"/>
                <w:sz w:val="24"/>
                <w:szCs w:val="24"/>
                <w:lang w:bidi="ar"/>
              </w:rPr>
            </w:pPr>
            <w:r>
              <w:rPr>
                <w:rFonts w:ascii="宋体" w:hAnsi="宋体" w:cs="宋体"/>
                <w:sz w:val="24"/>
                <w:szCs w:val="24"/>
              </w:rPr>
              <w:t>项目租赁</w:t>
            </w:r>
            <w:r>
              <w:rPr>
                <w:sz w:val="24"/>
              </w:rPr>
              <w:t>宿州市泗县刘圩镇工业园区金光大道</w:t>
            </w:r>
            <w:r>
              <w:rPr>
                <w:rFonts w:hint="eastAsia" w:ascii="宋体" w:hAnsi="宋体" w:cs="宋体"/>
                <w:sz w:val="24"/>
                <w:szCs w:val="24"/>
                <w:lang w:val="en-US" w:eastAsia="zh-CN"/>
              </w:rPr>
              <w:t>1号</w:t>
            </w:r>
            <w:r>
              <w:rPr>
                <w:rFonts w:hint="eastAsia"/>
                <w:sz w:val="24"/>
                <w:szCs w:val="24"/>
              </w:rPr>
              <w:t>厂房</w:t>
            </w:r>
            <w:r>
              <w:rPr>
                <w:rFonts w:ascii="宋体" w:hAnsi="宋体" w:cs="宋体"/>
                <w:sz w:val="24"/>
                <w:szCs w:val="24"/>
              </w:rPr>
              <w:t>，</w:t>
            </w:r>
            <w:r>
              <w:rPr>
                <w:b w:val="0"/>
                <w:bCs w:val="0"/>
                <w:sz w:val="24"/>
                <w:szCs w:val="24"/>
              </w:rPr>
              <w:t>仅进行机械设备的安装，无涉及厂房改造，不需大型施工机器施工，不会产生施工扬尘，因此不会对项目所在区域大气环境产生影响。</w:t>
            </w:r>
          </w:p>
          <w:p>
            <w:pPr>
              <w:spacing w:line="360" w:lineRule="auto"/>
              <w:ind w:firstLine="482" w:firstLineChars="200"/>
              <w:rPr>
                <w:b/>
                <w:bCs/>
                <w:sz w:val="24"/>
                <w:lang w:bidi="ar"/>
              </w:rPr>
            </w:pPr>
            <w:r>
              <w:rPr>
                <w:rFonts w:ascii="宋体" w:hAnsi="宋体" w:cs="宋体"/>
                <w:b/>
                <w:bCs/>
                <w:sz w:val="24"/>
              </w:rPr>
              <w:t>二、水环境保护措施</w:t>
            </w:r>
          </w:p>
          <w:p>
            <w:pPr>
              <w:pStyle w:val="2"/>
              <w:spacing w:after="60" w:line="360" w:lineRule="auto"/>
              <w:ind w:right="0" w:firstLine="480" w:firstLineChars="200"/>
              <w:rPr>
                <w:rFonts w:ascii="宋体" w:hAnsi="宋体" w:cs="宋体"/>
                <w:sz w:val="24"/>
                <w:szCs w:val="24"/>
              </w:rPr>
            </w:pPr>
            <w:r>
              <w:rPr>
                <w:rFonts w:ascii="宋体" w:hAnsi="宋体" w:cs="宋体"/>
                <w:sz w:val="24"/>
                <w:szCs w:val="24"/>
              </w:rPr>
              <w:t>本项目施工人员产生的生活废水经化粪池处理</w:t>
            </w:r>
            <w:r>
              <w:rPr>
                <w:sz w:val="24"/>
                <w:szCs w:val="24"/>
                <w:lang w:bidi="ar"/>
              </w:rPr>
              <w:t>水质简单，</w:t>
            </w:r>
            <w:r>
              <w:rPr>
                <w:sz w:val="24"/>
                <w:szCs w:val="24"/>
              </w:rPr>
              <w:t>定期</w:t>
            </w:r>
            <w:r>
              <w:rPr>
                <w:rFonts w:hint="eastAsia"/>
                <w:sz w:val="24"/>
                <w:szCs w:val="24"/>
              </w:rPr>
              <w:t>清掏外运，不外排</w:t>
            </w:r>
            <w:r>
              <w:rPr>
                <w:rFonts w:ascii="宋体" w:hAnsi="宋体" w:cs="宋体"/>
                <w:sz w:val="24"/>
                <w:szCs w:val="24"/>
              </w:rPr>
              <w:t>。通过采取上述废水治理措施后，项目施工期产生的废水可以得到妥善处理，不会对项目所在区域地表水环境产生影响。</w:t>
            </w:r>
          </w:p>
          <w:p>
            <w:pPr>
              <w:spacing w:line="360" w:lineRule="auto"/>
              <w:ind w:firstLine="482" w:firstLineChars="200"/>
              <w:rPr>
                <w:rFonts w:ascii="Times New Roman" w:hAnsi="Times New Roman" w:cs="Times New Roman"/>
                <w:b/>
                <w:bCs w:val="0"/>
                <w:sz w:val="24"/>
                <w:lang w:bidi="ar"/>
              </w:rPr>
            </w:pPr>
            <w:r>
              <w:rPr>
                <w:rFonts w:ascii="Times New Roman" w:hAnsi="Times New Roman" w:cs="Times New Roman"/>
                <w:b/>
                <w:bCs w:val="0"/>
                <w:sz w:val="24"/>
                <w:lang w:bidi="ar"/>
              </w:rPr>
              <w:t>三、声环境保护措施</w:t>
            </w:r>
          </w:p>
          <w:p>
            <w:pPr>
              <w:spacing w:line="360" w:lineRule="auto"/>
              <w:ind w:firstLine="480" w:firstLineChars="200"/>
              <w:rPr>
                <w:rFonts w:ascii="Times New Roman" w:hAnsi="Times New Roman" w:cs="Times New Roman"/>
                <w:b w:val="0"/>
                <w:bCs/>
                <w:sz w:val="24"/>
                <w:lang w:bidi="ar"/>
              </w:rPr>
            </w:pPr>
            <w:r>
              <w:rPr>
                <w:rFonts w:ascii="Times New Roman" w:hAnsi="Times New Roman" w:cs="Times New Roman"/>
                <w:b w:val="0"/>
                <w:bCs/>
                <w:sz w:val="24"/>
                <w:lang w:bidi="ar"/>
              </w:rPr>
              <w:t>本项目施工方应在施工期采取有效的噪声控制措施：</w:t>
            </w:r>
          </w:p>
          <w:p>
            <w:pPr>
              <w:spacing w:line="360" w:lineRule="auto"/>
              <w:ind w:firstLine="480" w:firstLineChars="200"/>
              <w:rPr>
                <w:rFonts w:ascii="Times New Roman" w:hAnsi="Times New Roman" w:cs="Times New Roman"/>
                <w:b w:val="0"/>
                <w:bCs/>
                <w:sz w:val="24"/>
                <w:lang w:bidi="ar"/>
              </w:rPr>
            </w:pPr>
            <w:r>
              <w:rPr>
                <w:rFonts w:ascii="Times New Roman" w:hAnsi="Times New Roman" w:cs="Times New Roman"/>
                <w:b w:val="0"/>
                <w:bCs/>
                <w:sz w:val="24"/>
                <w:lang w:bidi="ar"/>
              </w:rPr>
              <w:t>①合理安排施工时间，高噪声设备禁止在夜间(22:00-6:00)进行施工，尤其是要严格控制施工机械噪声值在大于85dB(A)的作业。</w:t>
            </w:r>
          </w:p>
          <w:p>
            <w:pPr>
              <w:spacing w:line="360" w:lineRule="auto"/>
              <w:ind w:firstLine="480" w:firstLineChars="200"/>
              <w:rPr>
                <w:rFonts w:ascii="Times New Roman" w:hAnsi="Times New Roman" w:cs="Times New Roman"/>
                <w:b w:val="0"/>
                <w:bCs/>
                <w:sz w:val="24"/>
                <w:lang w:bidi="ar"/>
              </w:rPr>
            </w:pPr>
            <w:r>
              <w:rPr>
                <w:rFonts w:ascii="Times New Roman" w:hAnsi="Times New Roman" w:cs="Times New Roman"/>
                <w:b w:val="0"/>
                <w:bCs/>
                <w:sz w:val="24"/>
                <w:lang w:bidi="ar"/>
              </w:rPr>
              <w:t>②加强管理，尽量减少人为噪声（如设备、原材料的装卸、搬运等）。</w:t>
            </w:r>
          </w:p>
          <w:p>
            <w:pPr>
              <w:spacing w:line="360" w:lineRule="auto"/>
              <w:ind w:firstLine="480" w:firstLineChars="200"/>
              <w:rPr>
                <w:rFonts w:ascii="Times New Roman" w:hAnsi="Times New Roman" w:cs="Times New Roman"/>
                <w:b w:val="0"/>
                <w:bCs/>
                <w:sz w:val="24"/>
                <w:lang w:bidi="ar"/>
              </w:rPr>
            </w:pPr>
            <w:r>
              <w:rPr>
                <w:rFonts w:ascii="Times New Roman" w:hAnsi="Times New Roman" w:cs="Times New Roman"/>
                <w:b w:val="0"/>
                <w:bCs/>
                <w:sz w:val="24"/>
                <w:lang w:bidi="ar"/>
              </w:rPr>
              <w:t>由于本项目施工工期较短，负面影响只是暂时性的，在采取隔声降噪措施和严格管理下，场界噪声能达到国家《建筑施工场界环境噪声排放标准》（GB12523－2011）的规定，因此在采取以上措施后，施工噪声对周围环境产生的影响较小。</w:t>
            </w:r>
          </w:p>
          <w:p>
            <w:pPr>
              <w:spacing w:line="360" w:lineRule="auto"/>
              <w:ind w:firstLine="482" w:firstLineChars="200"/>
              <w:rPr>
                <w:rFonts w:ascii="Times New Roman" w:hAnsi="Times New Roman" w:cs="Times New Roman"/>
                <w:b/>
                <w:bCs w:val="0"/>
                <w:sz w:val="24"/>
                <w:lang w:bidi="ar"/>
              </w:rPr>
            </w:pPr>
            <w:r>
              <w:rPr>
                <w:rFonts w:ascii="Times New Roman" w:hAnsi="Times New Roman" w:cs="Times New Roman"/>
                <w:b/>
                <w:bCs w:val="0"/>
                <w:sz w:val="24"/>
                <w:lang w:bidi="ar"/>
              </w:rPr>
              <w:t>四、固体废弃物保护措施</w:t>
            </w:r>
          </w:p>
          <w:p>
            <w:pPr>
              <w:spacing w:line="360" w:lineRule="auto"/>
              <w:ind w:firstLine="480" w:firstLineChars="200"/>
              <w:rPr>
                <w:rFonts w:ascii="Times New Roman" w:hAnsi="Times New Roman" w:cs="Times New Roman"/>
                <w:b w:val="0"/>
                <w:bCs/>
                <w:sz w:val="24"/>
                <w:lang w:bidi="ar"/>
              </w:rPr>
            </w:pPr>
            <w:r>
              <w:rPr>
                <w:rFonts w:ascii="Times New Roman" w:hAnsi="Times New Roman" w:cs="Times New Roman"/>
                <w:b w:val="0"/>
                <w:bCs/>
                <w:sz w:val="24"/>
                <w:lang w:bidi="ar"/>
              </w:rPr>
              <w:t>项目施工人员产生的生活垃圾</w:t>
            </w:r>
            <w:r>
              <w:rPr>
                <w:rFonts w:hint="eastAsia" w:ascii="Times New Roman" w:hAnsi="Times New Roman" w:cs="Times New Roman"/>
                <w:b w:val="0"/>
                <w:bCs/>
                <w:sz w:val="24"/>
                <w:lang w:bidi="ar"/>
              </w:rPr>
              <w:t>及装修废物</w:t>
            </w:r>
            <w:r>
              <w:rPr>
                <w:rFonts w:ascii="Times New Roman" w:hAnsi="Times New Roman" w:cs="Times New Roman"/>
                <w:b w:val="0"/>
                <w:bCs/>
                <w:sz w:val="24"/>
                <w:lang w:bidi="ar"/>
              </w:rPr>
              <w:t>应全部及时交由环卫部门进行处置。施工期产生的环境影响相对营运期而言属于短期和暂时影响，环境影响随着施工期的结束而消失。</w:t>
            </w:r>
          </w:p>
          <w:p>
            <w:pPr>
              <w:spacing w:line="360" w:lineRule="auto"/>
              <w:ind w:firstLine="482" w:firstLineChars="200"/>
              <w:rPr>
                <w:rFonts w:ascii="Times New Roman" w:hAnsi="Times New Roman" w:cs="Times New Roman"/>
                <w:b/>
                <w:bCs w:val="0"/>
                <w:sz w:val="24"/>
                <w:lang w:bidi="ar"/>
              </w:rPr>
            </w:pPr>
          </w:p>
          <w:p/>
          <w:p>
            <w:pPr>
              <w:pStyle w:val="2"/>
            </w:pPr>
          </w:p>
          <w:p/>
          <w:p>
            <w:pPr>
              <w:pStyle w:val="2"/>
            </w:pPr>
          </w:p>
          <w:p>
            <w:pPr>
              <w:adjustRightInd w:val="0"/>
              <w:snapToGrid w:val="0"/>
              <w:rPr>
                <w:bCs/>
                <w:spacing w:val="-1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0" w:hRule="atLeast"/>
          <w:jc w:val="center"/>
        </w:trPr>
        <w:tc>
          <w:tcPr>
            <w:tcW w:w="746" w:type="dxa"/>
            <w:noWrap w:val="0"/>
            <w:tcMar>
              <w:left w:w="28" w:type="dxa"/>
              <w:right w:w="28" w:type="dxa"/>
            </w:tcMar>
            <w:vAlign w:val="center"/>
          </w:tcPr>
          <w:p>
            <w:pPr>
              <w:adjustRightInd w:val="0"/>
              <w:snapToGrid w:val="0"/>
              <w:jc w:val="center"/>
              <w:rPr>
                <w:bCs/>
                <w:sz w:val="24"/>
              </w:rPr>
            </w:pPr>
            <w:r>
              <w:rPr>
                <w:bCs/>
                <w:sz w:val="24"/>
              </w:rPr>
              <w:t>运营</w:t>
            </w:r>
          </w:p>
          <w:p>
            <w:pPr>
              <w:adjustRightInd w:val="0"/>
              <w:snapToGrid w:val="0"/>
              <w:jc w:val="center"/>
              <w:rPr>
                <w:bCs/>
                <w:sz w:val="24"/>
              </w:rPr>
            </w:pPr>
            <w:r>
              <w:rPr>
                <w:bCs/>
                <w:sz w:val="24"/>
              </w:rPr>
              <w:t>期环</w:t>
            </w:r>
          </w:p>
          <w:p>
            <w:pPr>
              <w:adjustRightInd w:val="0"/>
              <w:snapToGrid w:val="0"/>
              <w:jc w:val="center"/>
              <w:rPr>
                <w:bCs/>
                <w:sz w:val="24"/>
              </w:rPr>
            </w:pPr>
            <w:r>
              <w:rPr>
                <w:bCs/>
                <w:sz w:val="24"/>
              </w:rPr>
              <w:t>境影</w:t>
            </w:r>
          </w:p>
          <w:p>
            <w:pPr>
              <w:adjustRightInd w:val="0"/>
              <w:snapToGrid w:val="0"/>
              <w:jc w:val="center"/>
              <w:rPr>
                <w:bCs/>
                <w:sz w:val="24"/>
              </w:rPr>
            </w:pPr>
            <w:r>
              <w:rPr>
                <w:bCs/>
                <w:sz w:val="24"/>
              </w:rPr>
              <w:t>响和</w:t>
            </w:r>
          </w:p>
          <w:p>
            <w:pPr>
              <w:adjustRightInd w:val="0"/>
              <w:snapToGrid w:val="0"/>
              <w:jc w:val="center"/>
              <w:rPr>
                <w:bCs/>
                <w:sz w:val="24"/>
              </w:rPr>
            </w:pPr>
            <w:r>
              <w:rPr>
                <w:bCs/>
                <w:sz w:val="24"/>
              </w:rPr>
              <w:t>保护</w:t>
            </w:r>
          </w:p>
          <w:p>
            <w:pPr>
              <w:adjustRightInd w:val="0"/>
              <w:snapToGrid w:val="0"/>
              <w:jc w:val="center"/>
              <w:rPr>
                <w:bCs/>
                <w:szCs w:val="21"/>
              </w:rPr>
            </w:pPr>
            <w:r>
              <w:rPr>
                <w:bCs/>
                <w:sz w:val="24"/>
              </w:rPr>
              <w:t>措施</w:t>
            </w:r>
          </w:p>
        </w:tc>
        <w:tc>
          <w:tcPr>
            <w:tcW w:w="8162" w:type="dxa"/>
            <w:noWrap w:val="0"/>
            <w:vAlign w:val="center"/>
          </w:tcPr>
          <w:p>
            <w:pPr>
              <w:spacing w:line="360" w:lineRule="auto"/>
              <w:ind w:firstLine="482" w:firstLineChars="200"/>
              <w:rPr>
                <w:b/>
                <w:bCs/>
                <w:sz w:val="24"/>
              </w:rPr>
            </w:pPr>
            <w:r>
              <w:rPr>
                <w:b/>
                <w:bCs/>
                <w:sz w:val="24"/>
              </w:rPr>
              <w:t>主要污染工序及污染源分析</w:t>
            </w:r>
          </w:p>
          <w:p>
            <w:pPr>
              <w:numPr>
                <w:numId w:val="0"/>
              </w:numPr>
              <w:spacing w:line="360" w:lineRule="auto"/>
              <w:ind w:firstLine="480" w:firstLineChars="200"/>
            </w:pPr>
            <w:r>
              <w:rPr>
                <w:rFonts w:hint="eastAsia"/>
                <w:sz w:val="24"/>
                <w:lang w:val="en-US" w:eastAsia="zh-CN"/>
              </w:rPr>
              <w:t>1、</w:t>
            </w:r>
            <w:r>
              <w:rPr>
                <w:sz w:val="24"/>
              </w:rPr>
              <w:t>大气污染</w:t>
            </w:r>
            <w:r>
              <w:rPr>
                <w:rFonts w:hint="eastAsia"/>
                <w:color w:val="000000"/>
                <w:sz w:val="24"/>
                <w:szCs w:val="24"/>
              </w:rPr>
              <w:t>源强</w:t>
            </w:r>
          </w:p>
          <w:p>
            <w:pPr>
              <w:spacing w:line="360" w:lineRule="auto"/>
              <w:ind w:firstLine="420" w:firstLineChars="200"/>
              <w:jc w:val="left"/>
              <w:rPr>
                <w:color w:val="000000"/>
                <w:sz w:val="24"/>
                <w:lang w:bidi="ar"/>
              </w:rPr>
            </w:pPr>
            <w:r>
              <w:t>（</w:t>
            </w:r>
            <w:r>
              <w:rPr>
                <w:sz w:val="24"/>
              </w:rPr>
              <w:t>1）</w:t>
            </w:r>
            <w:r>
              <w:rPr>
                <w:color w:val="000000"/>
                <w:sz w:val="24"/>
                <w:lang w:bidi="ar"/>
              </w:rPr>
              <w:t>食堂油烟</w:t>
            </w:r>
          </w:p>
          <w:p>
            <w:pPr>
              <w:spacing w:line="360" w:lineRule="auto"/>
              <w:ind w:firstLine="480" w:firstLineChars="200"/>
              <w:jc w:val="left"/>
              <w:rPr>
                <w:color w:val="000000"/>
                <w:sz w:val="24"/>
                <w:lang w:bidi="ar"/>
              </w:rPr>
            </w:pPr>
            <w:r>
              <w:rPr>
                <w:color w:val="000000"/>
                <w:sz w:val="24"/>
                <w:lang w:bidi="ar"/>
              </w:rPr>
              <w:t>项目食堂厨房燃料采用天然气，属于清洁能源，污染物排放量较小，对周围环境的影响可以忽略。食堂油烟经专用烟道外排。</w:t>
            </w:r>
          </w:p>
          <w:p>
            <w:pPr>
              <w:spacing w:line="360" w:lineRule="auto"/>
              <w:ind w:firstLine="480" w:firstLineChars="200"/>
              <w:jc w:val="left"/>
            </w:pPr>
            <w:r>
              <w:rPr>
                <w:color w:val="000000"/>
                <w:sz w:val="24"/>
                <w:lang w:bidi="ar"/>
              </w:rPr>
              <w:t>设计规模为45人用餐，食用油消耗集中在中餐，食堂食用油平均油耗系数以25g/d</w:t>
            </w:r>
            <w:ins w:id="7" w:author="GQQ" w:date="2021-06-10T15:54:00Z">
              <w:r>
                <w:rPr>
                  <w:rFonts w:hint="eastAsia"/>
                  <w:color w:val="000000"/>
                  <w:sz w:val="24"/>
                  <w:lang w:bidi="ar"/>
                </w:rPr>
                <w:t>·</w:t>
              </w:r>
            </w:ins>
            <w:r>
              <w:rPr>
                <w:color w:val="000000"/>
                <w:sz w:val="24"/>
                <w:lang w:bidi="ar"/>
              </w:rPr>
              <w:t>P计，则食堂耗油量为0.3375t/a。食堂油烟一般占耗油量的1.2～1.5%，本环评中取1.5%，故食堂油烟废气油烟产生量为0.005t/a。食堂的基准灶头约为2个，以每只灶头</w:t>
            </w:r>
            <w:r>
              <w:rPr>
                <w:rFonts w:hint="eastAsia"/>
                <w:color w:val="000000"/>
                <w:sz w:val="24"/>
                <w:lang w:val="en-US" w:eastAsia="zh-CN" w:bidi="ar"/>
              </w:rPr>
              <w:t>2</w:t>
            </w:r>
            <w:r>
              <w:rPr>
                <w:color w:val="000000"/>
                <w:sz w:val="24"/>
                <w:lang w:bidi="ar"/>
              </w:rPr>
              <w:t>000m</w:t>
            </w:r>
            <w:r>
              <w:rPr>
                <w:color w:val="000000"/>
                <w:sz w:val="24"/>
                <w:vertAlign w:val="superscript"/>
                <w:lang w:bidi="ar"/>
              </w:rPr>
              <w:t>3</w:t>
            </w:r>
            <w:r>
              <w:rPr>
                <w:color w:val="000000"/>
                <w:sz w:val="24"/>
                <w:lang w:bidi="ar"/>
              </w:rPr>
              <w:t>/h排放量计，其设备的排风总量为8000m</w:t>
            </w:r>
            <w:r>
              <w:rPr>
                <w:color w:val="000000"/>
                <w:sz w:val="24"/>
                <w:vertAlign w:val="superscript"/>
                <w:lang w:bidi="ar"/>
              </w:rPr>
              <w:t>3</w:t>
            </w:r>
            <w:r>
              <w:rPr>
                <w:color w:val="000000"/>
                <w:sz w:val="24"/>
                <w:lang w:bidi="ar"/>
              </w:rPr>
              <w:t>/h，每天工作2小时，油烟净化率按85%计，则油烟排放量为0.00075t/a，排放速率为0.00125kg/h，排放浓度为0.156mg/m</w:t>
            </w:r>
            <w:r>
              <w:rPr>
                <w:color w:val="000000"/>
                <w:sz w:val="24"/>
                <w:vertAlign w:val="superscript"/>
                <w:lang w:bidi="ar"/>
              </w:rPr>
              <w:t>3</w:t>
            </w:r>
            <w:r>
              <w:rPr>
                <w:color w:val="000000"/>
                <w:sz w:val="24"/>
                <w:lang w:bidi="ar"/>
              </w:rPr>
              <w:t>。</w:t>
            </w:r>
          </w:p>
          <w:p>
            <w:pPr>
              <w:numPr>
                <w:ilvl w:val="0"/>
                <w:numId w:val="5"/>
              </w:numPr>
              <w:adjustRightInd w:val="0"/>
              <w:snapToGrid w:val="0"/>
              <w:spacing w:line="360" w:lineRule="auto"/>
              <w:ind w:firstLine="480" w:firstLineChars="200"/>
              <w:rPr>
                <w:sz w:val="24"/>
              </w:rPr>
            </w:pPr>
            <w:r>
              <w:rPr>
                <w:sz w:val="24"/>
              </w:rPr>
              <w:t>粉尘</w:t>
            </w:r>
          </w:p>
          <w:p>
            <w:pPr>
              <w:adjustRightInd w:val="0"/>
              <w:snapToGrid w:val="0"/>
              <w:spacing w:line="360" w:lineRule="auto"/>
              <w:ind w:firstLine="480" w:firstLineChars="200"/>
              <w:rPr>
                <w:rFonts w:hint="eastAsia"/>
                <w:sz w:val="24"/>
              </w:rPr>
            </w:pPr>
            <w:r>
              <w:rPr>
                <w:sz w:val="24"/>
              </w:rPr>
              <w:t>本项目在下料、开料、开板、打孔、雕刻、砂光、</w:t>
            </w:r>
            <w:r>
              <w:rPr>
                <w:rFonts w:hint="eastAsia"/>
                <w:sz w:val="24"/>
                <w:lang w:eastAsia="zh-CN"/>
              </w:rPr>
              <w:t>打磨</w:t>
            </w:r>
            <w:r>
              <w:rPr>
                <w:sz w:val="24"/>
              </w:rPr>
              <w:t>会产生粉尘</w:t>
            </w:r>
            <w:r>
              <w:rPr>
                <w:rFonts w:hint="eastAsia"/>
                <w:sz w:val="24"/>
              </w:rPr>
              <w:t>，依据《</w:t>
            </w:r>
            <w:r>
              <w:rPr>
                <w:rFonts w:ascii="宋体" w:hAnsi="宋体" w:eastAsia="宋体" w:cs="宋体"/>
                <w:sz w:val="24"/>
                <w:szCs w:val="24"/>
              </w:rPr>
              <w:t>排放源统计调查产排污核算方法和系数手册</w:t>
            </w:r>
            <w:r>
              <w:rPr>
                <w:rFonts w:hint="eastAsia"/>
                <w:sz w:val="24"/>
              </w:rPr>
              <w:t>》中21-家具制造系数手册，木制家具粉尘产污系数为</w:t>
            </w:r>
            <w:r>
              <w:rPr>
                <w:rFonts w:hint="eastAsia"/>
                <w:sz w:val="24"/>
                <w:lang w:val="en-US" w:eastAsia="zh-CN"/>
              </w:rPr>
              <w:t>150</w:t>
            </w:r>
            <w:r>
              <w:rPr>
                <w:rFonts w:hint="eastAsia"/>
                <w:sz w:val="24"/>
              </w:rPr>
              <w:t>克/立方米-原料，本项目年</w:t>
            </w:r>
            <w:r>
              <w:rPr>
                <w:sz w:val="24"/>
              </w:rPr>
              <w:t>木方消耗量</w:t>
            </w:r>
            <w:r>
              <w:rPr>
                <w:rFonts w:hint="eastAsia"/>
                <w:sz w:val="24"/>
                <w:lang w:val="en-US" w:eastAsia="zh-CN"/>
              </w:rPr>
              <w:t>4000</w:t>
            </w:r>
            <w:r>
              <w:rPr>
                <w:rFonts w:hint="eastAsia"/>
                <w:sz w:val="24"/>
              </w:rPr>
              <w:t>立方米，则</w:t>
            </w:r>
            <w:r>
              <w:rPr>
                <w:sz w:val="24"/>
              </w:rPr>
              <w:t>下料、开料、开板、打孔、雕刻、砂光、</w:t>
            </w:r>
            <w:r>
              <w:rPr>
                <w:rFonts w:hint="eastAsia"/>
                <w:sz w:val="24"/>
                <w:lang w:eastAsia="zh-CN"/>
              </w:rPr>
              <w:t>打磨</w:t>
            </w:r>
            <w:r>
              <w:rPr>
                <w:rFonts w:hint="eastAsia"/>
                <w:sz w:val="24"/>
              </w:rPr>
              <w:t>粉尘的产生量为</w:t>
            </w:r>
            <w:r>
              <w:rPr>
                <w:rFonts w:hint="eastAsia"/>
                <w:sz w:val="24"/>
                <w:lang w:val="en-US" w:eastAsia="zh-CN"/>
              </w:rPr>
              <w:t>0</w:t>
            </w:r>
            <w:r>
              <w:rPr>
                <w:rFonts w:hint="eastAsia"/>
                <w:sz w:val="24"/>
              </w:rPr>
              <w:t>.</w:t>
            </w:r>
            <w:r>
              <w:rPr>
                <w:rFonts w:hint="eastAsia"/>
                <w:sz w:val="24"/>
                <w:lang w:val="en-US" w:eastAsia="zh-CN"/>
              </w:rPr>
              <w:t>6</w:t>
            </w:r>
            <w:r>
              <w:rPr>
                <w:rFonts w:hint="eastAsia"/>
                <w:sz w:val="24"/>
              </w:rPr>
              <w:t>t/a，年加工时间为2400小时</w:t>
            </w:r>
            <w:r>
              <w:rPr>
                <w:sz w:val="24"/>
              </w:rPr>
              <w:t>，</w:t>
            </w:r>
            <w:r>
              <w:rPr>
                <w:rFonts w:hint="eastAsia"/>
                <w:sz w:val="24"/>
              </w:rPr>
              <w:t>项目采用集气罩收集，经管道进入一套布袋除尘器处理产生的粉尘，</w:t>
            </w:r>
            <w:r>
              <w:rPr>
                <w:rFonts w:ascii="宋体" w:hAnsi="宋体" w:cs="宋体"/>
                <w:sz w:val="24"/>
              </w:rPr>
              <w:t>收集的粉尘经一</w:t>
            </w:r>
            <w:r>
              <w:rPr>
                <w:sz w:val="24"/>
              </w:rPr>
              <w:t>根15米高排</w:t>
            </w:r>
            <w:r>
              <w:rPr>
                <w:rFonts w:ascii="宋体" w:hAnsi="宋体" w:cs="宋体"/>
                <w:sz w:val="24"/>
              </w:rPr>
              <w:t>气</w:t>
            </w:r>
            <w:r>
              <w:rPr>
                <w:rFonts w:hint="eastAsia" w:ascii="宋体" w:hAnsi="宋体" w:cs="宋体"/>
                <w:sz w:val="24"/>
              </w:rPr>
              <w:t>筒</w:t>
            </w:r>
            <w:r>
              <w:rPr>
                <w:rFonts w:ascii="宋体" w:hAnsi="宋体" w:cs="宋体"/>
                <w:sz w:val="24"/>
              </w:rPr>
              <w:t>排放</w:t>
            </w:r>
            <w:r>
              <w:rPr>
                <w:rFonts w:hint="eastAsia"/>
                <w:sz w:val="24"/>
              </w:rPr>
              <w:t>，风机风量为10000</w:t>
            </w:r>
            <w:r>
              <w:rPr>
                <w:sz w:val="24"/>
              </w:rPr>
              <w:t>m</w:t>
            </w:r>
            <w:r>
              <w:rPr>
                <w:sz w:val="24"/>
                <w:vertAlign w:val="superscript"/>
              </w:rPr>
              <w:t>3</w:t>
            </w:r>
            <w:r>
              <w:rPr>
                <w:sz w:val="24"/>
              </w:rPr>
              <w:t>/h</w:t>
            </w:r>
            <w:r>
              <w:rPr>
                <w:rFonts w:hint="eastAsia"/>
                <w:sz w:val="24"/>
              </w:rPr>
              <w:t>，集气罩废气收集效率为90%，布袋除尘器的除尘效率为9</w:t>
            </w:r>
            <w:r>
              <w:rPr>
                <w:rFonts w:hint="eastAsia"/>
                <w:sz w:val="24"/>
                <w:lang w:val="en-US" w:eastAsia="zh-CN"/>
              </w:rPr>
              <w:t>5</w:t>
            </w:r>
            <w:r>
              <w:rPr>
                <w:rFonts w:hint="eastAsia"/>
                <w:sz w:val="24"/>
              </w:rPr>
              <w:t>%，项目有组织粉尘产生量为</w:t>
            </w:r>
            <w:r>
              <w:rPr>
                <w:rFonts w:hint="eastAsia"/>
                <w:sz w:val="24"/>
                <w:lang w:val="en-US" w:eastAsia="zh-CN"/>
              </w:rPr>
              <w:t>0.54</w:t>
            </w:r>
            <w:r>
              <w:rPr>
                <w:rFonts w:hint="eastAsia"/>
                <w:sz w:val="24"/>
              </w:rPr>
              <w:t>t/a，产生速率为</w:t>
            </w:r>
            <w:r>
              <w:rPr>
                <w:rFonts w:hint="eastAsia"/>
                <w:sz w:val="24"/>
                <w:lang w:val="en-US" w:eastAsia="zh-CN"/>
              </w:rPr>
              <w:t>0.225</w:t>
            </w:r>
            <w:r>
              <w:rPr>
                <w:rFonts w:hint="eastAsia"/>
                <w:sz w:val="24"/>
              </w:rPr>
              <w:t>kg/h，产生浓度为</w:t>
            </w:r>
            <w:r>
              <w:rPr>
                <w:rFonts w:hint="eastAsia"/>
                <w:sz w:val="24"/>
                <w:lang w:val="en-US" w:eastAsia="zh-CN"/>
              </w:rPr>
              <w:t>22.5</w:t>
            </w:r>
            <w:r>
              <w:rPr>
                <w:rFonts w:hint="eastAsia"/>
                <w:sz w:val="24"/>
              </w:rPr>
              <w:t>mg/m</w:t>
            </w:r>
            <w:r>
              <w:rPr>
                <w:rFonts w:hint="eastAsia"/>
                <w:sz w:val="24"/>
                <w:vertAlign w:val="superscript"/>
              </w:rPr>
              <w:t>3</w:t>
            </w:r>
            <w:r>
              <w:rPr>
                <w:rFonts w:hint="eastAsia"/>
                <w:sz w:val="24"/>
              </w:rPr>
              <w:t>，有组织粉尘排放量为</w:t>
            </w:r>
            <w:r>
              <w:rPr>
                <w:rFonts w:hint="eastAsia"/>
                <w:sz w:val="24"/>
                <w:lang w:val="en-US" w:eastAsia="zh-CN"/>
              </w:rPr>
              <w:t>0.027</w:t>
            </w:r>
            <w:r>
              <w:rPr>
                <w:rFonts w:hint="eastAsia"/>
                <w:sz w:val="24"/>
              </w:rPr>
              <w:t>t/a，排放速率为0.</w:t>
            </w:r>
            <w:r>
              <w:rPr>
                <w:rFonts w:hint="eastAsia"/>
                <w:sz w:val="24"/>
                <w:lang w:val="en-US" w:eastAsia="zh-CN"/>
              </w:rPr>
              <w:t>01125</w:t>
            </w:r>
            <w:r>
              <w:rPr>
                <w:rFonts w:hint="eastAsia"/>
                <w:sz w:val="24"/>
              </w:rPr>
              <w:t>kg/h，排放浓度为</w:t>
            </w:r>
            <w:r>
              <w:rPr>
                <w:rFonts w:hint="eastAsia"/>
                <w:sz w:val="24"/>
                <w:lang w:val="en-US" w:eastAsia="zh-CN"/>
              </w:rPr>
              <w:t>1.1255</w:t>
            </w:r>
            <w:r>
              <w:rPr>
                <w:rFonts w:hint="eastAsia"/>
                <w:sz w:val="24"/>
              </w:rPr>
              <w:t>mg/m</w:t>
            </w:r>
            <w:r>
              <w:rPr>
                <w:rFonts w:hint="eastAsia"/>
                <w:sz w:val="24"/>
                <w:vertAlign w:val="superscript"/>
              </w:rPr>
              <w:t>3</w:t>
            </w:r>
            <w:r>
              <w:rPr>
                <w:rFonts w:hint="eastAsia"/>
                <w:sz w:val="24"/>
              </w:rPr>
              <w:t>，无组织粉尘排放量为0.</w:t>
            </w:r>
            <w:r>
              <w:rPr>
                <w:rFonts w:hint="eastAsia"/>
                <w:sz w:val="24"/>
                <w:lang w:val="en-US" w:eastAsia="zh-CN"/>
              </w:rPr>
              <w:t>06</w:t>
            </w:r>
            <w:r>
              <w:rPr>
                <w:rFonts w:hint="eastAsia"/>
                <w:sz w:val="24"/>
              </w:rPr>
              <w:t>t/a，排放速率为</w:t>
            </w:r>
            <w:r>
              <w:rPr>
                <w:rFonts w:hint="eastAsia"/>
                <w:sz w:val="24"/>
                <w:lang w:val="en-US" w:eastAsia="zh-CN"/>
              </w:rPr>
              <w:t>0.025</w:t>
            </w:r>
            <w:r>
              <w:rPr>
                <w:rFonts w:hint="eastAsia"/>
                <w:sz w:val="24"/>
              </w:rPr>
              <w:t>kg/h。</w:t>
            </w:r>
          </w:p>
          <w:p>
            <w:pPr>
              <w:spacing w:line="360" w:lineRule="auto"/>
              <w:ind w:firstLine="480" w:firstLineChars="200"/>
              <w:rPr>
                <w:rFonts w:hint="eastAsia"/>
                <w:sz w:val="24"/>
              </w:rPr>
            </w:pPr>
            <w:r>
              <w:rPr>
                <w:rFonts w:hint="eastAsia"/>
                <w:sz w:val="24"/>
                <w:lang w:bidi="ar"/>
              </w:rPr>
              <w:t>（3）</w:t>
            </w:r>
            <w:r>
              <w:rPr>
                <w:rFonts w:ascii="宋体" w:hAnsi="宋体" w:eastAsia="宋体" w:cs="宋体"/>
                <w:sz w:val="24"/>
                <w:szCs w:val="24"/>
              </w:rPr>
              <w:t>拼板</w:t>
            </w:r>
            <w:r>
              <w:rPr>
                <w:rFonts w:hint="eastAsia"/>
                <w:sz w:val="24"/>
                <w:lang w:bidi="ar"/>
              </w:rPr>
              <w:t>涂胶废气</w:t>
            </w:r>
          </w:p>
          <w:p>
            <w:pPr>
              <w:spacing w:line="360" w:lineRule="auto"/>
              <w:ind w:firstLine="480" w:firstLineChars="200"/>
              <w:rPr>
                <w:rFonts w:hint="eastAsia" w:eastAsia="宋体"/>
                <w:sz w:val="24"/>
                <w:szCs w:val="24"/>
                <w:lang w:eastAsia="zh-CN"/>
              </w:rPr>
            </w:pPr>
            <w:r>
              <w:rPr>
                <w:rFonts w:hint="eastAsia"/>
                <w:sz w:val="24"/>
              </w:rPr>
              <w:t>项目家具</w:t>
            </w:r>
            <w:r>
              <w:rPr>
                <w:rFonts w:ascii="宋体" w:hAnsi="宋体" w:eastAsia="宋体" w:cs="宋体"/>
                <w:sz w:val="24"/>
                <w:szCs w:val="24"/>
              </w:rPr>
              <w:t>拼板</w:t>
            </w:r>
            <w:r>
              <w:rPr>
                <w:rFonts w:hint="eastAsia"/>
                <w:sz w:val="24"/>
              </w:rPr>
              <w:t>前，须对加工好的板材进行涂胶</w:t>
            </w:r>
            <w:r>
              <w:rPr>
                <w:rFonts w:hint="eastAsia"/>
                <w:sz w:val="24"/>
                <w:szCs w:val="24"/>
              </w:rPr>
              <w:t>，</w:t>
            </w:r>
            <w:r>
              <w:rPr>
                <w:sz w:val="24"/>
                <w:szCs w:val="24"/>
              </w:rPr>
              <w:t>由供应商提供的白乳胶检测报告单可知，本项目所用白乳胶总挥发性有机物</w:t>
            </w:r>
            <w:r>
              <w:rPr>
                <w:rFonts w:hint="eastAsia"/>
                <w:sz w:val="24"/>
                <w:szCs w:val="24"/>
              </w:rPr>
              <w:t>0.05%</w:t>
            </w:r>
            <w:r>
              <w:rPr>
                <w:sz w:val="24"/>
                <w:szCs w:val="24"/>
              </w:rPr>
              <w:t>，</w:t>
            </w:r>
            <w:r>
              <w:rPr>
                <w:color w:val="000000" w:themeColor="text1"/>
                <w:sz w:val="24"/>
                <w:szCs w:val="24"/>
                <w14:textFill>
                  <w14:solidFill>
                    <w14:schemeClr w14:val="tx1"/>
                  </w14:solidFill>
                </w14:textFill>
              </w:rPr>
              <w:t>项目</w:t>
            </w:r>
            <w:r>
              <w:rPr>
                <w:rFonts w:ascii="宋体" w:hAnsi="宋体" w:cs="宋体"/>
                <w:sz w:val="24"/>
                <w:szCs w:val="24"/>
              </w:rPr>
              <w:t>白乳胶</w:t>
            </w:r>
            <w:r>
              <w:rPr>
                <w:color w:val="000000" w:themeColor="text1"/>
                <w:sz w:val="24"/>
                <w:szCs w:val="24"/>
                <w14:textFill>
                  <w14:solidFill>
                    <w14:schemeClr w14:val="tx1"/>
                  </w14:solidFill>
                </w14:textFill>
              </w:rPr>
              <w:t>的使用量为</w:t>
            </w:r>
            <w:r>
              <w:rPr>
                <w:rFonts w:hint="eastAsia"/>
                <w:color w:val="000000" w:themeColor="text1"/>
                <w:sz w:val="24"/>
                <w:szCs w:val="24"/>
                <w14:textFill>
                  <w14:solidFill>
                    <w14:schemeClr w14:val="tx1"/>
                  </w14:solidFill>
                </w14:textFill>
              </w:rPr>
              <w:t>2</w:t>
            </w:r>
            <w:r>
              <w:rPr>
                <w:color w:val="000000" w:themeColor="text1"/>
                <w:sz w:val="24"/>
                <w:szCs w:val="24"/>
                <w14:textFill>
                  <w14:solidFill>
                    <w14:schemeClr w14:val="tx1"/>
                  </w14:solidFill>
                </w14:textFill>
              </w:rPr>
              <w:t>t/a，则</w:t>
            </w:r>
            <w:r>
              <w:rPr>
                <w:rFonts w:hint="eastAsia"/>
                <w:color w:val="000000" w:themeColor="text1"/>
                <w:sz w:val="24"/>
                <w:szCs w:val="24"/>
                <w14:textFill>
                  <w14:solidFill>
                    <w14:schemeClr w14:val="tx1"/>
                  </w14:solidFill>
                </w14:textFill>
              </w:rPr>
              <w:t>非甲烷总烃</w:t>
            </w:r>
            <w:r>
              <w:rPr>
                <w:color w:val="000000" w:themeColor="text1"/>
                <w:sz w:val="24"/>
                <w:szCs w:val="24"/>
                <w14:textFill>
                  <w14:solidFill>
                    <w14:schemeClr w14:val="tx1"/>
                  </w14:solidFill>
                </w14:textFill>
              </w:rPr>
              <w:t>产生量为</w:t>
            </w:r>
            <w:r>
              <w:rPr>
                <w:rFonts w:hint="eastAsia"/>
                <w:color w:val="000000" w:themeColor="text1"/>
                <w:sz w:val="24"/>
                <w:szCs w:val="24"/>
                <w14:textFill>
                  <w14:solidFill>
                    <w14:schemeClr w14:val="tx1"/>
                  </w14:solidFill>
                </w14:textFill>
              </w:rPr>
              <w:t>0.001</w:t>
            </w:r>
            <w:r>
              <w:rPr>
                <w:color w:val="000000" w:themeColor="text1"/>
                <w:sz w:val="24"/>
                <w:szCs w:val="24"/>
                <w14:textFill>
                  <w14:solidFill>
                    <w14:schemeClr w14:val="tx1"/>
                  </w14:solidFill>
                </w14:textFill>
              </w:rPr>
              <w:t>t/a</w:t>
            </w:r>
            <w:r>
              <w:rPr>
                <w:rFonts w:hint="eastAsia" w:ascii="宋体" w:hAnsi="宋体" w:cs="宋体"/>
                <w:sz w:val="24"/>
                <w:szCs w:val="24"/>
              </w:rPr>
              <w:t>，</w:t>
            </w:r>
            <w:r>
              <w:rPr>
                <w:rFonts w:hint="eastAsia"/>
                <w:sz w:val="24"/>
                <w:szCs w:val="24"/>
              </w:rPr>
              <w:t>因</w:t>
            </w:r>
            <w:r>
              <w:rPr>
                <w:bCs/>
                <w:color w:val="000000"/>
                <w:sz w:val="24"/>
                <w:szCs w:val="24"/>
              </w:rPr>
              <w:t>项目</w:t>
            </w:r>
            <w:r>
              <w:rPr>
                <w:rFonts w:ascii="宋体" w:hAnsi="宋体" w:cs="宋体"/>
                <w:sz w:val="24"/>
                <w:szCs w:val="24"/>
              </w:rPr>
              <w:t>压板产生的废气</w:t>
            </w:r>
            <w:r>
              <w:rPr>
                <w:bCs/>
                <w:color w:val="000000"/>
                <w:sz w:val="24"/>
                <w:szCs w:val="24"/>
              </w:rPr>
              <w:t>不易收集，</w:t>
            </w:r>
            <w:r>
              <w:rPr>
                <w:rFonts w:ascii="宋体" w:hAnsi="宋体" w:cs="宋体"/>
                <w:sz w:val="24"/>
                <w:szCs w:val="24"/>
              </w:rPr>
              <w:t>且产生量</w:t>
            </w:r>
            <w:r>
              <w:rPr>
                <w:rFonts w:hint="eastAsia" w:ascii="宋体" w:hAnsi="宋体" w:cs="宋体"/>
                <w:sz w:val="24"/>
                <w:szCs w:val="24"/>
              </w:rPr>
              <w:t>极</w:t>
            </w:r>
            <w:r>
              <w:rPr>
                <w:rFonts w:ascii="宋体" w:hAnsi="宋体" w:cs="宋体"/>
                <w:sz w:val="24"/>
                <w:szCs w:val="24"/>
              </w:rPr>
              <w:t>小，所以</w:t>
            </w:r>
            <w:r>
              <w:rPr>
                <w:sz w:val="24"/>
                <w:szCs w:val="24"/>
              </w:rPr>
              <w:t>用胶</w:t>
            </w:r>
            <w:r>
              <w:rPr>
                <w:bCs/>
                <w:color w:val="000000"/>
                <w:sz w:val="24"/>
                <w:szCs w:val="24"/>
              </w:rPr>
              <w:t>产生</w:t>
            </w:r>
            <w:r>
              <w:rPr>
                <w:rFonts w:hint="eastAsia"/>
                <w:bCs/>
                <w:color w:val="000000"/>
                <w:sz w:val="24"/>
                <w:szCs w:val="24"/>
              </w:rPr>
              <w:t>的</w:t>
            </w:r>
            <w:r>
              <w:rPr>
                <w:color w:val="000000" w:themeColor="text1"/>
                <w:sz w:val="24"/>
                <w:szCs w:val="24"/>
                <w14:textFill>
                  <w14:solidFill>
                    <w14:schemeClr w14:val="tx1"/>
                  </w14:solidFill>
                </w14:textFill>
              </w:rPr>
              <w:t>有机废气</w:t>
            </w:r>
            <w:r>
              <w:rPr>
                <w:bCs/>
                <w:color w:val="000000"/>
                <w:sz w:val="24"/>
                <w:szCs w:val="24"/>
              </w:rPr>
              <w:t>以无组织形式排放</w:t>
            </w:r>
            <w:r>
              <w:rPr>
                <w:rFonts w:hint="eastAsia"/>
                <w:bCs/>
                <w:color w:val="000000"/>
                <w:sz w:val="24"/>
                <w:szCs w:val="24"/>
              </w:rPr>
              <w:t>，</w:t>
            </w:r>
            <w:r>
              <w:rPr>
                <w:bCs/>
                <w:color w:val="000000"/>
                <w:sz w:val="24"/>
                <w:szCs w:val="24"/>
              </w:rPr>
              <w:t>产生及排放量为0.</w:t>
            </w:r>
            <w:r>
              <w:rPr>
                <w:rFonts w:hint="eastAsia"/>
                <w:bCs/>
                <w:color w:val="000000"/>
                <w:sz w:val="24"/>
                <w:szCs w:val="24"/>
              </w:rPr>
              <w:t>001</w:t>
            </w:r>
            <w:r>
              <w:rPr>
                <w:bCs/>
                <w:color w:val="000000"/>
                <w:sz w:val="24"/>
                <w:szCs w:val="24"/>
              </w:rPr>
              <w:t>t/a，产生及排放速率为0.</w:t>
            </w:r>
            <w:r>
              <w:rPr>
                <w:rFonts w:hint="eastAsia"/>
                <w:bCs/>
                <w:color w:val="000000"/>
                <w:sz w:val="24"/>
                <w:szCs w:val="24"/>
              </w:rPr>
              <w:t>0004</w:t>
            </w:r>
            <w:r>
              <w:rPr>
                <w:bCs/>
                <w:color w:val="000000"/>
                <w:sz w:val="24"/>
                <w:szCs w:val="24"/>
              </w:rPr>
              <w:t>kg/h</w:t>
            </w:r>
            <w:r>
              <w:rPr>
                <w:rFonts w:ascii="Times New Roman" w:hAnsi="Times New Roman"/>
                <w:bCs/>
                <w:color w:val="000000"/>
                <w:sz w:val="24"/>
                <w:szCs w:val="24"/>
              </w:rPr>
              <w:t>。</w:t>
            </w:r>
          </w:p>
          <w:p>
            <w:pPr>
              <w:jc w:val="center"/>
              <w:rPr>
                <w:b/>
                <w:bCs/>
                <w:sz w:val="24"/>
                <w:szCs w:val="24"/>
              </w:rPr>
            </w:pPr>
            <w:r>
              <w:rPr>
                <w:b/>
                <w:bCs/>
                <w:sz w:val="24"/>
                <w:szCs w:val="24"/>
              </w:rPr>
              <w:t>表4-1产排污环节、废气污染物对应排放口类型一览表</w:t>
            </w:r>
          </w:p>
          <w:tbl>
            <w:tblPr>
              <w:tblStyle w:val="21"/>
              <w:tblW w:w="793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6"/>
              <w:gridCol w:w="777"/>
              <w:gridCol w:w="579"/>
              <w:gridCol w:w="1541"/>
              <w:gridCol w:w="750"/>
              <w:gridCol w:w="819"/>
              <w:gridCol w:w="665"/>
              <w:gridCol w:w="916"/>
              <w:gridCol w:w="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trPr>
              <w:tc>
                <w:tcPr>
                  <w:tcW w:w="986" w:type="dxa"/>
                  <w:vMerge w:val="restart"/>
                  <w:noWrap w:val="0"/>
                  <w:vAlign w:val="center"/>
                </w:tcPr>
                <w:p>
                  <w:pPr>
                    <w:jc w:val="center"/>
                    <w:rPr>
                      <w:szCs w:val="21"/>
                    </w:rPr>
                  </w:pPr>
                  <w:r>
                    <w:rPr>
                      <w:szCs w:val="21"/>
                    </w:rPr>
                    <w:t>产污环节</w:t>
                  </w:r>
                </w:p>
              </w:tc>
              <w:tc>
                <w:tcPr>
                  <w:tcW w:w="777" w:type="dxa"/>
                  <w:vMerge w:val="restart"/>
                  <w:noWrap w:val="0"/>
                  <w:vAlign w:val="center"/>
                </w:tcPr>
                <w:p>
                  <w:pPr>
                    <w:jc w:val="center"/>
                    <w:rPr>
                      <w:szCs w:val="21"/>
                    </w:rPr>
                  </w:pPr>
                  <w:r>
                    <w:rPr>
                      <w:szCs w:val="21"/>
                    </w:rPr>
                    <w:t>污染物种类</w:t>
                  </w:r>
                </w:p>
              </w:tc>
              <w:tc>
                <w:tcPr>
                  <w:tcW w:w="579" w:type="dxa"/>
                  <w:vMerge w:val="restart"/>
                  <w:noWrap w:val="0"/>
                  <w:vAlign w:val="center"/>
                </w:tcPr>
                <w:p>
                  <w:pPr>
                    <w:jc w:val="center"/>
                    <w:rPr>
                      <w:szCs w:val="21"/>
                    </w:rPr>
                  </w:pPr>
                  <w:r>
                    <w:rPr>
                      <w:szCs w:val="21"/>
                    </w:rPr>
                    <w:t>排放形式</w:t>
                  </w:r>
                </w:p>
              </w:tc>
              <w:tc>
                <w:tcPr>
                  <w:tcW w:w="3775" w:type="dxa"/>
                  <w:gridSpan w:val="4"/>
                  <w:noWrap w:val="0"/>
                  <w:vAlign w:val="center"/>
                </w:tcPr>
                <w:p>
                  <w:pPr>
                    <w:jc w:val="center"/>
                    <w:rPr>
                      <w:szCs w:val="21"/>
                    </w:rPr>
                  </w:pPr>
                  <w:r>
                    <w:rPr>
                      <w:szCs w:val="21"/>
                    </w:rPr>
                    <w:t>治理设施</w:t>
                  </w:r>
                </w:p>
              </w:tc>
              <w:tc>
                <w:tcPr>
                  <w:tcW w:w="916" w:type="dxa"/>
                  <w:vMerge w:val="restart"/>
                  <w:noWrap w:val="0"/>
                  <w:vAlign w:val="center"/>
                </w:tcPr>
                <w:p>
                  <w:pPr>
                    <w:rPr>
                      <w:szCs w:val="21"/>
                    </w:rPr>
                  </w:pPr>
                  <w:r>
                    <w:rPr>
                      <w:szCs w:val="21"/>
                    </w:rPr>
                    <w:t>排放口编号</w:t>
                  </w:r>
                </w:p>
              </w:tc>
              <w:tc>
                <w:tcPr>
                  <w:tcW w:w="904" w:type="dxa"/>
                  <w:vMerge w:val="restart"/>
                  <w:noWrap w:val="0"/>
                  <w:vAlign w:val="center"/>
                </w:tcPr>
                <w:p>
                  <w:pPr>
                    <w:rPr>
                      <w:szCs w:val="21"/>
                    </w:rPr>
                  </w:pPr>
                  <w:r>
                    <w:rPr>
                      <w:szCs w:val="21"/>
                    </w:rPr>
                    <w:t>排放口类型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986" w:type="dxa"/>
                  <w:vMerge w:val="continue"/>
                  <w:noWrap w:val="0"/>
                  <w:vAlign w:val="center"/>
                </w:tcPr>
                <w:p>
                  <w:pPr>
                    <w:jc w:val="center"/>
                    <w:rPr>
                      <w:szCs w:val="21"/>
                    </w:rPr>
                  </w:pPr>
                </w:p>
              </w:tc>
              <w:tc>
                <w:tcPr>
                  <w:tcW w:w="777" w:type="dxa"/>
                  <w:vMerge w:val="continue"/>
                  <w:noWrap w:val="0"/>
                  <w:vAlign w:val="center"/>
                </w:tcPr>
                <w:p>
                  <w:pPr>
                    <w:jc w:val="center"/>
                    <w:rPr>
                      <w:szCs w:val="21"/>
                    </w:rPr>
                  </w:pPr>
                </w:p>
              </w:tc>
              <w:tc>
                <w:tcPr>
                  <w:tcW w:w="579" w:type="dxa"/>
                  <w:vMerge w:val="continue"/>
                  <w:noWrap w:val="0"/>
                  <w:vAlign w:val="center"/>
                </w:tcPr>
                <w:p>
                  <w:pPr>
                    <w:jc w:val="center"/>
                    <w:rPr>
                      <w:szCs w:val="21"/>
                    </w:rPr>
                  </w:pPr>
                </w:p>
              </w:tc>
              <w:tc>
                <w:tcPr>
                  <w:tcW w:w="1541" w:type="dxa"/>
                  <w:noWrap w:val="0"/>
                  <w:vAlign w:val="center"/>
                </w:tcPr>
                <w:p>
                  <w:pPr>
                    <w:jc w:val="center"/>
                    <w:rPr>
                      <w:szCs w:val="21"/>
                    </w:rPr>
                  </w:pPr>
                  <w:r>
                    <w:rPr>
                      <w:szCs w:val="21"/>
                    </w:rPr>
                    <w:t>治理工艺</w:t>
                  </w:r>
                </w:p>
              </w:tc>
              <w:tc>
                <w:tcPr>
                  <w:tcW w:w="750" w:type="dxa"/>
                  <w:noWrap w:val="0"/>
                  <w:vAlign w:val="center"/>
                </w:tcPr>
                <w:p>
                  <w:pPr>
                    <w:jc w:val="center"/>
                    <w:rPr>
                      <w:szCs w:val="21"/>
                    </w:rPr>
                  </w:pPr>
                  <w:r>
                    <w:rPr>
                      <w:szCs w:val="21"/>
                    </w:rPr>
                    <w:t>收集效率</w:t>
                  </w:r>
                </w:p>
              </w:tc>
              <w:tc>
                <w:tcPr>
                  <w:tcW w:w="819" w:type="dxa"/>
                  <w:noWrap w:val="0"/>
                  <w:vAlign w:val="center"/>
                </w:tcPr>
                <w:p>
                  <w:pPr>
                    <w:jc w:val="center"/>
                    <w:rPr>
                      <w:szCs w:val="21"/>
                    </w:rPr>
                  </w:pPr>
                  <w:r>
                    <w:rPr>
                      <w:szCs w:val="21"/>
                    </w:rPr>
                    <w:t>处理效率</w:t>
                  </w:r>
                </w:p>
              </w:tc>
              <w:tc>
                <w:tcPr>
                  <w:tcW w:w="665" w:type="dxa"/>
                  <w:noWrap w:val="0"/>
                  <w:vAlign w:val="center"/>
                </w:tcPr>
                <w:p>
                  <w:pPr>
                    <w:jc w:val="center"/>
                    <w:rPr>
                      <w:szCs w:val="21"/>
                    </w:rPr>
                  </w:pPr>
                  <w:r>
                    <w:rPr>
                      <w:szCs w:val="21"/>
                    </w:rPr>
                    <w:t>是否可行</w:t>
                  </w:r>
                </w:p>
              </w:tc>
              <w:tc>
                <w:tcPr>
                  <w:tcW w:w="916" w:type="dxa"/>
                  <w:vMerge w:val="continue"/>
                  <w:noWrap w:val="0"/>
                  <w:vAlign w:val="center"/>
                </w:tcPr>
                <w:p>
                  <w:pPr>
                    <w:jc w:val="center"/>
                    <w:rPr>
                      <w:szCs w:val="21"/>
                    </w:rPr>
                  </w:pPr>
                </w:p>
              </w:tc>
              <w:tc>
                <w:tcPr>
                  <w:tcW w:w="904" w:type="dxa"/>
                  <w:vMerge w:val="continue"/>
                  <w:noWrap w:val="0"/>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6" w:type="dxa"/>
                  <w:noWrap w:val="0"/>
                  <w:vAlign w:val="center"/>
                </w:tcPr>
                <w:p>
                  <w:pPr>
                    <w:jc w:val="center"/>
                    <w:rPr>
                      <w:rFonts w:hint="eastAsia" w:eastAsia="宋体"/>
                      <w:szCs w:val="21"/>
                      <w:lang w:eastAsia="zh-CN"/>
                    </w:rPr>
                  </w:pPr>
                  <w:r>
                    <w:rPr>
                      <w:szCs w:val="21"/>
                    </w:rPr>
                    <w:t>下料、开料、开板、打孔、雕刻、砂光、</w:t>
                  </w:r>
                  <w:r>
                    <w:rPr>
                      <w:rFonts w:hint="eastAsia"/>
                      <w:szCs w:val="21"/>
                      <w:lang w:eastAsia="zh-CN"/>
                    </w:rPr>
                    <w:t>打磨</w:t>
                  </w:r>
                </w:p>
              </w:tc>
              <w:tc>
                <w:tcPr>
                  <w:tcW w:w="777" w:type="dxa"/>
                  <w:noWrap w:val="0"/>
                  <w:vAlign w:val="center"/>
                </w:tcPr>
                <w:p>
                  <w:pPr>
                    <w:jc w:val="center"/>
                    <w:rPr>
                      <w:szCs w:val="21"/>
                    </w:rPr>
                  </w:pPr>
                  <w:r>
                    <w:rPr>
                      <w:szCs w:val="21"/>
                    </w:rPr>
                    <w:t>颗粒物</w:t>
                  </w:r>
                </w:p>
              </w:tc>
              <w:tc>
                <w:tcPr>
                  <w:tcW w:w="579" w:type="dxa"/>
                  <w:noWrap w:val="0"/>
                  <w:vAlign w:val="center"/>
                </w:tcPr>
                <w:p>
                  <w:pPr>
                    <w:jc w:val="center"/>
                    <w:rPr>
                      <w:szCs w:val="21"/>
                    </w:rPr>
                  </w:pPr>
                  <w:r>
                    <w:rPr>
                      <w:szCs w:val="21"/>
                    </w:rPr>
                    <w:t>有组织</w:t>
                  </w:r>
                </w:p>
              </w:tc>
              <w:tc>
                <w:tcPr>
                  <w:tcW w:w="1541" w:type="dxa"/>
                  <w:noWrap w:val="0"/>
                  <w:vAlign w:val="center"/>
                </w:tcPr>
                <w:p>
                  <w:pPr>
                    <w:jc w:val="center"/>
                    <w:rPr>
                      <w:szCs w:val="21"/>
                    </w:rPr>
                  </w:pPr>
                  <w:r>
                    <w:rPr>
                      <w:szCs w:val="21"/>
                    </w:rPr>
                    <w:t>布袋除尘器</w:t>
                  </w:r>
                  <w:r>
                    <w:rPr>
                      <w:rFonts w:hint="eastAsia" w:ascii="Times New Roman" w:hAnsi="Times New Roman" w:eastAsia="宋体" w:cs="Times New Roman"/>
                      <w:sz w:val="21"/>
                      <w:szCs w:val="21"/>
                      <w:lang w:val="en-US" w:eastAsia="zh-CN"/>
                    </w:rPr>
                    <w:t>+</w:t>
                  </w:r>
                  <w:r>
                    <w:rPr>
                      <w:rFonts w:ascii="Times New Roman" w:hAnsi="Times New Roman" w:cs="Times New Roman"/>
                      <w:sz w:val="21"/>
                      <w:szCs w:val="21"/>
                    </w:rPr>
                    <w:t>15m排气筒排放</w:t>
                  </w:r>
                  <w:r>
                    <w:rPr>
                      <w:rFonts w:hint="eastAsia"/>
                      <w:sz w:val="21"/>
                      <w:szCs w:val="21"/>
                      <w:lang w:bidi="ar"/>
                    </w:rPr>
                    <w:t>（</w:t>
                  </w:r>
                  <w:r>
                    <w:rPr>
                      <w:rFonts w:hint="eastAsia"/>
                      <w:sz w:val="21"/>
                      <w:szCs w:val="21"/>
                      <w:lang w:val="en-US" w:eastAsia="zh-CN" w:bidi="ar"/>
                    </w:rPr>
                    <w:t>1</w:t>
                  </w:r>
                  <w:r>
                    <w:rPr>
                      <w:rFonts w:hint="eastAsia"/>
                      <w:sz w:val="21"/>
                      <w:szCs w:val="21"/>
                      <w:lang w:bidi="ar"/>
                    </w:rPr>
                    <w:t>#）</w:t>
                  </w:r>
                </w:p>
              </w:tc>
              <w:tc>
                <w:tcPr>
                  <w:tcW w:w="750" w:type="dxa"/>
                  <w:noWrap w:val="0"/>
                  <w:vAlign w:val="center"/>
                </w:tcPr>
                <w:p>
                  <w:pPr>
                    <w:jc w:val="center"/>
                    <w:rPr>
                      <w:szCs w:val="21"/>
                    </w:rPr>
                  </w:pPr>
                  <w:r>
                    <w:rPr>
                      <w:szCs w:val="21"/>
                    </w:rPr>
                    <w:t>9</w:t>
                  </w:r>
                  <w:r>
                    <w:rPr>
                      <w:rFonts w:hint="eastAsia"/>
                      <w:szCs w:val="21"/>
                    </w:rPr>
                    <w:t>0</w:t>
                  </w:r>
                  <w:r>
                    <w:rPr>
                      <w:szCs w:val="21"/>
                    </w:rPr>
                    <w:t>%</w:t>
                  </w:r>
                </w:p>
              </w:tc>
              <w:tc>
                <w:tcPr>
                  <w:tcW w:w="819" w:type="dxa"/>
                  <w:noWrap w:val="0"/>
                  <w:vAlign w:val="center"/>
                </w:tcPr>
                <w:p>
                  <w:pPr>
                    <w:jc w:val="center"/>
                    <w:rPr>
                      <w:szCs w:val="21"/>
                    </w:rPr>
                  </w:pPr>
                  <w:r>
                    <w:rPr>
                      <w:szCs w:val="21"/>
                    </w:rPr>
                    <w:t>9</w:t>
                  </w:r>
                  <w:r>
                    <w:rPr>
                      <w:rFonts w:hint="eastAsia"/>
                      <w:szCs w:val="21"/>
                    </w:rPr>
                    <w:t>5</w:t>
                  </w:r>
                  <w:r>
                    <w:rPr>
                      <w:szCs w:val="21"/>
                    </w:rPr>
                    <w:t>%</w:t>
                  </w:r>
                </w:p>
              </w:tc>
              <w:tc>
                <w:tcPr>
                  <w:tcW w:w="665" w:type="dxa"/>
                  <w:noWrap w:val="0"/>
                  <w:vAlign w:val="center"/>
                </w:tcPr>
                <w:p>
                  <w:pPr>
                    <w:jc w:val="center"/>
                    <w:rPr>
                      <w:szCs w:val="21"/>
                    </w:rPr>
                  </w:pPr>
                  <w:r>
                    <w:rPr>
                      <w:szCs w:val="21"/>
                    </w:rPr>
                    <w:t>是</w:t>
                  </w:r>
                </w:p>
              </w:tc>
              <w:tc>
                <w:tcPr>
                  <w:tcW w:w="916" w:type="dxa"/>
                  <w:noWrap w:val="0"/>
                  <w:vAlign w:val="center"/>
                </w:tcPr>
                <w:p>
                  <w:pPr>
                    <w:jc w:val="center"/>
                    <w:rPr>
                      <w:rFonts w:hint="eastAsia"/>
                      <w:szCs w:val="21"/>
                    </w:rPr>
                  </w:pPr>
                  <w:r>
                    <w:rPr>
                      <w:szCs w:val="21"/>
                    </w:rPr>
                    <w:t>DA00</w:t>
                  </w:r>
                  <w:r>
                    <w:rPr>
                      <w:rFonts w:hint="eastAsia"/>
                      <w:szCs w:val="21"/>
                    </w:rPr>
                    <w:t>1</w:t>
                  </w:r>
                </w:p>
              </w:tc>
              <w:tc>
                <w:tcPr>
                  <w:tcW w:w="904" w:type="dxa"/>
                  <w:noWrap w:val="0"/>
                  <w:vAlign w:val="center"/>
                </w:tcPr>
                <w:p>
                  <w:pPr>
                    <w:jc w:val="center"/>
                    <w:rPr>
                      <w:szCs w:val="21"/>
                    </w:rPr>
                  </w:pPr>
                  <w:r>
                    <w:rPr>
                      <w:szCs w:val="21"/>
                    </w:rPr>
                    <w:t>一般排放口</w:t>
                  </w:r>
                </w:p>
              </w:tc>
            </w:tr>
          </w:tbl>
          <w:p>
            <w:pPr>
              <w:jc w:val="center"/>
              <w:rPr>
                <w:b/>
                <w:bCs/>
                <w:sz w:val="24"/>
                <w:szCs w:val="24"/>
              </w:rPr>
            </w:pPr>
            <w:r>
              <w:rPr>
                <w:b/>
                <w:bCs/>
                <w:sz w:val="24"/>
                <w:szCs w:val="24"/>
              </w:rPr>
              <w:t>表4-2排放口基本情况一览表</w:t>
            </w:r>
          </w:p>
          <w:tbl>
            <w:tblPr>
              <w:tblStyle w:val="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8"/>
              <w:gridCol w:w="852"/>
              <w:gridCol w:w="756"/>
              <w:gridCol w:w="1152"/>
              <w:gridCol w:w="1188"/>
              <w:gridCol w:w="924"/>
              <w:gridCol w:w="911"/>
              <w:gridCol w:w="12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938" w:type="dxa"/>
                  <w:vMerge w:val="restart"/>
                  <w:noWrap w:val="0"/>
                  <w:vAlign w:val="center"/>
                </w:tcPr>
                <w:p>
                  <w:pPr>
                    <w:jc w:val="center"/>
                  </w:pPr>
                  <w:r>
                    <w:t>排放口编号</w:t>
                  </w:r>
                </w:p>
              </w:tc>
              <w:tc>
                <w:tcPr>
                  <w:tcW w:w="852" w:type="dxa"/>
                  <w:vMerge w:val="restart"/>
                  <w:noWrap w:val="0"/>
                  <w:vAlign w:val="center"/>
                </w:tcPr>
                <w:p>
                  <w:pPr>
                    <w:jc w:val="center"/>
                  </w:pPr>
                  <w:r>
                    <w:t>排气筒高度</w:t>
                  </w:r>
                </w:p>
              </w:tc>
              <w:tc>
                <w:tcPr>
                  <w:tcW w:w="756" w:type="dxa"/>
                  <w:vMerge w:val="restart"/>
                  <w:noWrap w:val="0"/>
                  <w:vAlign w:val="center"/>
                </w:tcPr>
                <w:p>
                  <w:pPr>
                    <w:jc w:val="center"/>
                  </w:pPr>
                  <w:r>
                    <w:t>内径</w:t>
                  </w:r>
                </w:p>
              </w:tc>
              <w:tc>
                <w:tcPr>
                  <w:tcW w:w="2340" w:type="dxa"/>
                  <w:gridSpan w:val="2"/>
                  <w:noWrap w:val="0"/>
                  <w:vAlign w:val="center"/>
                </w:tcPr>
                <w:p>
                  <w:pPr>
                    <w:jc w:val="center"/>
                  </w:pPr>
                  <w:r>
                    <w:t>坐标</w:t>
                  </w:r>
                </w:p>
              </w:tc>
              <w:tc>
                <w:tcPr>
                  <w:tcW w:w="924" w:type="dxa"/>
                  <w:vMerge w:val="restart"/>
                  <w:noWrap w:val="0"/>
                  <w:vAlign w:val="center"/>
                </w:tcPr>
                <w:p>
                  <w:pPr>
                    <w:jc w:val="center"/>
                  </w:pPr>
                  <w:r>
                    <w:t>监测因子</w:t>
                  </w:r>
                </w:p>
              </w:tc>
              <w:tc>
                <w:tcPr>
                  <w:tcW w:w="911" w:type="dxa"/>
                  <w:vMerge w:val="restart"/>
                  <w:noWrap w:val="0"/>
                  <w:vAlign w:val="center"/>
                </w:tcPr>
                <w:p>
                  <w:pPr>
                    <w:jc w:val="center"/>
                  </w:pPr>
                  <w:r>
                    <w:t>监测频次</w:t>
                  </w:r>
                </w:p>
              </w:tc>
              <w:tc>
                <w:tcPr>
                  <w:tcW w:w="1212" w:type="dxa"/>
                  <w:vMerge w:val="restart"/>
                  <w:noWrap w:val="0"/>
                  <w:vAlign w:val="center"/>
                </w:tcPr>
                <w:p>
                  <w:pPr>
                    <w:jc w:val="center"/>
                  </w:pPr>
                  <w:r>
                    <w:t>排放标准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4" w:hRule="atLeast"/>
              </w:trPr>
              <w:tc>
                <w:tcPr>
                  <w:tcW w:w="938" w:type="dxa"/>
                  <w:vMerge w:val="continue"/>
                  <w:noWrap w:val="0"/>
                  <w:vAlign w:val="center"/>
                </w:tcPr>
                <w:p>
                  <w:pPr>
                    <w:jc w:val="center"/>
                  </w:pPr>
                </w:p>
              </w:tc>
              <w:tc>
                <w:tcPr>
                  <w:tcW w:w="852" w:type="dxa"/>
                  <w:vMerge w:val="continue"/>
                  <w:noWrap w:val="0"/>
                  <w:vAlign w:val="center"/>
                </w:tcPr>
                <w:p>
                  <w:pPr>
                    <w:jc w:val="center"/>
                  </w:pPr>
                </w:p>
              </w:tc>
              <w:tc>
                <w:tcPr>
                  <w:tcW w:w="756" w:type="dxa"/>
                  <w:vMerge w:val="continue"/>
                  <w:noWrap w:val="0"/>
                  <w:vAlign w:val="center"/>
                </w:tcPr>
                <w:p>
                  <w:pPr>
                    <w:jc w:val="center"/>
                  </w:pPr>
                </w:p>
              </w:tc>
              <w:tc>
                <w:tcPr>
                  <w:tcW w:w="1152" w:type="dxa"/>
                  <w:noWrap w:val="0"/>
                  <w:vAlign w:val="center"/>
                </w:tcPr>
                <w:p>
                  <w:pPr>
                    <w:jc w:val="center"/>
                  </w:pPr>
                  <w:r>
                    <w:t>经度</w:t>
                  </w:r>
                </w:p>
              </w:tc>
              <w:tc>
                <w:tcPr>
                  <w:tcW w:w="1188" w:type="dxa"/>
                  <w:noWrap w:val="0"/>
                  <w:vAlign w:val="center"/>
                </w:tcPr>
                <w:p>
                  <w:pPr>
                    <w:jc w:val="center"/>
                  </w:pPr>
                  <w:r>
                    <w:t>纬度</w:t>
                  </w:r>
                </w:p>
              </w:tc>
              <w:tc>
                <w:tcPr>
                  <w:tcW w:w="924" w:type="dxa"/>
                  <w:vMerge w:val="continue"/>
                  <w:noWrap w:val="0"/>
                  <w:vAlign w:val="center"/>
                </w:tcPr>
                <w:p>
                  <w:pPr>
                    <w:jc w:val="center"/>
                  </w:pPr>
                </w:p>
              </w:tc>
              <w:tc>
                <w:tcPr>
                  <w:tcW w:w="911" w:type="dxa"/>
                  <w:vMerge w:val="continue"/>
                  <w:noWrap w:val="0"/>
                  <w:vAlign w:val="center"/>
                </w:tcPr>
                <w:p>
                  <w:pPr>
                    <w:jc w:val="center"/>
                  </w:pPr>
                </w:p>
              </w:tc>
              <w:tc>
                <w:tcPr>
                  <w:tcW w:w="1212" w:type="dxa"/>
                  <w:vMerge w:val="continue"/>
                  <w:noWrap w:val="0"/>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dxa"/>
                  <w:noWrap w:val="0"/>
                  <w:vAlign w:val="center"/>
                </w:tcPr>
                <w:p>
                  <w:pPr>
                    <w:jc w:val="center"/>
                  </w:pPr>
                  <w:r>
                    <w:t>DA001</w:t>
                  </w:r>
                </w:p>
              </w:tc>
              <w:tc>
                <w:tcPr>
                  <w:tcW w:w="852" w:type="dxa"/>
                  <w:noWrap w:val="0"/>
                  <w:vAlign w:val="center"/>
                </w:tcPr>
                <w:p>
                  <w:pPr>
                    <w:jc w:val="center"/>
                  </w:pPr>
                  <w:r>
                    <w:t>15m</w:t>
                  </w:r>
                </w:p>
              </w:tc>
              <w:tc>
                <w:tcPr>
                  <w:tcW w:w="756" w:type="dxa"/>
                  <w:noWrap w:val="0"/>
                  <w:vAlign w:val="center"/>
                </w:tcPr>
                <w:p>
                  <w:pPr>
                    <w:jc w:val="center"/>
                  </w:pPr>
                  <w:r>
                    <w:t>0.</w:t>
                  </w:r>
                  <w:r>
                    <w:rPr>
                      <w:rFonts w:hint="eastAsia"/>
                      <w:lang w:val="en-US" w:eastAsia="zh-CN"/>
                    </w:rPr>
                    <w:t>6</w:t>
                  </w:r>
                  <w:r>
                    <w:t>m</w:t>
                  </w:r>
                </w:p>
              </w:tc>
              <w:tc>
                <w:tcPr>
                  <w:tcW w:w="1152" w:type="dxa"/>
                  <w:noWrap w:val="0"/>
                  <w:vAlign w:val="center"/>
                </w:tcPr>
                <w:p>
                  <w:pPr>
                    <w:jc w:val="center"/>
                  </w:pPr>
                  <w:r>
                    <w:t>117°50′2.553″</w:t>
                  </w:r>
                </w:p>
              </w:tc>
              <w:tc>
                <w:tcPr>
                  <w:tcW w:w="1188" w:type="dxa"/>
                  <w:noWrap w:val="0"/>
                  <w:vAlign w:val="center"/>
                </w:tcPr>
                <w:p>
                  <w:pPr>
                    <w:jc w:val="center"/>
                  </w:pPr>
                  <w:r>
                    <w:t>33°29′3.413″</w:t>
                  </w:r>
                </w:p>
              </w:tc>
              <w:tc>
                <w:tcPr>
                  <w:tcW w:w="924" w:type="dxa"/>
                  <w:noWrap w:val="0"/>
                  <w:vAlign w:val="center"/>
                </w:tcPr>
                <w:p>
                  <w:pPr>
                    <w:jc w:val="center"/>
                    <w:rPr>
                      <w:szCs w:val="21"/>
                    </w:rPr>
                  </w:pPr>
                  <w:r>
                    <w:rPr>
                      <w:szCs w:val="21"/>
                    </w:rPr>
                    <w:t>颗粒物</w:t>
                  </w:r>
                </w:p>
              </w:tc>
              <w:tc>
                <w:tcPr>
                  <w:tcW w:w="911" w:type="dxa"/>
                  <w:noWrap w:val="0"/>
                  <w:vAlign w:val="center"/>
                </w:tcPr>
                <w:p>
                  <w:pPr>
                    <w:jc w:val="center"/>
                  </w:pPr>
                  <w:r>
                    <w:rPr>
                      <w:szCs w:val="21"/>
                    </w:rPr>
                    <w:t>1次/年</w:t>
                  </w:r>
                </w:p>
              </w:tc>
              <w:tc>
                <w:tcPr>
                  <w:tcW w:w="1212" w:type="dxa"/>
                  <w:noWrap w:val="0"/>
                  <w:vAlign w:val="center"/>
                </w:tcPr>
                <w:p>
                  <w:pPr>
                    <w:jc w:val="center"/>
                    <w:rPr>
                      <w:szCs w:val="21"/>
                    </w:rPr>
                  </w:pPr>
                  <w:r>
                    <w:rPr>
                      <w:szCs w:val="21"/>
                    </w:rPr>
                    <w:t>《大气污染物综合排放标准》（DB31/933-2015）</w:t>
                  </w:r>
                </w:p>
              </w:tc>
            </w:tr>
          </w:tbl>
          <w:p>
            <w:pPr>
              <w:pStyle w:val="4"/>
              <w:spacing w:before="0" w:after="0" w:line="240" w:lineRule="auto"/>
              <w:ind w:firstLine="2409" w:firstLineChars="1000"/>
              <w:rPr>
                <w:sz w:val="24"/>
                <w:szCs w:val="24"/>
              </w:rPr>
            </w:pPr>
            <w:r>
              <w:rPr>
                <w:sz w:val="24"/>
                <w:szCs w:val="24"/>
                <w:lang w:bidi="ar"/>
              </w:rPr>
              <w:t>表4-3  废气有组织产排污情况一览表</w:t>
            </w:r>
          </w:p>
          <w:tbl>
            <w:tblPr>
              <w:tblStyle w:val="21"/>
              <w:tblW w:w="79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1"/>
              <w:gridCol w:w="609"/>
              <w:gridCol w:w="685"/>
              <w:gridCol w:w="725"/>
              <w:gridCol w:w="698"/>
              <w:gridCol w:w="874"/>
              <w:gridCol w:w="697"/>
              <w:gridCol w:w="678"/>
              <w:gridCol w:w="685"/>
              <w:gridCol w:w="758"/>
              <w:gridCol w:w="7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 w:hRule="atLeast"/>
                <w:tblHeader/>
                <w:jc w:val="center"/>
              </w:trPr>
              <w:tc>
                <w:tcPr>
                  <w:tcW w:w="741" w:type="dxa"/>
                  <w:vMerge w:val="restart"/>
                  <w:noWrap w:val="0"/>
                  <w:vAlign w:val="center"/>
                </w:tcPr>
                <w:p>
                  <w:pPr>
                    <w:jc w:val="center"/>
                    <w:rPr>
                      <w:b/>
                      <w:szCs w:val="21"/>
                    </w:rPr>
                  </w:pPr>
                  <w:r>
                    <w:rPr>
                      <w:b/>
                      <w:szCs w:val="21"/>
                    </w:rPr>
                    <w:t>工序</w:t>
                  </w:r>
                </w:p>
              </w:tc>
              <w:tc>
                <w:tcPr>
                  <w:tcW w:w="609" w:type="dxa"/>
                  <w:vMerge w:val="restart"/>
                  <w:noWrap w:val="0"/>
                  <w:vAlign w:val="center"/>
                </w:tcPr>
                <w:p>
                  <w:pPr>
                    <w:jc w:val="center"/>
                    <w:rPr>
                      <w:b/>
                      <w:szCs w:val="21"/>
                    </w:rPr>
                  </w:pPr>
                  <w:r>
                    <w:rPr>
                      <w:b/>
                      <w:szCs w:val="21"/>
                    </w:rPr>
                    <w:t>名称</w:t>
                  </w:r>
                </w:p>
              </w:tc>
              <w:tc>
                <w:tcPr>
                  <w:tcW w:w="685" w:type="dxa"/>
                  <w:vMerge w:val="restart"/>
                  <w:noWrap w:val="0"/>
                  <w:vAlign w:val="center"/>
                </w:tcPr>
                <w:p>
                  <w:pPr>
                    <w:jc w:val="center"/>
                    <w:rPr>
                      <w:b/>
                      <w:szCs w:val="21"/>
                    </w:rPr>
                  </w:pPr>
                  <w:r>
                    <w:rPr>
                      <w:b/>
                      <w:szCs w:val="21"/>
                    </w:rPr>
                    <w:t>废气量m</w:t>
                  </w:r>
                  <w:r>
                    <w:rPr>
                      <w:b/>
                      <w:szCs w:val="21"/>
                      <w:vertAlign w:val="superscript"/>
                    </w:rPr>
                    <w:t>3</w:t>
                  </w:r>
                  <w:r>
                    <w:rPr>
                      <w:b/>
                      <w:szCs w:val="21"/>
                    </w:rPr>
                    <w:t>/h</w:t>
                  </w:r>
                </w:p>
              </w:tc>
              <w:tc>
                <w:tcPr>
                  <w:tcW w:w="2297" w:type="dxa"/>
                  <w:gridSpan w:val="3"/>
                  <w:noWrap w:val="0"/>
                  <w:vAlign w:val="center"/>
                </w:tcPr>
                <w:p>
                  <w:pPr>
                    <w:jc w:val="center"/>
                    <w:rPr>
                      <w:b/>
                      <w:szCs w:val="21"/>
                    </w:rPr>
                  </w:pPr>
                  <w:r>
                    <w:rPr>
                      <w:b/>
                      <w:szCs w:val="21"/>
                    </w:rPr>
                    <w:t>产生情况</w:t>
                  </w:r>
                </w:p>
              </w:tc>
              <w:tc>
                <w:tcPr>
                  <w:tcW w:w="2060" w:type="dxa"/>
                  <w:gridSpan w:val="3"/>
                  <w:noWrap w:val="0"/>
                  <w:vAlign w:val="center"/>
                </w:tcPr>
                <w:p>
                  <w:pPr>
                    <w:jc w:val="center"/>
                    <w:rPr>
                      <w:b/>
                      <w:szCs w:val="21"/>
                    </w:rPr>
                  </w:pPr>
                  <w:r>
                    <w:rPr>
                      <w:b/>
                      <w:szCs w:val="21"/>
                    </w:rPr>
                    <w:t>排放情况</w:t>
                  </w:r>
                </w:p>
              </w:tc>
              <w:tc>
                <w:tcPr>
                  <w:tcW w:w="758" w:type="dxa"/>
                  <w:vMerge w:val="restart"/>
                  <w:noWrap w:val="0"/>
                  <w:vAlign w:val="center"/>
                </w:tcPr>
                <w:p>
                  <w:pPr>
                    <w:jc w:val="center"/>
                    <w:rPr>
                      <w:b/>
                      <w:szCs w:val="21"/>
                    </w:rPr>
                  </w:pPr>
                  <w:r>
                    <w:rPr>
                      <w:b/>
                      <w:szCs w:val="21"/>
                    </w:rPr>
                    <w:t>排放限值kg</w:t>
                  </w:r>
                  <w:r>
                    <w:rPr>
                      <w:b/>
                      <w:bCs/>
                      <w:szCs w:val="21"/>
                    </w:rPr>
                    <w:t>/h</w:t>
                  </w:r>
                </w:p>
              </w:tc>
              <w:tc>
                <w:tcPr>
                  <w:tcW w:w="787" w:type="dxa"/>
                  <w:vMerge w:val="restart"/>
                  <w:noWrap w:val="0"/>
                  <w:vAlign w:val="top"/>
                </w:tcPr>
                <w:p>
                  <w:pPr>
                    <w:jc w:val="center"/>
                    <w:rPr>
                      <w:b/>
                      <w:szCs w:val="21"/>
                    </w:rPr>
                  </w:pPr>
                  <w:r>
                    <w:rPr>
                      <w:b/>
                      <w:szCs w:val="21"/>
                    </w:rPr>
                    <w:t>排气筒编号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jc w:val="center"/>
              </w:trPr>
              <w:tc>
                <w:tcPr>
                  <w:tcW w:w="741" w:type="dxa"/>
                  <w:vMerge w:val="continue"/>
                  <w:noWrap w:val="0"/>
                  <w:vAlign w:val="center"/>
                </w:tcPr>
                <w:p>
                  <w:pPr>
                    <w:jc w:val="center"/>
                    <w:rPr>
                      <w:b/>
                      <w:szCs w:val="21"/>
                    </w:rPr>
                  </w:pPr>
                </w:p>
              </w:tc>
              <w:tc>
                <w:tcPr>
                  <w:tcW w:w="609" w:type="dxa"/>
                  <w:vMerge w:val="continue"/>
                  <w:noWrap w:val="0"/>
                  <w:vAlign w:val="center"/>
                </w:tcPr>
                <w:p>
                  <w:pPr>
                    <w:jc w:val="center"/>
                    <w:rPr>
                      <w:b/>
                      <w:szCs w:val="21"/>
                    </w:rPr>
                  </w:pPr>
                </w:p>
              </w:tc>
              <w:tc>
                <w:tcPr>
                  <w:tcW w:w="685" w:type="dxa"/>
                  <w:vMerge w:val="continue"/>
                  <w:noWrap w:val="0"/>
                  <w:vAlign w:val="center"/>
                </w:tcPr>
                <w:p>
                  <w:pPr>
                    <w:jc w:val="center"/>
                    <w:rPr>
                      <w:b/>
                      <w:szCs w:val="21"/>
                    </w:rPr>
                  </w:pPr>
                </w:p>
              </w:tc>
              <w:tc>
                <w:tcPr>
                  <w:tcW w:w="725" w:type="dxa"/>
                  <w:noWrap w:val="0"/>
                  <w:vAlign w:val="center"/>
                </w:tcPr>
                <w:p>
                  <w:pPr>
                    <w:jc w:val="center"/>
                    <w:rPr>
                      <w:b/>
                      <w:szCs w:val="21"/>
                    </w:rPr>
                  </w:pPr>
                  <w:r>
                    <w:rPr>
                      <w:b/>
                      <w:szCs w:val="21"/>
                    </w:rPr>
                    <w:t>产生量t/a</w:t>
                  </w:r>
                </w:p>
              </w:tc>
              <w:tc>
                <w:tcPr>
                  <w:tcW w:w="698" w:type="dxa"/>
                  <w:noWrap w:val="0"/>
                  <w:vAlign w:val="center"/>
                </w:tcPr>
                <w:p>
                  <w:pPr>
                    <w:jc w:val="center"/>
                    <w:rPr>
                      <w:b/>
                      <w:szCs w:val="21"/>
                    </w:rPr>
                  </w:pPr>
                  <w:r>
                    <w:rPr>
                      <w:b/>
                      <w:szCs w:val="21"/>
                    </w:rPr>
                    <w:t>速率kg/h</w:t>
                  </w:r>
                </w:p>
              </w:tc>
              <w:tc>
                <w:tcPr>
                  <w:tcW w:w="874" w:type="dxa"/>
                  <w:noWrap w:val="0"/>
                  <w:vAlign w:val="center"/>
                </w:tcPr>
                <w:p>
                  <w:pPr>
                    <w:jc w:val="center"/>
                    <w:rPr>
                      <w:b/>
                      <w:szCs w:val="21"/>
                    </w:rPr>
                  </w:pPr>
                  <w:r>
                    <w:rPr>
                      <w:b/>
                      <w:szCs w:val="21"/>
                    </w:rPr>
                    <w:t>浓度mg/m</w:t>
                  </w:r>
                  <w:r>
                    <w:rPr>
                      <w:b/>
                      <w:szCs w:val="21"/>
                      <w:vertAlign w:val="superscript"/>
                    </w:rPr>
                    <w:t>3</w:t>
                  </w:r>
                </w:p>
              </w:tc>
              <w:tc>
                <w:tcPr>
                  <w:tcW w:w="697" w:type="dxa"/>
                  <w:noWrap w:val="0"/>
                  <w:vAlign w:val="center"/>
                </w:tcPr>
                <w:p>
                  <w:pPr>
                    <w:jc w:val="center"/>
                    <w:rPr>
                      <w:b/>
                      <w:szCs w:val="21"/>
                    </w:rPr>
                  </w:pPr>
                  <w:r>
                    <w:rPr>
                      <w:b/>
                      <w:szCs w:val="21"/>
                    </w:rPr>
                    <w:t>排放量t/a</w:t>
                  </w:r>
                </w:p>
              </w:tc>
              <w:tc>
                <w:tcPr>
                  <w:tcW w:w="678" w:type="dxa"/>
                  <w:noWrap w:val="0"/>
                  <w:vAlign w:val="center"/>
                </w:tcPr>
                <w:p>
                  <w:pPr>
                    <w:jc w:val="center"/>
                    <w:rPr>
                      <w:b/>
                      <w:szCs w:val="21"/>
                    </w:rPr>
                  </w:pPr>
                  <w:r>
                    <w:rPr>
                      <w:b/>
                      <w:szCs w:val="21"/>
                    </w:rPr>
                    <w:t>速率kg/h</w:t>
                  </w:r>
                </w:p>
              </w:tc>
              <w:tc>
                <w:tcPr>
                  <w:tcW w:w="685" w:type="dxa"/>
                  <w:noWrap w:val="0"/>
                  <w:vAlign w:val="center"/>
                </w:tcPr>
                <w:p>
                  <w:pPr>
                    <w:jc w:val="center"/>
                    <w:rPr>
                      <w:b/>
                      <w:szCs w:val="21"/>
                    </w:rPr>
                  </w:pPr>
                  <w:r>
                    <w:rPr>
                      <w:b/>
                      <w:szCs w:val="21"/>
                    </w:rPr>
                    <w:t>浓度mg/m</w:t>
                  </w:r>
                  <w:r>
                    <w:rPr>
                      <w:b/>
                      <w:szCs w:val="21"/>
                      <w:vertAlign w:val="superscript"/>
                    </w:rPr>
                    <w:t>3</w:t>
                  </w:r>
                </w:p>
              </w:tc>
              <w:tc>
                <w:tcPr>
                  <w:tcW w:w="758" w:type="dxa"/>
                  <w:vMerge w:val="continue"/>
                  <w:noWrap w:val="0"/>
                  <w:vAlign w:val="center"/>
                </w:tcPr>
                <w:p>
                  <w:pPr>
                    <w:jc w:val="center"/>
                    <w:rPr>
                      <w:b/>
                      <w:szCs w:val="21"/>
                    </w:rPr>
                  </w:pPr>
                </w:p>
              </w:tc>
              <w:tc>
                <w:tcPr>
                  <w:tcW w:w="787" w:type="dxa"/>
                  <w:vMerge w:val="continue"/>
                  <w:noWrap w:val="0"/>
                  <w:vAlign w:val="top"/>
                </w:tcPr>
                <w:p>
                  <w:pPr>
                    <w:jc w:val="center"/>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8" w:hRule="atLeast"/>
                <w:jc w:val="center"/>
              </w:trPr>
              <w:tc>
                <w:tcPr>
                  <w:tcW w:w="741" w:type="dxa"/>
                  <w:noWrap w:val="0"/>
                  <w:vAlign w:val="center"/>
                </w:tcPr>
                <w:p>
                  <w:pPr>
                    <w:jc w:val="center"/>
                    <w:rPr>
                      <w:szCs w:val="21"/>
                    </w:rPr>
                  </w:pPr>
                  <w:r>
                    <w:rPr>
                      <w:szCs w:val="21"/>
                    </w:rPr>
                    <w:t>下料、开料、开板</w:t>
                  </w:r>
                </w:p>
                <w:p>
                  <w:pPr>
                    <w:jc w:val="center"/>
                    <w:rPr>
                      <w:rFonts w:hint="eastAsia" w:eastAsia="宋体"/>
                      <w:szCs w:val="21"/>
                      <w:lang w:eastAsia="zh-CN"/>
                    </w:rPr>
                  </w:pPr>
                  <w:r>
                    <w:rPr>
                      <w:szCs w:val="21"/>
                    </w:rPr>
                    <w:t>打孔、雕刻、砂光、</w:t>
                  </w:r>
                  <w:r>
                    <w:rPr>
                      <w:rFonts w:hint="eastAsia"/>
                      <w:szCs w:val="21"/>
                      <w:lang w:eastAsia="zh-CN"/>
                    </w:rPr>
                    <w:t>打磨</w:t>
                  </w:r>
                </w:p>
              </w:tc>
              <w:tc>
                <w:tcPr>
                  <w:tcW w:w="609" w:type="dxa"/>
                  <w:noWrap w:val="0"/>
                  <w:vAlign w:val="center"/>
                </w:tcPr>
                <w:p>
                  <w:pPr>
                    <w:jc w:val="center"/>
                    <w:rPr>
                      <w:color w:val="000000"/>
                      <w:kern w:val="0"/>
                      <w:szCs w:val="21"/>
                      <w:lang w:bidi="ar"/>
                    </w:rPr>
                  </w:pPr>
                  <w:r>
                    <w:rPr>
                      <w:color w:val="000000"/>
                      <w:kern w:val="0"/>
                      <w:szCs w:val="21"/>
                      <w:lang w:bidi="ar"/>
                    </w:rPr>
                    <w:t>粉尘</w:t>
                  </w:r>
                </w:p>
              </w:tc>
              <w:tc>
                <w:tcPr>
                  <w:tcW w:w="685" w:type="dxa"/>
                  <w:noWrap w:val="0"/>
                  <w:vAlign w:val="center"/>
                </w:tcPr>
                <w:p>
                  <w:pPr>
                    <w:jc w:val="center"/>
                    <w:rPr>
                      <w:szCs w:val="21"/>
                    </w:rPr>
                  </w:pPr>
                  <w:r>
                    <w:rPr>
                      <w:rFonts w:hint="eastAsia"/>
                      <w:szCs w:val="21"/>
                    </w:rPr>
                    <w:t>10</w:t>
                  </w:r>
                  <w:r>
                    <w:rPr>
                      <w:szCs w:val="21"/>
                    </w:rPr>
                    <w:t>000</w:t>
                  </w:r>
                </w:p>
              </w:tc>
              <w:tc>
                <w:tcPr>
                  <w:tcW w:w="725" w:type="dxa"/>
                  <w:noWrap w:val="0"/>
                  <w:vAlign w:val="center"/>
                </w:tcPr>
                <w:p>
                  <w:pPr>
                    <w:jc w:val="center"/>
                    <w:rPr>
                      <w:rFonts w:hint="default" w:eastAsia="宋体"/>
                      <w:szCs w:val="21"/>
                      <w:lang w:val="en-US" w:eastAsia="zh-CN"/>
                    </w:rPr>
                  </w:pPr>
                  <w:r>
                    <w:rPr>
                      <w:rFonts w:hint="eastAsia"/>
                      <w:szCs w:val="21"/>
                      <w:lang w:val="en-US" w:eastAsia="zh-CN"/>
                    </w:rPr>
                    <w:t>0.54</w:t>
                  </w:r>
                </w:p>
              </w:tc>
              <w:tc>
                <w:tcPr>
                  <w:tcW w:w="698" w:type="dxa"/>
                  <w:noWrap w:val="0"/>
                  <w:vAlign w:val="center"/>
                </w:tcPr>
                <w:p>
                  <w:pPr>
                    <w:jc w:val="center"/>
                    <w:rPr>
                      <w:rFonts w:hint="default" w:eastAsia="宋体"/>
                      <w:szCs w:val="21"/>
                      <w:lang w:val="en-US" w:eastAsia="zh-CN"/>
                    </w:rPr>
                  </w:pPr>
                  <w:r>
                    <w:rPr>
                      <w:rFonts w:hint="eastAsia"/>
                      <w:szCs w:val="21"/>
                      <w:lang w:val="en-US" w:eastAsia="zh-CN"/>
                    </w:rPr>
                    <w:t>0.225</w:t>
                  </w:r>
                </w:p>
              </w:tc>
              <w:tc>
                <w:tcPr>
                  <w:tcW w:w="874" w:type="dxa"/>
                  <w:noWrap w:val="0"/>
                  <w:vAlign w:val="center"/>
                </w:tcPr>
                <w:p>
                  <w:pPr>
                    <w:jc w:val="center"/>
                    <w:rPr>
                      <w:rFonts w:hint="default" w:eastAsia="宋体"/>
                      <w:szCs w:val="21"/>
                      <w:lang w:val="en-US" w:eastAsia="zh-CN"/>
                    </w:rPr>
                  </w:pPr>
                  <w:r>
                    <w:rPr>
                      <w:rFonts w:hint="eastAsia"/>
                      <w:szCs w:val="21"/>
                      <w:lang w:val="en-US" w:eastAsia="zh-CN"/>
                    </w:rPr>
                    <w:t>22.5</w:t>
                  </w:r>
                </w:p>
              </w:tc>
              <w:tc>
                <w:tcPr>
                  <w:tcW w:w="697" w:type="dxa"/>
                  <w:noWrap w:val="0"/>
                  <w:vAlign w:val="center"/>
                </w:tcPr>
                <w:p>
                  <w:pPr>
                    <w:jc w:val="center"/>
                    <w:rPr>
                      <w:rFonts w:hint="default" w:eastAsia="宋体"/>
                      <w:szCs w:val="21"/>
                      <w:lang w:val="en-US" w:eastAsia="zh-CN"/>
                    </w:rPr>
                  </w:pPr>
                  <w:r>
                    <w:rPr>
                      <w:rFonts w:hint="eastAsia"/>
                      <w:szCs w:val="21"/>
                    </w:rPr>
                    <w:t>0.</w:t>
                  </w:r>
                  <w:r>
                    <w:rPr>
                      <w:rFonts w:hint="eastAsia"/>
                      <w:szCs w:val="21"/>
                      <w:lang w:val="en-US" w:eastAsia="zh-CN"/>
                    </w:rPr>
                    <w:t>027</w:t>
                  </w:r>
                </w:p>
              </w:tc>
              <w:tc>
                <w:tcPr>
                  <w:tcW w:w="678" w:type="dxa"/>
                  <w:noWrap w:val="0"/>
                  <w:vAlign w:val="center"/>
                </w:tcPr>
                <w:p>
                  <w:pPr>
                    <w:jc w:val="center"/>
                    <w:rPr>
                      <w:rFonts w:hint="default" w:eastAsia="宋体"/>
                      <w:szCs w:val="21"/>
                      <w:lang w:val="en-US" w:eastAsia="zh-CN"/>
                    </w:rPr>
                  </w:pPr>
                  <w:r>
                    <w:rPr>
                      <w:rFonts w:hint="eastAsia"/>
                      <w:szCs w:val="21"/>
                      <w:lang w:val="en-US" w:eastAsia="zh-CN"/>
                    </w:rPr>
                    <w:t>0.01125</w:t>
                  </w:r>
                </w:p>
              </w:tc>
              <w:tc>
                <w:tcPr>
                  <w:tcW w:w="685" w:type="dxa"/>
                  <w:noWrap w:val="0"/>
                  <w:vAlign w:val="center"/>
                </w:tcPr>
                <w:p>
                  <w:pPr>
                    <w:jc w:val="center"/>
                    <w:rPr>
                      <w:rFonts w:hint="default" w:eastAsia="宋体"/>
                      <w:szCs w:val="21"/>
                      <w:lang w:val="en-US" w:eastAsia="zh-CN"/>
                    </w:rPr>
                  </w:pPr>
                  <w:r>
                    <w:rPr>
                      <w:rFonts w:hint="eastAsia"/>
                      <w:szCs w:val="21"/>
                      <w:lang w:val="en-US" w:eastAsia="zh-CN"/>
                    </w:rPr>
                    <w:t>1.125</w:t>
                  </w:r>
                </w:p>
              </w:tc>
              <w:tc>
                <w:tcPr>
                  <w:tcW w:w="758" w:type="dxa"/>
                  <w:noWrap w:val="0"/>
                  <w:vAlign w:val="center"/>
                </w:tcPr>
                <w:p>
                  <w:pPr>
                    <w:jc w:val="center"/>
                    <w:rPr>
                      <w:szCs w:val="21"/>
                    </w:rPr>
                  </w:pPr>
                  <w:r>
                    <w:rPr>
                      <w:rFonts w:hint="eastAsia"/>
                      <w:szCs w:val="21"/>
                    </w:rPr>
                    <w:t>1.5</w:t>
                  </w:r>
                </w:p>
              </w:tc>
              <w:tc>
                <w:tcPr>
                  <w:tcW w:w="787" w:type="dxa"/>
                  <w:noWrap w:val="0"/>
                  <w:vAlign w:val="center"/>
                </w:tcPr>
                <w:p>
                  <w:pPr>
                    <w:jc w:val="center"/>
                    <w:rPr>
                      <w:szCs w:val="21"/>
                    </w:rPr>
                  </w:pPr>
                  <w:r>
                    <w:rPr>
                      <w:szCs w:val="21"/>
                    </w:rPr>
                    <w:t>DA001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741" w:type="dxa"/>
                  <w:noWrap w:val="0"/>
                  <w:vAlign w:val="center"/>
                </w:tcPr>
                <w:p>
                  <w:pPr>
                    <w:jc w:val="center"/>
                    <w:rPr>
                      <w:szCs w:val="21"/>
                    </w:rPr>
                  </w:pPr>
                  <w:r>
                    <w:rPr>
                      <w:bCs/>
                      <w:szCs w:val="21"/>
                    </w:rPr>
                    <w:t>食堂</w:t>
                  </w:r>
                </w:p>
              </w:tc>
              <w:tc>
                <w:tcPr>
                  <w:tcW w:w="609" w:type="dxa"/>
                  <w:noWrap w:val="0"/>
                  <w:vAlign w:val="center"/>
                </w:tcPr>
                <w:p>
                  <w:pPr>
                    <w:jc w:val="center"/>
                    <w:rPr>
                      <w:color w:val="000000"/>
                      <w:kern w:val="0"/>
                      <w:szCs w:val="21"/>
                      <w:lang w:bidi="ar"/>
                    </w:rPr>
                  </w:pPr>
                  <w:r>
                    <w:rPr>
                      <w:bCs/>
                      <w:szCs w:val="21"/>
                    </w:rPr>
                    <w:t>油烟</w:t>
                  </w:r>
                </w:p>
              </w:tc>
              <w:tc>
                <w:tcPr>
                  <w:tcW w:w="685" w:type="dxa"/>
                  <w:noWrap w:val="0"/>
                  <w:vAlign w:val="center"/>
                </w:tcPr>
                <w:p>
                  <w:pPr>
                    <w:jc w:val="center"/>
                    <w:rPr>
                      <w:szCs w:val="21"/>
                    </w:rPr>
                  </w:pPr>
                  <w:r>
                    <w:rPr>
                      <w:bCs/>
                      <w:szCs w:val="21"/>
                    </w:rPr>
                    <w:t>8000</w:t>
                  </w:r>
                </w:p>
              </w:tc>
              <w:tc>
                <w:tcPr>
                  <w:tcW w:w="725" w:type="dxa"/>
                  <w:noWrap w:val="0"/>
                  <w:vAlign w:val="center"/>
                </w:tcPr>
                <w:p>
                  <w:pPr>
                    <w:jc w:val="center"/>
                    <w:rPr>
                      <w:szCs w:val="21"/>
                    </w:rPr>
                  </w:pPr>
                  <w:r>
                    <w:rPr>
                      <w:bCs/>
                      <w:szCs w:val="21"/>
                    </w:rPr>
                    <w:t>0.005</w:t>
                  </w:r>
                </w:p>
              </w:tc>
              <w:tc>
                <w:tcPr>
                  <w:tcW w:w="698" w:type="dxa"/>
                  <w:noWrap w:val="0"/>
                  <w:vAlign w:val="center"/>
                </w:tcPr>
                <w:p>
                  <w:pPr>
                    <w:jc w:val="center"/>
                    <w:rPr>
                      <w:szCs w:val="21"/>
                    </w:rPr>
                  </w:pPr>
                  <w:r>
                    <w:rPr>
                      <w:bCs/>
                      <w:szCs w:val="21"/>
                    </w:rPr>
                    <w:t>0.008</w:t>
                  </w:r>
                </w:p>
              </w:tc>
              <w:tc>
                <w:tcPr>
                  <w:tcW w:w="874" w:type="dxa"/>
                  <w:noWrap w:val="0"/>
                  <w:vAlign w:val="center"/>
                </w:tcPr>
                <w:p>
                  <w:pPr>
                    <w:jc w:val="center"/>
                    <w:rPr>
                      <w:szCs w:val="21"/>
                    </w:rPr>
                  </w:pPr>
                  <w:r>
                    <w:rPr>
                      <w:bCs/>
                      <w:szCs w:val="21"/>
                    </w:rPr>
                    <w:t>1</w:t>
                  </w:r>
                </w:p>
              </w:tc>
              <w:tc>
                <w:tcPr>
                  <w:tcW w:w="697" w:type="dxa"/>
                  <w:noWrap w:val="0"/>
                  <w:vAlign w:val="center"/>
                </w:tcPr>
                <w:p>
                  <w:pPr>
                    <w:jc w:val="center"/>
                    <w:rPr>
                      <w:szCs w:val="21"/>
                    </w:rPr>
                  </w:pPr>
                  <w:r>
                    <w:rPr>
                      <w:bCs/>
                      <w:szCs w:val="21"/>
                    </w:rPr>
                    <w:t>0.00075</w:t>
                  </w:r>
                </w:p>
              </w:tc>
              <w:tc>
                <w:tcPr>
                  <w:tcW w:w="678" w:type="dxa"/>
                  <w:noWrap w:val="0"/>
                  <w:vAlign w:val="center"/>
                </w:tcPr>
                <w:p>
                  <w:pPr>
                    <w:jc w:val="center"/>
                    <w:rPr>
                      <w:szCs w:val="21"/>
                    </w:rPr>
                  </w:pPr>
                  <w:r>
                    <w:rPr>
                      <w:bCs/>
                      <w:szCs w:val="21"/>
                    </w:rPr>
                    <w:t>0.00125</w:t>
                  </w:r>
                </w:p>
              </w:tc>
              <w:tc>
                <w:tcPr>
                  <w:tcW w:w="685" w:type="dxa"/>
                  <w:noWrap w:val="0"/>
                  <w:vAlign w:val="center"/>
                </w:tcPr>
                <w:p>
                  <w:pPr>
                    <w:jc w:val="center"/>
                    <w:rPr>
                      <w:szCs w:val="21"/>
                    </w:rPr>
                  </w:pPr>
                  <w:r>
                    <w:rPr>
                      <w:bCs/>
                      <w:szCs w:val="21"/>
                    </w:rPr>
                    <w:t>0.156</w:t>
                  </w:r>
                </w:p>
              </w:tc>
              <w:tc>
                <w:tcPr>
                  <w:tcW w:w="758" w:type="dxa"/>
                  <w:noWrap w:val="0"/>
                  <w:vAlign w:val="center"/>
                </w:tcPr>
                <w:p>
                  <w:pPr>
                    <w:jc w:val="center"/>
                    <w:rPr>
                      <w:szCs w:val="21"/>
                    </w:rPr>
                  </w:pPr>
                  <w:r>
                    <w:rPr>
                      <w:bCs/>
                      <w:szCs w:val="21"/>
                    </w:rPr>
                    <w:t>2.0</w:t>
                  </w:r>
                </w:p>
              </w:tc>
              <w:tc>
                <w:tcPr>
                  <w:tcW w:w="787" w:type="dxa"/>
                  <w:noWrap w:val="0"/>
                  <w:vAlign w:val="center"/>
                </w:tcPr>
                <w:p>
                  <w:pPr>
                    <w:jc w:val="center"/>
                    <w:rPr>
                      <w:szCs w:val="21"/>
                    </w:rPr>
                  </w:pPr>
                  <w:r>
                    <w:rPr>
                      <w:bCs/>
                      <w:szCs w:val="21"/>
                    </w:rPr>
                    <w:t>专用烟道</w:t>
                  </w:r>
                </w:p>
              </w:tc>
            </w:tr>
          </w:tbl>
          <w:p>
            <w:pPr>
              <w:jc w:val="center"/>
              <w:rPr>
                <w:b/>
                <w:bCs/>
                <w:sz w:val="24"/>
                <w:szCs w:val="24"/>
              </w:rPr>
            </w:pPr>
            <w:r>
              <w:rPr>
                <w:b/>
                <w:bCs/>
                <w:sz w:val="24"/>
                <w:szCs w:val="24"/>
              </w:rPr>
              <w:t>表4-4  废气无组织排放情况一览表</w:t>
            </w:r>
          </w:p>
          <w:tbl>
            <w:tblPr>
              <w:tblStyle w:val="21"/>
              <w:tblpPr w:leftFromText="180" w:rightFromText="180" w:vertAnchor="text" w:horzAnchor="page" w:tblpXSpec="center" w:tblpY="59"/>
              <w:tblOverlap w:val="never"/>
              <w:tblW w:w="79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0"/>
              <w:gridCol w:w="1704"/>
              <w:gridCol w:w="1149"/>
              <w:gridCol w:w="1337"/>
              <w:gridCol w:w="993"/>
              <w:gridCol w:w="940"/>
              <w:gridCol w:w="9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870" w:type="dxa"/>
                  <w:noWrap w:val="0"/>
                  <w:vAlign w:val="center"/>
                </w:tcPr>
                <w:p>
                  <w:pPr>
                    <w:jc w:val="center"/>
                    <w:outlineLvl w:val="0"/>
                    <w:rPr>
                      <w:b/>
                      <w:szCs w:val="21"/>
                    </w:rPr>
                  </w:pPr>
                  <w:r>
                    <w:rPr>
                      <w:b/>
                      <w:szCs w:val="21"/>
                    </w:rPr>
                    <w:t>污染物</w:t>
                  </w:r>
                </w:p>
              </w:tc>
              <w:tc>
                <w:tcPr>
                  <w:tcW w:w="1704" w:type="dxa"/>
                  <w:noWrap w:val="0"/>
                  <w:vAlign w:val="center"/>
                </w:tcPr>
                <w:p>
                  <w:pPr>
                    <w:jc w:val="center"/>
                    <w:outlineLvl w:val="0"/>
                    <w:rPr>
                      <w:b/>
                      <w:szCs w:val="21"/>
                    </w:rPr>
                  </w:pPr>
                  <w:r>
                    <w:rPr>
                      <w:b/>
                      <w:szCs w:val="21"/>
                    </w:rPr>
                    <w:t>污染源</w:t>
                  </w:r>
                </w:p>
                <w:p>
                  <w:pPr>
                    <w:jc w:val="center"/>
                    <w:outlineLvl w:val="0"/>
                    <w:rPr>
                      <w:b/>
                      <w:szCs w:val="21"/>
                    </w:rPr>
                  </w:pPr>
                  <w:r>
                    <w:rPr>
                      <w:b/>
                      <w:szCs w:val="21"/>
                    </w:rPr>
                    <w:t>位置</w:t>
                  </w:r>
                </w:p>
              </w:tc>
              <w:tc>
                <w:tcPr>
                  <w:tcW w:w="1149" w:type="dxa"/>
                  <w:noWrap w:val="0"/>
                  <w:vAlign w:val="center"/>
                </w:tcPr>
                <w:p>
                  <w:pPr>
                    <w:jc w:val="center"/>
                    <w:outlineLvl w:val="0"/>
                    <w:rPr>
                      <w:b/>
                      <w:szCs w:val="21"/>
                    </w:rPr>
                  </w:pPr>
                  <w:r>
                    <w:rPr>
                      <w:b/>
                      <w:szCs w:val="21"/>
                    </w:rPr>
                    <w:t>污染物排放（t/a）</w:t>
                  </w:r>
                </w:p>
              </w:tc>
              <w:tc>
                <w:tcPr>
                  <w:tcW w:w="1337" w:type="dxa"/>
                  <w:noWrap w:val="0"/>
                  <w:vAlign w:val="center"/>
                </w:tcPr>
                <w:p>
                  <w:pPr>
                    <w:jc w:val="center"/>
                    <w:outlineLvl w:val="0"/>
                    <w:rPr>
                      <w:b/>
                      <w:szCs w:val="21"/>
                    </w:rPr>
                  </w:pPr>
                  <w:r>
                    <w:rPr>
                      <w:b/>
                      <w:szCs w:val="21"/>
                    </w:rPr>
                    <w:t>污染物排放速率（kg/h）</w:t>
                  </w:r>
                </w:p>
              </w:tc>
              <w:tc>
                <w:tcPr>
                  <w:tcW w:w="993" w:type="dxa"/>
                  <w:noWrap w:val="0"/>
                  <w:vAlign w:val="center"/>
                </w:tcPr>
                <w:p>
                  <w:pPr>
                    <w:jc w:val="center"/>
                    <w:outlineLvl w:val="0"/>
                    <w:rPr>
                      <w:b/>
                      <w:szCs w:val="21"/>
                    </w:rPr>
                  </w:pPr>
                  <w:r>
                    <w:rPr>
                      <w:b/>
                      <w:szCs w:val="21"/>
                    </w:rPr>
                    <w:t>面源宽度（m）</w:t>
                  </w:r>
                </w:p>
              </w:tc>
              <w:tc>
                <w:tcPr>
                  <w:tcW w:w="940" w:type="dxa"/>
                  <w:noWrap w:val="0"/>
                  <w:vAlign w:val="center"/>
                </w:tcPr>
                <w:p>
                  <w:pPr>
                    <w:jc w:val="center"/>
                    <w:outlineLvl w:val="0"/>
                    <w:rPr>
                      <w:b/>
                      <w:szCs w:val="21"/>
                    </w:rPr>
                  </w:pPr>
                  <w:r>
                    <w:rPr>
                      <w:b/>
                      <w:szCs w:val="21"/>
                    </w:rPr>
                    <w:t>面源长度（m）</w:t>
                  </w:r>
                </w:p>
              </w:tc>
              <w:tc>
                <w:tcPr>
                  <w:tcW w:w="944" w:type="dxa"/>
                  <w:noWrap w:val="0"/>
                  <w:vAlign w:val="center"/>
                </w:tcPr>
                <w:p>
                  <w:pPr>
                    <w:jc w:val="center"/>
                    <w:outlineLvl w:val="0"/>
                    <w:rPr>
                      <w:b/>
                      <w:szCs w:val="21"/>
                    </w:rPr>
                  </w:pPr>
                  <w:r>
                    <w:rPr>
                      <w:b/>
                      <w:szCs w:val="21"/>
                    </w:rPr>
                    <w:t>面源高度（m）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8" w:hRule="atLeast"/>
                <w:jc w:val="center"/>
              </w:trPr>
              <w:tc>
                <w:tcPr>
                  <w:tcW w:w="870" w:type="dxa"/>
                  <w:noWrap w:val="0"/>
                  <w:vAlign w:val="center"/>
                </w:tcPr>
                <w:p>
                  <w:pPr>
                    <w:jc w:val="center"/>
                    <w:rPr>
                      <w:rFonts w:ascii="Times New Roman" w:hAnsi="Times New Roman" w:eastAsia="宋体" w:cs="Times New Roman"/>
                      <w:szCs w:val="21"/>
                    </w:rPr>
                  </w:pPr>
                  <w:r>
                    <w:rPr>
                      <w:rFonts w:ascii="Times New Roman" w:hAnsi="Times New Roman" w:eastAsia="宋体" w:cs="Times New Roman"/>
                      <w:szCs w:val="21"/>
                    </w:rPr>
                    <w:t>粉尘</w:t>
                  </w:r>
                </w:p>
              </w:tc>
              <w:tc>
                <w:tcPr>
                  <w:tcW w:w="1704" w:type="dxa"/>
                  <w:noWrap w:val="0"/>
                  <w:vAlign w:val="center"/>
                </w:tcPr>
                <w:p>
                  <w:pPr>
                    <w:rPr>
                      <w:szCs w:val="21"/>
                    </w:rPr>
                  </w:pPr>
                  <w:r>
                    <w:rPr>
                      <w:szCs w:val="21"/>
                    </w:rPr>
                    <w:t>下料区、开料区、开板区</w:t>
                  </w:r>
                  <w:r>
                    <w:rPr>
                      <w:rFonts w:hint="eastAsia"/>
                      <w:szCs w:val="21"/>
                      <w:lang w:eastAsia="zh-CN"/>
                    </w:rPr>
                    <w:t>、</w:t>
                  </w:r>
                  <w:r>
                    <w:rPr>
                      <w:szCs w:val="21"/>
                    </w:rPr>
                    <w:t>打孔区、雕刻区、砂光区、</w:t>
                  </w:r>
                  <w:r>
                    <w:rPr>
                      <w:rFonts w:hint="eastAsia"/>
                      <w:szCs w:val="21"/>
                      <w:lang w:eastAsia="zh-CN"/>
                    </w:rPr>
                    <w:t>打磨</w:t>
                  </w:r>
                  <w:r>
                    <w:rPr>
                      <w:szCs w:val="21"/>
                    </w:rPr>
                    <w:t>区</w:t>
                  </w:r>
                </w:p>
              </w:tc>
              <w:tc>
                <w:tcPr>
                  <w:tcW w:w="1149" w:type="dxa"/>
                  <w:noWrap w:val="0"/>
                  <w:vAlign w:val="center"/>
                </w:tcPr>
                <w:p>
                  <w:pPr>
                    <w:jc w:val="center"/>
                    <w:outlineLvl w:val="0"/>
                    <w:rPr>
                      <w:szCs w:val="21"/>
                    </w:rPr>
                  </w:pPr>
                  <w:r>
                    <w:rPr>
                      <w:rFonts w:hint="eastAsia"/>
                      <w:szCs w:val="21"/>
                    </w:rPr>
                    <w:t>0.</w:t>
                  </w:r>
                  <w:r>
                    <w:rPr>
                      <w:rFonts w:hint="eastAsia"/>
                      <w:szCs w:val="21"/>
                      <w:lang w:val="en-US" w:eastAsia="zh-CN"/>
                    </w:rPr>
                    <w:t>06</w:t>
                  </w:r>
                  <w:r>
                    <w:rPr>
                      <w:rFonts w:hint="eastAsia"/>
                      <w:szCs w:val="21"/>
                    </w:rPr>
                    <w:t>t/a</w:t>
                  </w:r>
                </w:p>
              </w:tc>
              <w:tc>
                <w:tcPr>
                  <w:tcW w:w="1337" w:type="dxa"/>
                  <w:noWrap w:val="0"/>
                  <w:vAlign w:val="center"/>
                </w:tcPr>
                <w:p>
                  <w:pPr>
                    <w:jc w:val="center"/>
                    <w:outlineLvl w:val="0"/>
                    <w:rPr>
                      <w:szCs w:val="21"/>
                    </w:rPr>
                  </w:pPr>
                  <w:r>
                    <w:rPr>
                      <w:rFonts w:hint="eastAsia"/>
                      <w:szCs w:val="21"/>
                    </w:rPr>
                    <w:t>0.</w:t>
                  </w:r>
                  <w:r>
                    <w:rPr>
                      <w:rFonts w:hint="eastAsia"/>
                      <w:szCs w:val="21"/>
                      <w:lang w:val="en-US" w:eastAsia="zh-CN"/>
                    </w:rPr>
                    <w:t>025</w:t>
                  </w:r>
                  <w:r>
                    <w:rPr>
                      <w:rFonts w:hint="eastAsia"/>
                      <w:szCs w:val="21"/>
                    </w:rPr>
                    <w:t>kg/h</w:t>
                  </w:r>
                </w:p>
              </w:tc>
              <w:tc>
                <w:tcPr>
                  <w:tcW w:w="993" w:type="dxa"/>
                  <w:noWrap w:val="0"/>
                  <w:vAlign w:val="center"/>
                </w:tcPr>
                <w:p>
                  <w:pPr>
                    <w:jc w:val="center"/>
                    <w:outlineLvl w:val="0"/>
                    <w:rPr>
                      <w:bCs/>
                      <w:szCs w:val="21"/>
                    </w:rPr>
                  </w:pPr>
                  <w:r>
                    <w:rPr>
                      <w:rFonts w:hint="eastAsia"/>
                      <w:bCs/>
                      <w:szCs w:val="21"/>
                    </w:rPr>
                    <w:t>35</w:t>
                  </w:r>
                </w:p>
              </w:tc>
              <w:tc>
                <w:tcPr>
                  <w:tcW w:w="940" w:type="dxa"/>
                  <w:noWrap w:val="0"/>
                  <w:vAlign w:val="center"/>
                </w:tcPr>
                <w:p>
                  <w:pPr>
                    <w:jc w:val="center"/>
                    <w:outlineLvl w:val="0"/>
                    <w:rPr>
                      <w:bCs/>
                      <w:szCs w:val="21"/>
                    </w:rPr>
                  </w:pPr>
                  <w:r>
                    <w:rPr>
                      <w:rFonts w:hint="eastAsia"/>
                      <w:bCs/>
                      <w:szCs w:val="21"/>
                    </w:rPr>
                    <w:t>61</w:t>
                  </w:r>
                </w:p>
              </w:tc>
              <w:tc>
                <w:tcPr>
                  <w:tcW w:w="944" w:type="dxa"/>
                  <w:noWrap w:val="0"/>
                  <w:vAlign w:val="center"/>
                </w:tcPr>
                <w:p>
                  <w:pPr>
                    <w:jc w:val="center"/>
                    <w:outlineLvl w:val="0"/>
                    <w:rPr>
                      <w:bCs/>
                      <w:szCs w:val="21"/>
                    </w:rPr>
                  </w:pPr>
                  <w:r>
                    <w:rPr>
                      <w:rFonts w:hint="eastAsia"/>
                      <w:bCs/>
                      <w:szCs w:val="21"/>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88" w:hRule="atLeast"/>
                <w:jc w:val="center"/>
              </w:trPr>
              <w:tc>
                <w:tcPr>
                  <w:tcW w:w="870" w:type="dxa"/>
                  <w:noWrap w:val="0"/>
                  <w:vAlign w:val="center"/>
                </w:tcPr>
                <w:p>
                  <w:pPr>
                    <w:jc w:val="center"/>
                    <w:rPr>
                      <w:rFonts w:ascii="Times New Roman" w:hAnsi="Times New Roman" w:eastAsia="宋体" w:cs="Times New Roman"/>
                      <w:szCs w:val="21"/>
                    </w:rPr>
                  </w:pPr>
                  <w:r>
                    <w:rPr>
                      <w:rFonts w:ascii="Times New Roman" w:hAnsi="Times New Roman" w:eastAsia="宋体" w:cs="Times New Roman"/>
                      <w:szCs w:val="21"/>
                    </w:rPr>
                    <w:t>有机废气</w:t>
                  </w:r>
                </w:p>
              </w:tc>
              <w:tc>
                <w:tcPr>
                  <w:tcW w:w="1704" w:type="dxa"/>
                  <w:noWrap w:val="0"/>
                  <w:vAlign w:val="center"/>
                </w:tcPr>
                <w:p>
                  <w:pPr>
                    <w:jc w:val="center"/>
                    <w:rPr>
                      <w:rFonts w:hint="eastAsia"/>
                      <w:szCs w:val="21"/>
                    </w:rPr>
                  </w:pPr>
                  <w:r>
                    <w:rPr>
                      <w:szCs w:val="21"/>
                    </w:rPr>
                    <w:t>拼板用胶</w:t>
                  </w:r>
                </w:p>
              </w:tc>
              <w:tc>
                <w:tcPr>
                  <w:tcW w:w="1149" w:type="dxa"/>
                  <w:noWrap w:val="0"/>
                  <w:vAlign w:val="center"/>
                </w:tcPr>
                <w:p>
                  <w:pPr>
                    <w:jc w:val="center"/>
                    <w:outlineLvl w:val="0"/>
                    <w:rPr>
                      <w:rFonts w:hint="eastAsia"/>
                      <w:szCs w:val="21"/>
                    </w:rPr>
                  </w:pPr>
                  <w:r>
                    <w:rPr>
                      <w:szCs w:val="21"/>
                    </w:rPr>
                    <w:t>0.00</w:t>
                  </w:r>
                  <w:r>
                    <w:rPr>
                      <w:rFonts w:hint="eastAsia"/>
                      <w:szCs w:val="21"/>
                      <w:lang w:val="en-US" w:eastAsia="zh-CN"/>
                    </w:rPr>
                    <w:t>1</w:t>
                  </w:r>
                  <w:r>
                    <w:rPr>
                      <w:szCs w:val="21"/>
                    </w:rPr>
                    <w:t>t/a</w:t>
                  </w:r>
                </w:p>
              </w:tc>
              <w:tc>
                <w:tcPr>
                  <w:tcW w:w="1337" w:type="dxa"/>
                  <w:noWrap w:val="0"/>
                  <w:vAlign w:val="center"/>
                </w:tcPr>
                <w:p>
                  <w:pPr>
                    <w:jc w:val="center"/>
                    <w:outlineLvl w:val="0"/>
                    <w:rPr>
                      <w:rFonts w:hint="eastAsia"/>
                      <w:szCs w:val="21"/>
                    </w:rPr>
                  </w:pPr>
                  <w:r>
                    <w:rPr>
                      <w:szCs w:val="21"/>
                    </w:rPr>
                    <w:t>0.0</w:t>
                  </w:r>
                  <w:r>
                    <w:rPr>
                      <w:rFonts w:hint="eastAsia"/>
                      <w:szCs w:val="21"/>
                      <w:lang w:val="en-US" w:eastAsia="zh-CN"/>
                    </w:rPr>
                    <w:t>004</w:t>
                  </w:r>
                  <w:r>
                    <w:rPr>
                      <w:szCs w:val="21"/>
                    </w:rPr>
                    <w:t>kg/h</w:t>
                  </w:r>
                </w:p>
              </w:tc>
              <w:tc>
                <w:tcPr>
                  <w:tcW w:w="993" w:type="dxa"/>
                  <w:noWrap w:val="0"/>
                  <w:vAlign w:val="center"/>
                </w:tcPr>
                <w:p>
                  <w:pPr>
                    <w:jc w:val="center"/>
                    <w:outlineLvl w:val="0"/>
                    <w:rPr>
                      <w:bCs/>
                      <w:szCs w:val="21"/>
                    </w:rPr>
                  </w:pPr>
                  <w:r>
                    <w:rPr>
                      <w:rFonts w:hint="eastAsia"/>
                      <w:bCs/>
                      <w:szCs w:val="21"/>
                    </w:rPr>
                    <w:t>35</w:t>
                  </w:r>
                </w:p>
              </w:tc>
              <w:tc>
                <w:tcPr>
                  <w:tcW w:w="940" w:type="dxa"/>
                  <w:noWrap w:val="0"/>
                  <w:vAlign w:val="center"/>
                </w:tcPr>
                <w:p>
                  <w:pPr>
                    <w:jc w:val="center"/>
                    <w:outlineLvl w:val="0"/>
                    <w:rPr>
                      <w:bCs/>
                      <w:szCs w:val="21"/>
                    </w:rPr>
                  </w:pPr>
                  <w:r>
                    <w:rPr>
                      <w:rFonts w:hint="eastAsia"/>
                      <w:bCs/>
                      <w:szCs w:val="21"/>
                    </w:rPr>
                    <w:t>61</w:t>
                  </w:r>
                </w:p>
              </w:tc>
              <w:tc>
                <w:tcPr>
                  <w:tcW w:w="944" w:type="dxa"/>
                  <w:noWrap w:val="0"/>
                  <w:vAlign w:val="center"/>
                </w:tcPr>
                <w:p>
                  <w:pPr>
                    <w:jc w:val="center"/>
                    <w:outlineLvl w:val="0"/>
                    <w:rPr>
                      <w:bCs/>
                      <w:szCs w:val="21"/>
                    </w:rPr>
                  </w:pPr>
                  <w:r>
                    <w:rPr>
                      <w:rFonts w:hint="eastAsia"/>
                      <w:bCs/>
                      <w:szCs w:val="21"/>
                    </w:rPr>
                    <w:t>15</w:t>
                  </w:r>
                </w:p>
              </w:tc>
            </w:tr>
          </w:tbl>
          <w:p>
            <w:pPr>
              <w:spacing w:line="360" w:lineRule="auto"/>
              <w:ind w:firstLine="480" w:firstLineChars="200"/>
              <w:rPr>
                <w:bCs/>
                <w:sz w:val="24"/>
              </w:rPr>
            </w:pPr>
            <w:r>
              <w:rPr>
                <w:rFonts w:hint="eastAsia"/>
                <w:bCs/>
                <w:sz w:val="24"/>
                <w:lang w:val="en-US" w:eastAsia="zh-CN"/>
              </w:rPr>
              <w:t>2、</w:t>
            </w:r>
            <w:r>
              <w:rPr>
                <w:bCs/>
                <w:sz w:val="24"/>
              </w:rPr>
              <w:t>废气自行监测方案</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default" w:ascii="Times New Roman" w:hAnsi="Times New Roman" w:cs="Times New Roman"/>
                <w:b/>
                <w:bCs/>
                <w:color w:val="000000"/>
                <w:kern w:val="0"/>
                <w:sz w:val="24"/>
                <w:lang w:bidi="ar"/>
              </w:rPr>
            </w:pPr>
            <w:r>
              <w:rPr>
                <w:rFonts w:hint="default" w:ascii="Times New Roman" w:hAnsi="Times New Roman" w:cs="Times New Roman"/>
                <w:b w:val="0"/>
                <w:bCs w:val="0"/>
                <w:color w:val="auto"/>
                <w:spacing w:val="0"/>
                <w:sz w:val="24"/>
                <w:lang w:val="en-US" w:eastAsia="zh-CN"/>
              </w:rPr>
              <w:t>本项目</w:t>
            </w:r>
            <w:r>
              <w:rPr>
                <w:rFonts w:hint="default" w:ascii="宋体" w:hAnsi="宋体" w:eastAsia="宋体" w:cs="宋体"/>
                <w:sz w:val="24"/>
                <w:szCs w:val="24"/>
              </w:rPr>
              <w:t>废</w:t>
            </w:r>
            <w:r>
              <w:rPr>
                <w:rFonts w:hint="eastAsia" w:ascii="宋体" w:hAnsi="宋体" w:eastAsia="宋体" w:cs="宋体"/>
                <w:sz w:val="24"/>
                <w:szCs w:val="24"/>
                <w:lang w:val="en-US" w:eastAsia="zh-CN"/>
              </w:rPr>
              <w:t>气</w:t>
            </w:r>
            <w:r>
              <w:rPr>
                <w:rFonts w:hint="default" w:ascii="Times New Roman" w:hAnsi="Times New Roman" w:cs="Times New Roman"/>
                <w:b w:val="0"/>
                <w:bCs w:val="0"/>
                <w:color w:val="auto"/>
                <w:spacing w:val="0"/>
                <w:sz w:val="24"/>
                <w:lang w:val="en-US" w:eastAsia="zh-CN"/>
              </w:rPr>
              <w:t>监测计划</w:t>
            </w:r>
            <w:r>
              <w:rPr>
                <w:rFonts w:hint="default" w:ascii="Times New Roman" w:hAnsi="Times New Roman" w:eastAsia="宋体" w:cs="Times New Roman"/>
                <w:color w:val="000000"/>
                <w:kern w:val="0"/>
                <w:sz w:val="24"/>
                <w:szCs w:val="24"/>
                <w:lang w:val="en-US" w:eastAsia="zh-CN" w:bidi="ar"/>
              </w:rPr>
              <w:t>根据《排污单位自行监测技术指南 总则》（HJ819-2017）</w:t>
            </w:r>
            <w:r>
              <w:rPr>
                <w:rFonts w:hint="default" w:ascii="Times New Roman" w:hAnsi="Times New Roman" w:eastAsia="宋体" w:cs="Times New Roman"/>
                <w:bCs/>
                <w:color w:val="auto"/>
                <w:sz w:val="24"/>
                <w:szCs w:val="24"/>
                <w:lang w:val="en-US" w:eastAsia="zh-CN"/>
              </w:rPr>
              <w:t>和</w:t>
            </w:r>
            <w:r>
              <w:rPr>
                <w:sz w:val="24"/>
              </w:rPr>
              <w:t>《</w:t>
            </w:r>
            <w:r>
              <w:rPr>
                <w:rFonts w:ascii="宋体" w:hAnsi="宋体" w:cs="宋体"/>
                <w:sz w:val="24"/>
              </w:rPr>
              <w:t>排污许可证申请与核发技术规范</w:t>
            </w:r>
            <w:r>
              <w:rPr>
                <w:rFonts w:hint="eastAsia" w:ascii="宋体" w:hAnsi="宋体" w:cs="宋体"/>
                <w:sz w:val="24"/>
              </w:rPr>
              <w:t xml:space="preserve"> </w:t>
            </w:r>
            <w:r>
              <w:rPr>
                <w:rFonts w:ascii="宋体" w:hAnsi="宋体" w:eastAsia="宋体" w:cs="宋体"/>
                <w:sz w:val="24"/>
                <w:szCs w:val="24"/>
              </w:rPr>
              <w:t>家具制造工业</w:t>
            </w:r>
            <w:r>
              <w:rPr>
                <w:sz w:val="24"/>
              </w:rPr>
              <w:t>》（</w:t>
            </w:r>
            <w:r>
              <w:rPr>
                <w:rFonts w:hint="eastAsia"/>
                <w:sz w:val="24"/>
              </w:rPr>
              <w:t>HJ 1027—2019 2019-05-31实施</w:t>
            </w:r>
            <w:r>
              <w:rPr>
                <w:sz w:val="24"/>
              </w:rPr>
              <w:t>）</w:t>
            </w:r>
            <w:r>
              <w:rPr>
                <w:rFonts w:hint="default" w:ascii="Times New Roman" w:hAnsi="Times New Roman" w:eastAsia="宋体" w:cs="Times New Roman"/>
                <w:color w:val="000000"/>
                <w:kern w:val="0"/>
                <w:sz w:val="24"/>
                <w:szCs w:val="24"/>
                <w:lang w:val="en-US" w:eastAsia="zh-CN" w:bidi="ar"/>
              </w:rPr>
              <w:t>中相关要求，项目在投入运行后，需定期对项目污染源开展监测活动，具体如下所示。</w:t>
            </w:r>
          </w:p>
          <w:p>
            <w:pPr>
              <w:keepNext w:val="0"/>
              <w:keepLines w:val="0"/>
              <w:suppressLineNumbers w:val="0"/>
              <w:spacing w:before="0" w:beforeAutospacing="0" w:after="0" w:afterAutospacing="0" w:line="360" w:lineRule="auto"/>
              <w:ind w:left="0" w:right="0" w:firstLine="480" w:firstLineChars="200"/>
              <w:rPr>
                <w:rFonts w:hint="eastAsia" w:ascii="Times New Roman" w:hAnsi="Times New Roman" w:cs="Times New Roman"/>
                <w:bCs/>
              </w:rPr>
            </w:pPr>
            <w:r>
              <w:rPr>
                <w:rFonts w:hint="default" w:ascii="宋体" w:hAnsi="宋体" w:eastAsia="宋体" w:cs="宋体"/>
                <w:sz w:val="24"/>
                <w:szCs w:val="24"/>
              </w:rPr>
              <w:t>废气监测计划参照下表</w:t>
            </w:r>
          </w:p>
          <w:p>
            <w:pPr>
              <w:keepNext w:val="0"/>
              <w:keepLines w:val="0"/>
              <w:suppressLineNumbers w:val="0"/>
              <w:spacing w:before="0" w:beforeAutospacing="0" w:after="0" w:afterAutospacing="0" w:line="360" w:lineRule="auto"/>
              <w:ind w:left="0" w:right="0"/>
              <w:jc w:val="center"/>
              <w:rPr>
                <w:rFonts w:hint="default" w:ascii="Times New Roman" w:hAnsi="Times New Roman" w:cs="Times New Roman"/>
                <w:b/>
                <w:bCs/>
                <w:sz w:val="24"/>
                <w:szCs w:val="24"/>
                <w:lang w:val="en-US" w:eastAsia="zh-CN"/>
              </w:rPr>
            </w:pPr>
            <w:r>
              <w:rPr>
                <w:rFonts w:hint="default" w:ascii="Times New Roman" w:hAnsi="Times New Roman" w:cs="Times New Roman"/>
                <w:b/>
                <w:bCs/>
                <w:sz w:val="24"/>
                <w:szCs w:val="24"/>
              </w:rPr>
              <w:t>表4-</w:t>
            </w:r>
            <w:r>
              <w:rPr>
                <w:rFonts w:hint="eastAsia" w:ascii="Times New Roman" w:hAnsi="Times New Roman" w:cs="Times New Roman"/>
                <w:b/>
                <w:bCs/>
                <w:sz w:val="24"/>
                <w:szCs w:val="24"/>
                <w:lang w:val="en-US" w:eastAsia="zh-CN"/>
              </w:rPr>
              <w:t>5</w:t>
            </w:r>
            <w:r>
              <w:rPr>
                <w:rFonts w:hint="default" w:ascii="Times New Roman" w:hAnsi="Times New Roman" w:cs="Times New Roman"/>
                <w:b/>
                <w:bCs/>
                <w:sz w:val="24"/>
                <w:szCs w:val="24"/>
              </w:rPr>
              <w:t xml:space="preserve">  </w:t>
            </w:r>
            <w:r>
              <w:rPr>
                <w:rFonts w:hint="eastAsia" w:ascii="Times New Roman" w:hAnsi="Times New Roman" w:cs="Times New Roman"/>
                <w:b/>
                <w:bCs/>
                <w:sz w:val="24"/>
                <w:szCs w:val="24"/>
                <w:lang w:val="en-US" w:eastAsia="zh-CN"/>
              </w:rPr>
              <w:t>有组织</w:t>
            </w:r>
            <w:r>
              <w:rPr>
                <w:rFonts w:hint="default" w:ascii="Times New Roman" w:hAnsi="Times New Roman" w:cs="Times New Roman"/>
                <w:b/>
                <w:bCs/>
                <w:sz w:val="24"/>
                <w:szCs w:val="24"/>
                <w:lang w:val="en-US" w:eastAsia="zh-CN"/>
              </w:rPr>
              <w:t>废气监测一览表</w:t>
            </w:r>
          </w:p>
          <w:tbl>
            <w:tblPr>
              <w:tblStyle w:val="21"/>
              <w:tblW w:w="77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2"/>
              <w:gridCol w:w="983"/>
              <w:gridCol w:w="1305"/>
              <w:gridCol w:w="968"/>
              <w:gridCol w:w="1282"/>
              <w:gridCol w:w="848"/>
              <w:gridCol w:w="18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2"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
                      <w:bCs/>
                      <w:sz w:val="21"/>
                      <w:szCs w:val="21"/>
                    </w:rPr>
                  </w:pPr>
                  <w:r>
                    <w:rPr>
                      <w:rFonts w:hint="eastAsia" w:ascii="Times New Roman" w:hAnsi="Times New Roman" w:cs="Times New Roman"/>
                      <w:b/>
                      <w:bCs/>
                      <w:sz w:val="21"/>
                      <w:szCs w:val="21"/>
                      <w:vertAlign w:val="baseline"/>
                      <w:lang w:val="en-US" w:eastAsia="zh-CN"/>
                    </w:rPr>
                    <w:t>序号</w:t>
                  </w:r>
                </w:p>
              </w:tc>
              <w:tc>
                <w:tcPr>
                  <w:tcW w:w="983"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
                      <w:bCs/>
                      <w:sz w:val="21"/>
                      <w:szCs w:val="21"/>
                    </w:rPr>
                  </w:pPr>
                  <w:r>
                    <w:rPr>
                      <w:rFonts w:hint="eastAsia" w:ascii="Times New Roman" w:hAnsi="Times New Roman" w:cs="Times New Roman"/>
                      <w:b/>
                      <w:bCs/>
                      <w:sz w:val="21"/>
                      <w:szCs w:val="21"/>
                    </w:rPr>
                    <w:t>监测位置</w:t>
                  </w:r>
                </w:p>
              </w:tc>
              <w:tc>
                <w:tcPr>
                  <w:tcW w:w="1305"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
                      <w:bCs/>
                      <w:sz w:val="21"/>
                      <w:szCs w:val="21"/>
                    </w:rPr>
                  </w:pPr>
                  <w:r>
                    <w:rPr>
                      <w:rFonts w:hint="default" w:ascii="Times New Roman" w:hAnsi="Times New Roman" w:cs="Times New Roman"/>
                      <w:b/>
                      <w:bCs/>
                      <w:sz w:val="21"/>
                      <w:szCs w:val="21"/>
                    </w:rPr>
                    <w:t>监测内容</w:t>
                  </w:r>
                </w:p>
              </w:tc>
              <w:tc>
                <w:tcPr>
                  <w:tcW w:w="968"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
                      <w:bCs/>
                      <w:sz w:val="21"/>
                      <w:szCs w:val="21"/>
                    </w:rPr>
                  </w:pPr>
                  <w:r>
                    <w:rPr>
                      <w:rFonts w:hint="default" w:ascii="Times New Roman" w:hAnsi="Times New Roman" w:cs="Times New Roman"/>
                      <w:b/>
                      <w:bCs/>
                      <w:sz w:val="21"/>
                      <w:szCs w:val="21"/>
                    </w:rPr>
                    <w:t>污染物名称</w:t>
                  </w:r>
                </w:p>
              </w:tc>
              <w:tc>
                <w:tcPr>
                  <w:tcW w:w="1282"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
                      <w:bCs/>
                      <w:sz w:val="21"/>
                      <w:szCs w:val="21"/>
                    </w:rPr>
                  </w:pPr>
                  <w:r>
                    <w:rPr>
                      <w:rFonts w:hint="default" w:ascii="Times New Roman" w:hAnsi="Times New Roman" w:cs="Times New Roman"/>
                      <w:b/>
                      <w:bCs/>
                      <w:sz w:val="21"/>
                      <w:szCs w:val="21"/>
                    </w:rPr>
                    <w:t>手工监测采样方法及个数</w:t>
                  </w:r>
                </w:p>
              </w:tc>
              <w:tc>
                <w:tcPr>
                  <w:tcW w:w="848"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
                      <w:bCs/>
                      <w:sz w:val="21"/>
                      <w:szCs w:val="21"/>
                    </w:rPr>
                  </w:pPr>
                  <w:r>
                    <w:rPr>
                      <w:rFonts w:hint="default" w:ascii="Times New Roman" w:hAnsi="Times New Roman" w:cs="Times New Roman"/>
                      <w:b/>
                      <w:bCs/>
                      <w:sz w:val="21"/>
                      <w:szCs w:val="21"/>
                    </w:rPr>
                    <w:t>监测频次</w:t>
                  </w:r>
                </w:p>
              </w:tc>
              <w:tc>
                <w:tcPr>
                  <w:tcW w:w="1815"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
                      <w:bCs/>
                      <w:sz w:val="21"/>
                      <w:szCs w:val="21"/>
                    </w:rPr>
                  </w:pPr>
                  <w:r>
                    <w:rPr>
                      <w:rFonts w:hint="default" w:ascii="Times New Roman" w:hAnsi="Times New Roman" w:cs="Times New Roman"/>
                      <w:b/>
                      <w:bCs/>
                      <w:sz w:val="21"/>
                      <w:szCs w:val="21"/>
                    </w:rPr>
                    <w:t>测定方法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2" w:type="dxa"/>
                  <w:noWrap w:val="0"/>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lang w:eastAsia="zh-CN"/>
                    </w:rPr>
                  </w:pPr>
                  <w:r>
                    <w:rPr>
                      <w:rFonts w:hint="eastAsia" w:ascii="Times New Roman" w:hAnsi="Times New Roman" w:cs="Times New Roman"/>
                      <w:sz w:val="21"/>
                      <w:szCs w:val="21"/>
                      <w:lang w:val="en-US" w:eastAsia="zh-CN"/>
                    </w:rPr>
                    <w:t>1</w:t>
                  </w:r>
                </w:p>
              </w:tc>
              <w:tc>
                <w:tcPr>
                  <w:tcW w:w="983" w:type="dxa"/>
                  <w:noWrap w:val="0"/>
                  <w:vAlign w:val="center"/>
                </w:tcPr>
                <w:p>
                  <w:pPr>
                    <w:keepNext w:val="0"/>
                    <w:keepLines w:val="0"/>
                    <w:suppressLineNumbers w:val="0"/>
                    <w:spacing w:before="0" w:beforeAutospacing="0" w:after="0" w:afterAutospacing="0"/>
                    <w:ind w:left="0" w:leftChars="0" w:right="0" w:rightChars="0"/>
                    <w:jc w:val="center"/>
                    <w:rPr>
                      <w:rFonts w:hint="default" w:ascii="Times New Roman" w:hAnsi="Times New Roman" w:cs="Times New Roman"/>
                    </w:rPr>
                  </w:pPr>
                  <w:r>
                    <w:rPr>
                      <w:rFonts w:hint="eastAsia" w:ascii="Times New Roman" w:hAnsi="Times New Roman" w:cs="Times New Roman"/>
                      <w:sz w:val="22"/>
                      <w:szCs w:val="20"/>
                    </w:rPr>
                    <w:t>DA001</w:t>
                  </w:r>
                </w:p>
              </w:tc>
              <w:tc>
                <w:tcPr>
                  <w:tcW w:w="1305" w:type="dxa"/>
                  <w:noWrap w:val="0"/>
                  <w:vAlign w:val="center"/>
                </w:tcPr>
                <w:p>
                  <w:pPr>
                    <w:keepNext w:val="0"/>
                    <w:keepLines w:val="0"/>
                    <w:suppressLineNumbers w:val="0"/>
                    <w:adjustRightInd w:val="0"/>
                    <w:snapToGrid w:val="0"/>
                    <w:spacing w:before="0" w:beforeAutospacing="0" w:after="0" w:afterAutospacing="0"/>
                    <w:ind w:left="0" w:leftChars="0" w:right="0" w:rightChars="0"/>
                    <w:jc w:val="center"/>
                    <w:rPr>
                      <w:rFonts w:hint="default" w:ascii="Times New Roman" w:hAnsi="Times New Roman" w:cs="Times New Roman"/>
                      <w:sz w:val="21"/>
                      <w:szCs w:val="21"/>
                    </w:rPr>
                  </w:pPr>
                  <w:r>
                    <w:rPr>
                      <w:rFonts w:hint="default" w:ascii="Times New Roman" w:hAnsi="Times New Roman" w:eastAsia="宋体" w:cs="Times New Roman"/>
                      <w:sz w:val="21"/>
                      <w:szCs w:val="21"/>
                    </w:rPr>
                    <w:t>烟气流速、烟气温度、烟气量、烟气压力</w:t>
                  </w:r>
                </w:p>
              </w:tc>
              <w:tc>
                <w:tcPr>
                  <w:tcW w:w="968" w:type="dxa"/>
                  <w:noWrap w:val="0"/>
                  <w:vAlign w:val="center"/>
                </w:tcPr>
                <w:p>
                  <w:pPr>
                    <w:keepNext w:val="0"/>
                    <w:keepLines w:val="0"/>
                    <w:suppressLineNumbers w:val="0"/>
                    <w:adjustRightInd w:val="0"/>
                    <w:snapToGrid w:val="0"/>
                    <w:spacing w:before="0" w:beforeAutospacing="0" w:after="0" w:afterAutospacing="0"/>
                    <w:ind w:left="0" w:leftChars="0" w:right="0" w:rightChars="0"/>
                    <w:jc w:val="center"/>
                    <w:rPr>
                      <w:rFonts w:hint="eastAsia" w:ascii="Times New Roman" w:hAnsi="Times New Roman" w:eastAsia="宋体" w:cs="Times New Roman"/>
                      <w:lang w:eastAsia="zh-CN"/>
                    </w:rPr>
                  </w:pPr>
                  <w:r>
                    <w:rPr>
                      <w:rFonts w:hint="default" w:ascii="Times New Roman" w:hAnsi="Times New Roman" w:cs="Times New Roman"/>
                      <w:sz w:val="21"/>
                      <w:szCs w:val="21"/>
                      <w:lang w:val="en-US" w:eastAsia="zh-CN"/>
                    </w:rPr>
                    <w:t>颗粒物</w:t>
                  </w:r>
                </w:p>
              </w:tc>
              <w:tc>
                <w:tcPr>
                  <w:tcW w:w="1282" w:type="dxa"/>
                  <w:noWrap w:val="0"/>
                  <w:vAlign w:val="center"/>
                </w:tcPr>
                <w:p>
                  <w:pPr>
                    <w:keepNext w:val="0"/>
                    <w:keepLines w:val="0"/>
                    <w:suppressLineNumbers w:val="0"/>
                    <w:adjustRightInd w:val="0"/>
                    <w:snapToGrid w:val="0"/>
                    <w:spacing w:before="0" w:beforeAutospacing="0" w:after="0" w:afterAutospacing="0"/>
                    <w:ind w:left="0" w:leftChars="0" w:right="0" w:rightChars="0"/>
                    <w:jc w:val="center"/>
                    <w:rPr>
                      <w:rFonts w:hint="default" w:ascii="Times New Roman" w:hAnsi="Times New Roman" w:cs="Times New Roman"/>
                    </w:rPr>
                  </w:pPr>
                  <w:r>
                    <w:rPr>
                      <w:rFonts w:hint="default" w:ascii="Times New Roman" w:hAnsi="Times New Roman" w:eastAsia="宋体" w:cs="Times New Roman"/>
                      <w:sz w:val="21"/>
                      <w:szCs w:val="21"/>
                    </w:rPr>
                    <w:t>非连续采样至少</w:t>
                  </w:r>
                  <w:r>
                    <w:rPr>
                      <w:rFonts w:hint="default" w:ascii="Times New Roman" w:hAnsi="Times New Roman" w:cs="Times New Roman"/>
                      <w:sz w:val="21"/>
                      <w:szCs w:val="21"/>
                      <w:lang w:val="en-US" w:eastAsia="zh-CN"/>
                    </w:rPr>
                    <w:t>3</w:t>
                  </w:r>
                  <w:r>
                    <w:rPr>
                      <w:rFonts w:hint="default" w:ascii="Times New Roman" w:hAnsi="Times New Roman" w:eastAsia="宋体" w:cs="Times New Roman"/>
                      <w:sz w:val="21"/>
                      <w:szCs w:val="21"/>
                    </w:rPr>
                    <w:t>个</w:t>
                  </w:r>
                </w:p>
              </w:tc>
              <w:tc>
                <w:tcPr>
                  <w:tcW w:w="848" w:type="dxa"/>
                  <w:noWrap w:val="0"/>
                  <w:vAlign w:val="center"/>
                </w:tcPr>
                <w:p>
                  <w:pPr>
                    <w:keepNext w:val="0"/>
                    <w:keepLines w:val="0"/>
                    <w:suppressLineNumbers w:val="0"/>
                    <w:adjustRightInd w:val="0"/>
                    <w:snapToGrid w:val="0"/>
                    <w:spacing w:before="0" w:beforeAutospacing="0" w:after="0" w:afterAutospacing="0"/>
                    <w:ind w:left="0" w:leftChars="0" w:right="0" w:rightChars="0"/>
                    <w:jc w:val="center"/>
                    <w:rPr>
                      <w:rFonts w:hint="default" w:ascii="Times New Roman" w:hAnsi="Times New Roman" w:cs="Times New Roman"/>
                    </w:rPr>
                  </w:pPr>
                  <w:r>
                    <w:rPr>
                      <w:rFonts w:hint="eastAsia" w:ascii="Times New Roman" w:hAnsi="Times New Roman" w:cs="Times New Roman"/>
                      <w:sz w:val="21"/>
                      <w:szCs w:val="21"/>
                    </w:rPr>
                    <w:t>1次/年</w:t>
                  </w:r>
                </w:p>
              </w:tc>
              <w:tc>
                <w:tcPr>
                  <w:tcW w:w="1815" w:type="dxa"/>
                  <w:noWrap w:val="0"/>
                  <w:vAlign w:val="center"/>
                </w:tcPr>
                <w:p>
                  <w:pPr>
                    <w:keepNext w:val="0"/>
                    <w:keepLines w:val="0"/>
                    <w:suppressLineNumbers w:val="0"/>
                    <w:adjustRightInd w:val="0"/>
                    <w:snapToGrid w:val="0"/>
                    <w:spacing w:before="0" w:beforeAutospacing="0" w:after="0" w:afterAutospacing="0"/>
                    <w:ind w:left="0" w:leftChars="0" w:right="0" w:rightChars="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固定污染源排气中颗粒物测定与气态污染物采样方法 GB/T 16157-1996</w:t>
                  </w:r>
                </w:p>
              </w:tc>
            </w:tr>
          </w:tbl>
          <w:p>
            <w:pPr>
              <w:pStyle w:val="2"/>
              <w:keepNext w:val="0"/>
              <w:keepLines w:val="0"/>
              <w:suppressLineNumbers w:val="0"/>
              <w:spacing w:beforeAutospacing="0" w:afterAutospacing="0"/>
              <w:ind w:left="0"/>
              <w:jc w:val="center"/>
              <w:rPr>
                <w:rFonts w:hint="eastAsia" w:ascii="Times New Roman" w:hAnsi="Times New Roman" w:cs="Times New Roman"/>
                <w:sz w:val="24"/>
                <w:szCs w:val="24"/>
                <w:vertAlign w:val="baseline"/>
              </w:rPr>
            </w:pPr>
            <w:r>
              <w:rPr>
                <w:rFonts w:hint="default" w:ascii="Times New Roman" w:hAnsi="Times New Roman" w:cs="Times New Roman"/>
                <w:b/>
                <w:bCs/>
                <w:sz w:val="24"/>
                <w:szCs w:val="24"/>
              </w:rPr>
              <w:t>表4-</w:t>
            </w:r>
            <w:r>
              <w:rPr>
                <w:rFonts w:hint="eastAsia" w:ascii="Times New Roman" w:hAnsi="Times New Roman" w:cs="Times New Roman"/>
                <w:b/>
                <w:bCs/>
                <w:sz w:val="24"/>
                <w:szCs w:val="24"/>
                <w:lang w:val="en-US" w:eastAsia="zh-CN"/>
              </w:rPr>
              <w:t>6</w:t>
            </w:r>
            <w:r>
              <w:rPr>
                <w:rFonts w:hint="default" w:ascii="Times New Roman" w:hAnsi="Times New Roman" w:cs="Times New Roman"/>
                <w:b/>
                <w:bCs/>
                <w:sz w:val="24"/>
                <w:szCs w:val="24"/>
              </w:rPr>
              <w:t xml:space="preserve">  </w:t>
            </w:r>
            <w:r>
              <w:rPr>
                <w:rFonts w:hint="eastAsia" w:ascii="Times New Roman" w:hAnsi="Times New Roman" w:cs="Times New Roman"/>
                <w:b/>
                <w:bCs/>
                <w:sz w:val="24"/>
                <w:szCs w:val="24"/>
                <w:lang w:val="en-US" w:eastAsia="zh-CN"/>
              </w:rPr>
              <w:t>无组织</w:t>
            </w:r>
            <w:r>
              <w:rPr>
                <w:rFonts w:hint="default" w:ascii="Times New Roman" w:hAnsi="Times New Roman" w:cs="Times New Roman"/>
                <w:b/>
                <w:bCs/>
                <w:sz w:val="24"/>
                <w:szCs w:val="24"/>
              </w:rPr>
              <w:t>废气监测一览表</w:t>
            </w:r>
          </w:p>
          <w:tbl>
            <w:tblPr>
              <w:tblStyle w:val="22"/>
              <w:tblW w:w="78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0"/>
              <w:gridCol w:w="815"/>
              <w:gridCol w:w="1193"/>
              <w:gridCol w:w="1177"/>
              <w:gridCol w:w="847"/>
              <w:gridCol w:w="1092"/>
              <w:gridCol w:w="720"/>
              <w:gridCol w:w="14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 w:type="dxa"/>
                  <w:noWrap w:val="0"/>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b/>
                      <w:bCs/>
                      <w:sz w:val="21"/>
                      <w:szCs w:val="21"/>
                      <w:vertAlign w:val="baseline"/>
                      <w:lang w:val="en-US" w:eastAsia="zh-CN"/>
                    </w:rPr>
                  </w:pPr>
                  <w:r>
                    <w:rPr>
                      <w:rFonts w:hint="eastAsia" w:ascii="Times New Roman" w:hAnsi="Times New Roman" w:cs="Times New Roman"/>
                      <w:b/>
                      <w:bCs/>
                      <w:sz w:val="21"/>
                      <w:szCs w:val="21"/>
                      <w:vertAlign w:val="baseline"/>
                      <w:lang w:val="en-US" w:eastAsia="zh-CN"/>
                    </w:rPr>
                    <w:t>序号</w:t>
                  </w:r>
                </w:p>
              </w:tc>
              <w:tc>
                <w:tcPr>
                  <w:tcW w:w="815" w:type="dxa"/>
                  <w:noWrap w:val="0"/>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b/>
                      <w:bCs/>
                      <w:sz w:val="21"/>
                      <w:szCs w:val="21"/>
                      <w:vertAlign w:val="baseline"/>
                      <w:lang w:val="en-US" w:eastAsia="zh-CN"/>
                    </w:rPr>
                  </w:pPr>
                  <w:r>
                    <w:rPr>
                      <w:rFonts w:hint="eastAsia" w:ascii="Times New Roman" w:hAnsi="Times New Roman" w:cs="Times New Roman"/>
                      <w:b/>
                      <w:bCs/>
                      <w:sz w:val="21"/>
                      <w:szCs w:val="21"/>
                    </w:rPr>
                    <w:t>监测位置</w:t>
                  </w:r>
                </w:p>
              </w:tc>
              <w:tc>
                <w:tcPr>
                  <w:tcW w:w="1193" w:type="dxa"/>
                  <w:noWrap w:val="0"/>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b/>
                      <w:bCs/>
                      <w:sz w:val="21"/>
                      <w:szCs w:val="21"/>
                      <w:vertAlign w:val="baseline"/>
                      <w:lang w:val="en-US" w:eastAsia="zh-CN"/>
                    </w:rPr>
                  </w:pPr>
                  <w:r>
                    <w:rPr>
                      <w:rFonts w:hint="eastAsia" w:ascii="Times New Roman" w:hAnsi="Times New Roman" w:cs="Times New Roman"/>
                      <w:b/>
                      <w:bCs/>
                      <w:sz w:val="21"/>
                      <w:szCs w:val="21"/>
                    </w:rPr>
                    <w:t>点位布设</w:t>
                  </w:r>
                </w:p>
              </w:tc>
              <w:tc>
                <w:tcPr>
                  <w:tcW w:w="1177" w:type="dxa"/>
                  <w:noWrap w:val="0"/>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b/>
                      <w:bCs/>
                      <w:sz w:val="21"/>
                      <w:szCs w:val="21"/>
                      <w:vertAlign w:val="baseline"/>
                      <w:lang w:val="en-US" w:eastAsia="zh-CN"/>
                    </w:rPr>
                  </w:pPr>
                  <w:r>
                    <w:rPr>
                      <w:rFonts w:hint="default" w:ascii="Times New Roman" w:hAnsi="Times New Roman" w:cs="Times New Roman"/>
                      <w:b/>
                      <w:bCs/>
                      <w:sz w:val="21"/>
                      <w:szCs w:val="21"/>
                    </w:rPr>
                    <w:t>监测内容</w:t>
                  </w:r>
                </w:p>
              </w:tc>
              <w:tc>
                <w:tcPr>
                  <w:tcW w:w="847" w:type="dxa"/>
                  <w:noWrap w:val="0"/>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b/>
                      <w:bCs/>
                      <w:sz w:val="21"/>
                      <w:szCs w:val="21"/>
                      <w:vertAlign w:val="baseline"/>
                      <w:lang w:val="en-US" w:eastAsia="zh-CN"/>
                    </w:rPr>
                  </w:pPr>
                  <w:r>
                    <w:rPr>
                      <w:rFonts w:hint="default" w:ascii="Times New Roman" w:hAnsi="Times New Roman" w:cs="Times New Roman"/>
                      <w:b/>
                      <w:bCs/>
                      <w:sz w:val="21"/>
                      <w:szCs w:val="21"/>
                    </w:rPr>
                    <w:t>污染物名称</w:t>
                  </w:r>
                </w:p>
              </w:tc>
              <w:tc>
                <w:tcPr>
                  <w:tcW w:w="1092"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bCs/>
                      <w:sz w:val="21"/>
                      <w:szCs w:val="21"/>
                      <w:vertAlign w:val="baseline"/>
                      <w:lang w:val="en-US" w:eastAsia="zh-CN"/>
                    </w:rPr>
                  </w:pPr>
                  <w:r>
                    <w:rPr>
                      <w:rFonts w:hint="default" w:ascii="Times New Roman" w:hAnsi="Times New Roman" w:cs="Times New Roman"/>
                      <w:b/>
                      <w:bCs/>
                      <w:sz w:val="21"/>
                      <w:szCs w:val="21"/>
                    </w:rPr>
                    <w:t>手工监测采样方法及个数</w:t>
                  </w:r>
                </w:p>
              </w:tc>
              <w:tc>
                <w:tcPr>
                  <w:tcW w:w="720" w:type="dxa"/>
                  <w:noWrap w:val="0"/>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b/>
                      <w:bCs/>
                      <w:sz w:val="21"/>
                      <w:szCs w:val="21"/>
                      <w:vertAlign w:val="baseline"/>
                      <w:lang w:val="en-US" w:eastAsia="zh-CN"/>
                    </w:rPr>
                  </w:pPr>
                  <w:r>
                    <w:rPr>
                      <w:rFonts w:hint="default" w:ascii="Times New Roman" w:hAnsi="Times New Roman" w:cs="Times New Roman"/>
                      <w:b/>
                      <w:bCs/>
                      <w:sz w:val="21"/>
                      <w:szCs w:val="21"/>
                    </w:rPr>
                    <w:t>监测频次</w:t>
                  </w:r>
                </w:p>
              </w:tc>
              <w:tc>
                <w:tcPr>
                  <w:tcW w:w="1487" w:type="dxa"/>
                  <w:noWrap w:val="0"/>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b/>
                      <w:bCs/>
                      <w:sz w:val="21"/>
                      <w:szCs w:val="21"/>
                      <w:vertAlign w:val="baseline"/>
                      <w:lang w:val="en-US" w:eastAsia="zh-CN"/>
                    </w:rPr>
                  </w:pPr>
                  <w:r>
                    <w:rPr>
                      <w:rFonts w:hint="default" w:ascii="Times New Roman" w:hAnsi="Times New Roman" w:cs="Times New Roman"/>
                      <w:b/>
                      <w:bCs/>
                      <w:sz w:val="21"/>
                      <w:szCs w:val="21"/>
                    </w:rPr>
                    <w:t>测定方法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 w:type="dxa"/>
                  <w:noWrap w:val="0"/>
                  <w:vAlign w:val="center"/>
                </w:tcPr>
                <w:p>
                  <w:pPr>
                    <w:pStyle w:val="2"/>
                    <w:keepNext w:val="0"/>
                    <w:keepLines w:val="0"/>
                    <w:suppressLineNumbers w:val="0"/>
                    <w:spacing w:beforeAutospacing="0" w:afterAutospacing="0" w:line="240" w:lineRule="auto"/>
                    <w:ind w:left="0"/>
                    <w:jc w:val="center"/>
                    <w:rPr>
                      <w:rFonts w:hint="eastAsia" w:ascii="Times New Roman" w:hAnsi="Times New Roman" w:eastAsia="宋体" w:cs="Times New Roman"/>
                      <w:sz w:val="21"/>
                      <w:szCs w:val="21"/>
                      <w:vertAlign w:val="baseline"/>
                      <w:lang w:val="en-US" w:eastAsia="zh-CN"/>
                    </w:rPr>
                  </w:pPr>
                  <w:r>
                    <w:rPr>
                      <w:rFonts w:hint="eastAsia" w:ascii="Times New Roman" w:hAnsi="Times New Roman" w:cs="Times New Roman"/>
                      <w:sz w:val="21"/>
                      <w:szCs w:val="21"/>
                      <w:vertAlign w:val="baseline"/>
                      <w:lang w:val="en-US" w:eastAsia="zh-CN"/>
                    </w:rPr>
                    <w:t>1</w:t>
                  </w:r>
                </w:p>
              </w:tc>
              <w:tc>
                <w:tcPr>
                  <w:tcW w:w="815" w:type="dxa"/>
                  <w:vMerge w:val="restart"/>
                  <w:noWrap w:val="0"/>
                  <w:vAlign w:val="center"/>
                </w:tcPr>
                <w:p>
                  <w:pPr>
                    <w:pStyle w:val="2"/>
                    <w:keepNext w:val="0"/>
                    <w:keepLines w:val="0"/>
                    <w:suppressLineNumbers w:val="0"/>
                    <w:spacing w:beforeAutospacing="0" w:afterAutospacing="0" w:line="240" w:lineRule="auto"/>
                    <w:ind w:left="0"/>
                    <w:jc w:val="center"/>
                    <w:rPr>
                      <w:rFonts w:hint="eastAsia" w:ascii="Times New Roman" w:hAnsi="Times New Roman" w:eastAsia="宋体" w:cs="Times New Roman"/>
                      <w:sz w:val="21"/>
                      <w:szCs w:val="21"/>
                      <w:vertAlign w:val="baseline"/>
                      <w:lang w:val="en-US" w:eastAsia="zh-CN"/>
                    </w:rPr>
                  </w:pPr>
                  <w:r>
                    <w:rPr>
                      <w:rFonts w:hint="eastAsia" w:ascii="Times New Roman" w:hAnsi="Times New Roman" w:cs="Times New Roman"/>
                      <w:sz w:val="21"/>
                      <w:szCs w:val="21"/>
                      <w:vertAlign w:val="baseline"/>
                      <w:lang w:val="en-US" w:eastAsia="zh-CN"/>
                    </w:rPr>
                    <w:t>厂界</w:t>
                  </w:r>
                </w:p>
              </w:tc>
              <w:tc>
                <w:tcPr>
                  <w:tcW w:w="1193" w:type="dxa"/>
                  <w:noWrap w:val="0"/>
                  <w:vAlign w:val="center"/>
                </w:tcPr>
                <w:p>
                  <w:pPr>
                    <w:pStyle w:val="2"/>
                    <w:keepNext w:val="0"/>
                    <w:keepLines w:val="0"/>
                    <w:suppressLineNumbers w:val="0"/>
                    <w:spacing w:beforeAutospacing="0" w:afterAutospacing="0" w:line="240" w:lineRule="auto"/>
                    <w:ind w:left="0"/>
                    <w:jc w:val="center"/>
                    <w:rPr>
                      <w:rFonts w:hint="default" w:ascii="Times New Roman" w:hAnsi="Times New Roman" w:eastAsia="宋体" w:cs="Times New Roman"/>
                      <w:sz w:val="21"/>
                      <w:szCs w:val="21"/>
                      <w:vertAlign w:val="baseline"/>
                      <w:lang w:val="en-US" w:eastAsia="zh-CN"/>
                    </w:rPr>
                  </w:pPr>
                  <w:r>
                    <w:rPr>
                      <w:rFonts w:hint="eastAsia" w:ascii="Times New Roman" w:hAnsi="Times New Roman" w:cs="Times New Roman"/>
                      <w:sz w:val="21"/>
                      <w:szCs w:val="21"/>
                      <w:vertAlign w:val="baseline"/>
                      <w:lang w:val="en-US" w:eastAsia="zh-CN"/>
                    </w:rPr>
                    <w:t>上风向1个对照点下风向3个监测点</w:t>
                  </w:r>
                </w:p>
              </w:tc>
              <w:tc>
                <w:tcPr>
                  <w:tcW w:w="1177" w:type="dxa"/>
                  <w:noWrap w:val="0"/>
                  <w:vAlign w:val="center"/>
                </w:tcPr>
                <w:p>
                  <w:pPr>
                    <w:pStyle w:val="2"/>
                    <w:keepNext w:val="0"/>
                    <w:keepLines w:val="0"/>
                    <w:suppressLineNumbers w:val="0"/>
                    <w:spacing w:beforeAutospacing="0" w:afterAutospacing="0" w:line="240" w:lineRule="auto"/>
                    <w:ind w:left="0"/>
                    <w:jc w:val="center"/>
                    <w:rPr>
                      <w:rFonts w:hint="default" w:ascii="Times New Roman" w:hAnsi="Times New Roman" w:eastAsia="宋体" w:cs="Times New Roman"/>
                      <w:sz w:val="21"/>
                      <w:szCs w:val="21"/>
                      <w:vertAlign w:val="baseline"/>
                      <w:lang w:val="en-US" w:eastAsia="zh-CN"/>
                    </w:rPr>
                  </w:pPr>
                  <w:r>
                    <w:rPr>
                      <w:rFonts w:hint="eastAsia" w:ascii="Times New Roman" w:hAnsi="Times New Roman" w:cs="Times New Roman"/>
                      <w:sz w:val="21"/>
                      <w:szCs w:val="21"/>
                      <w:vertAlign w:val="baseline"/>
                      <w:lang w:val="en-US" w:eastAsia="zh-CN"/>
                    </w:rPr>
                    <w:t>温度，湿度，气压，风速，风向</w:t>
                  </w:r>
                </w:p>
              </w:tc>
              <w:tc>
                <w:tcPr>
                  <w:tcW w:w="847" w:type="dxa"/>
                  <w:noWrap w:val="0"/>
                  <w:vAlign w:val="center"/>
                </w:tcPr>
                <w:p>
                  <w:pPr>
                    <w:pStyle w:val="2"/>
                    <w:keepNext w:val="0"/>
                    <w:keepLines w:val="0"/>
                    <w:suppressLineNumbers w:val="0"/>
                    <w:spacing w:beforeAutospacing="0" w:afterAutospacing="0" w:line="240" w:lineRule="auto"/>
                    <w:ind w:left="0"/>
                    <w:jc w:val="center"/>
                    <w:rPr>
                      <w:rFonts w:hint="eastAsia" w:ascii="Times New Roman" w:hAnsi="Times New Roman" w:eastAsia="宋体" w:cs="Times New Roman"/>
                      <w:sz w:val="21"/>
                      <w:szCs w:val="21"/>
                      <w:vertAlign w:val="baseline"/>
                      <w:lang w:val="en-US" w:eastAsia="zh-CN"/>
                    </w:rPr>
                  </w:pPr>
                  <w:r>
                    <w:rPr>
                      <w:rFonts w:hint="eastAsia" w:ascii="Times New Roman" w:hAnsi="Times New Roman" w:cs="Times New Roman"/>
                      <w:sz w:val="21"/>
                      <w:szCs w:val="21"/>
                      <w:vertAlign w:val="baseline"/>
                      <w:lang w:val="en-US" w:eastAsia="zh-CN"/>
                    </w:rPr>
                    <w:t>颗粒物</w:t>
                  </w:r>
                </w:p>
              </w:tc>
              <w:tc>
                <w:tcPr>
                  <w:tcW w:w="1092" w:type="dxa"/>
                  <w:noWrap w:val="0"/>
                  <w:vAlign w:val="center"/>
                </w:tcPr>
                <w:p>
                  <w:pPr>
                    <w:pStyle w:val="2"/>
                    <w:keepNext w:val="0"/>
                    <w:keepLines w:val="0"/>
                    <w:suppressLineNumbers w:val="0"/>
                    <w:spacing w:beforeAutospacing="0" w:afterAutospacing="0" w:line="240" w:lineRule="auto"/>
                    <w:ind w:left="0"/>
                    <w:jc w:val="center"/>
                    <w:rPr>
                      <w:rFonts w:hint="eastAsia" w:ascii="Times New Roman" w:hAnsi="Times New Roman" w:eastAsia="宋体" w:cs="Times New Roman"/>
                      <w:sz w:val="21"/>
                      <w:szCs w:val="21"/>
                      <w:vertAlign w:val="baseline"/>
                      <w:lang w:val="en-US" w:eastAsia="zh-CN"/>
                    </w:rPr>
                  </w:pPr>
                  <w:r>
                    <w:rPr>
                      <w:rFonts w:hint="eastAsia"/>
                      <w:sz w:val="21"/>
                      <w:szCs w:val="21"/>
                      <w:lang w:val="en-US" w:eastAsia="zh-CN"/>
                    </w:rPr>
                    <w:t>连续采样</w:t>
                  </w:r>
                </w:p>
              </w:tc>
              <w:tc>
                <w:tcPr>
                  <w:tcW w:w="720" w:type="dxa"/>
                  <w:noWrap w:val="0"/>
                  <w:vAlign w:val="center"/>
                </w:tcPr>
                <w:p>
                  <w:pPr>
                    <w:pStyle w:val="2"/>
                    <w:keepNext w:val="0"/>
                    <w:keepLines w:val="0"/>
                    <w:suppressLineNumbers w:val="0"/>
                    <w:spacing w:beforeAutospacing="0" w:afterAutospacing="0" w:line="240" w:lineRule="auto"/>
                    <w:ind w:left="0"/>
                    <w:jc w:val="center"/>
                    <w:rPr>
                      <w:rFonts w:hint="default" w:ascii="Times New Roman" w:hAnsi="Times New Roman" w:eastAsia="宋体" w:cs="Times New Roman"/>
                      <w:sz w:val="21"/>
                      <w:szCs w:val="21"/>
                      <w:vertAlign w:val="baseline"/>
                      <w:lang w:val="en-US" w:eastAsia="zh-CN"/>
                    </w:rPr>
                  </w:pPr>
                  <w:r>
                    <w:rPr>
                      <w:rFonts w:hint="eastAsia" w:ascii="Times New Roman" w:hAnsi="Times New Roman" w:cs="Times New Roman"/>
                      <w:sz w:val="21"/>
                      <w:szCs w:val="21"/>
                      <w:vertAlign w:val="baseline"/>
                      <w:lang w:val="en-US" w:eastAsia="zh-CN"/>
                    </w:rPr>
                    <w:t>1次/年</w:t>
                  </w:r>
                </w:p>
              </w:tc>
              <w:tc>
                <w:tcPr>
                  <w:tcW w:w="1487" w:type="dxa"/>
                  <w:noWrap w:val="0"/>
                  <w:vAlign w:val="center"/>
                </w:tcPr>
                <w:p>
                  <w:pPr>
                    <w:pStyle w:val="2"/>
                    <w:keepNext w:val="0"/>
                    <w:keepLines w:val="0"/>
                    <w:suppressLineNumbers w:val="0"/>
                    <w:spacing w:beforeAutospacing="0" w:afterAutospacing="0" w:line="240" w:lineRule="auto"/>
                    <w:ind w:left="0"/>
                    <w:jc w:val="center"/>
                    <w:rPr>
                      <w:rFonts w:hint="default" w:ascii="Times New Roman" w:hAnsi="Times New Roman" w:eastAsia="宋体" w:cs="Times New Roman"/>
                      <w:sz w:val="21"/>
                      <w:szCs w:val="21"/>
                      <w:vertAlign w:val="baseline"/>
                      <w:lang w:val="en-US" w:eastAsia="zh-CN"/>
                    </w:rPr>
                  </w:pPr>
                  <w:r>
                    <w:rPr>
                      <w:rFonts w:hint="eastAsia" w:ascii="Times New Roman" w:hAnsi="Times New Roman" w:cs="Times New Roman"/>
                      <w:sz w:val="21"/>
                      <w:szCs w:val="21"/>
                      <w:vertAlign w:val="baseline"/>
                      <w:lang w:val="en-US" w:eastAsia="zh-CN"/>
                    </w:rPr>
                    <w:t>环境空气 总悬浮颗粒物的测定 重量法 GB/T 15432-1995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 w:type="dxa"/>
                  <w:noWrap w:val="0"/>
                  <w:vAlign w:val="center"/>
                </w:tcPr>
                <w:p>
                  <w:pPr>
                    <w:pStyle w:val="2"/>
                    <w:keepNext w:val="0"/>
                    <w:keepLines w:val="0"/>
                    <w:suppressLineNumbers w:val="0"/>
                    <w:spacing w:beforeAutospacing="0" w:afterAutospacing="0" w:line="240" w:lineRule="auto"/>
                    <w:ind w:left="0"/>
                    <w:jc w:val="center"/>
                    <w:rPr>
                      <w:rFonts w:hint="eastAsia" w:ascii="Times New Roman" w:hAnsi="Times New Roman" w:eastAsia="宋体" w:cs="Times New Roman"/>
                      <w:sz w:val="21"/>
                      <w:szCs w:val="21"/>
                      <w:vertAlign w:val="baseline"/>
                      <w:lang w:val="en-US" w:eastAsia="zh-CN"/>
                    </w:rPr>
                  </w:pPr>
                  <w:r>
                    <w:rPr>
                      <w:rFonts w:hint="eastAsia" w:cs="Times New Roman"/>
                      <w:sz w:val="21"/>
                      <w:szCs w:val="21"/>
                      <w:vertAlign w:val="baseline"/>
                      <w:lang w:val="en-US" w:eastAsia="zh-CN"/>
                    </w:rPr>
                    <w:t>2</w:t>
                  </w:r>
                </w:p>
              </w:tc>
              <w:tc>
                <w:tcPr>
                  <w:tcW w:w="815" w:type="dxa"/>
                  <w:vMerge w:val="continue"/>
                  <w:noWrap w:val="0"/>
                  <w:vAlign w:val="center"/>
                </w:tcPr>
                <w:p>
                  <w:pPr>
                    <w:pStyle w:val="2"/>
                    <w:keepNext w:val="0"/>
                    <w:keepLines w:val="0"/>
                    <w:suppressLineNumbers w:val="0"/>
                    <w:spacing w:beforeAutospacing="0" w:afterAutospacing="0" w:line="240" w:lineRule="auto"/>
                    <w:ind w:left="0"/>
                    <w:jc w:val="center"/>
                    <w:rPr>
                      <w:rFonts w:hint="eastAsia" w:ascii="Times New Roman" w:hAnsi="Times New Roman" w:cs="Times New Roman"/>
                      <w:sz w:val="21"/>
                      <w:szCs w:val="21"/>
                      <w:vertAlign w:val="baseline"/>
                    </w:rPr>
                  </w:pPr>
                </w:p>
              </w:tc>
              <w:tc>
                <w:tcPr>
                  <w:tcW w:w="1193" w:type="dxa"/>
                  <w:noWrap w:val="0"/>
                  <w:vAlign w:val="center"/>
                </w:tcPr>
                <w:p>
                  <w:pPr>
                    <w:spacing w:line="400" w:lineRule="exact"/>
                    <w:jc w:val="center"/>
                    <w:rPr>
                      <w:szCs w:val="21"/>
                    </w:rPr>
                  </w:pPr>
                  <w:r>
                    <w:rPr>
                      <w:szCs w:val="21"/>
                    </w:rPr>
                    <w:t>上风向1个对照点</w:t>
                  </w:r>
                </w:p>
                <w:p>
                  <w:pPr>
                    <w:adjustRightInd w:val="0"/>
                    <w:snapToGrid w:val="0"/>
                    <w:jc w:val="center"/>
                    <w:rPr>
                      <w:rFonts w:hint="eastAsia" w:ascii="Times New Roman" w:hAnsi="Times New Roman" w:cs="Times New Roman"/>
                      <w:sz w:val="21"/>
                      <w:szCs w:val="21"/>
                      <w:vertAlign w:val="baseline"/>
                    </w:rPr>
                  </w:pPr>
                  <w:r>
                    <w:rPr>
                      <w:szCs w:val="21"/>
                    </w:rPr>
                    <w:t>下风向3个监测点</w:t>
                  </w:r>
                </w:p>
              </w:tc>
              <w:tc>
                <w:tcPr>
                  <w:tcW w:w="1177" w:type="dxa"/>
                  <w:noWrap w:val="0"/>
                  <w:vAlign w:val="center"/>
                </w:tcPr>
                <w:p>
                  <w:pPr>
                    <w:keepNext w:val="0"/>
                    <w:keepLines w:val="0"/>
                    <w:widowControl/>
                    <w:suppressLineNumbers w:val="0"/>
                    <w:jc w:val="center"/>
                    <w:rPr>
                      <w:rFonts w:hint="eastAsia" w:ascii="Times New Roman" w:hAnsi="Times New Roman" w:cs="Times New Roman"/>
                      <w:sz w:val="21"/>
                      <w:szCs w:val="21"/>
                      <w:vertAlign w:val="baseline"/>
                    </w:rPr>
                  </w:pPr>
                  <w:r>
                    <w:rPr>
                      <w:rFonts w:hint="eastAsia" w:ascii="宋体" w:hAnsi="宋体" w:eastAsia="宋体" w:cs="宋体"/>
                      <w:color w:val="000000"/>
                      <w:kern w:val="0"/>
                      <w:sz w:val="20"/>
                      <w:szCs w:val="20"/>
                      <w:lang w:val="en-US" w:eastAsia="zh-CN" w:bidi="ar"/>
                    </w:rPr>
                    <w:t>风量、排放浓度、排放、速率</w:t>
                  </w:r>
                </w:p>
              </w:tc>
              <w:tc>
                <w:tcPr>
                  <w:tcW w:w="847" w:type="dxa"/>
                  <w:noWrap w:val="0"/>
                  <w:vAlign w:val="center"/>
                </w:tcPr>
                <w:p>
                  <w:pPr>
                    <w:widowControl/>
                    <w:spacing w:line="360" w:lineRule="auto"/>
                    <w:jc w:val="center"/>
                    <w:rPr>
                      <w:rFonts w:hint="eastAsia" w:ascii="Times New Roman" w:hAnsi="Times New Roman" w:eastAsia="宋体" w:cs="Times New Roman"/>
                      <w:sz w:val="21"/>
                      <w:szCs w:val="21"/>
                      <w:vertAlign w:val="baseline"/>
                      <w:lang w:val="en-US" w:eastAsia="zh-CN"/>
                    </w:rPr>
                  </w:pPr>
                  <w:r>
                    <w:rPr>
                      <w:rFonts w:hint="eastAsia" w:cs="宋体"/>
                      <w:sz w:val="21"/>
                      <w:szCs w:val="21"/>
                    </w:rPr>
                    <w:t>甲醛</w:t>
                  </w:r>
                </w:p>
              </w:tc>
              <w:tc>
                <w:tcPr>
                  <w:tcW w:w="1092" w:type="dxa"/>
                  <w:noWrap w:val="0"/>
                  <w:vAlign w:val="center"/>
                </w:tcPr>
                <w:p>
                  <w:pPr>
                    <w:keepNext w:val="0"/>
                    <w:keepLines w:val="0"/>
                    <w:widowControl/>
                    <w:suppressLineNumbers w:val="0"/>
                    <w:jc w:val="center"/>
                    <w:rPr>
                      <w:rFonts w:hint="eastAsia" w:ascii="Times New Roman" w:hAnsi="Times New Roman" w:cs="Times New Roman"/>
                      <w:sz w:val="21"/>
                      <w:szCs w:val="21"/>
                      <w:vertAlign w:val="baseline"/>
                    </w:rPr>
                  </w:pPr>
                  <w:r>
                    <w:rPr>
                      <w:rFonts w:hint="eastAsia" w:ascii="宋体" w:hAnsi="宋体" w:eastAsia="宋体" w:cs="宋体"/>
                      <w:color w:val="000000"/>
                      <w:kern w:val="0"/>
                      <w:sz w:val="20"/>
                      <w:szCs w:val="20"/>
                      <w:lang w:val="en-US" w:eastAsia="zh-CN" w:bidi="ar"/>
                    </w:rPr>
                    <w:t>连</w:t>
                  </w:r>
                  <w:r>
                    <w:rPr>
                      <w:rFonts w:hint="eastAsia" w:ascii="Times New Roman" w:hAnsi="Times New Roman" w:eastAsia="宋体" w:cs="Times New Roman"/>
                      <w:kern w:val="0"/>
                      <w:sz w:val="21"/>
                      <w:szCs w:val="21"/>
                      <w:lang w:val="en-US" w:eastAsia="zh-CN" w:bidi="ar-SA"/>
                    </w:rPr>
                    <w:t xml:space="preserve">续检测 </w:t>
                  </w:r>
                  <w:r>
                    <w:rPr>
                      <w:rFonts w:hint="default" w:ascii="Times New Roman" w:hAnsi="Times New Roman" w:eastAsia="宋体" w:cs="Times New Roman"/>
                      <w:kern w:val="0"/>
                      <w:sz w:val="21"/>
                      <w:szCs w:val="21"/>
                      <w:lang w:val="en-US" w:eastAsia="zh-CN" w:bidi="ar-SA"/>
                    </w:rPr>
                    <w:t xml:space="preserve">2 </w:t>
                  </w:r>
                  <w:r>
                    <w:rPr>
                      <w:rFonts w:hint="eastAsia" w:ascii="Times New Roman" w:hAnsi="Times New Roman" w:eastAsia="宋体" w:cs="Times New Roman"/>
                      <w:kern w:val="0"/>
                      <w:sz w:val="21"/>
                      <w:szCs w:val="21"/>
                      <w:lang w:val="en-US" w:eastAsia="zh-CN" w:bidi="ar-SA"/>
                    </w:rPr>
                    <w:t xml:space="preserve">天，每天检测 </w:t>
                  </w:r>
                  <w:r>
                    <w:rPr>
                      <w:rFonts w:hint="default" w:ascii="Times New Roman" w:hAnsi="Times New Roman" w:eastAsia="宋体" w:cs="Times New Roman"/>
                      <w:kern w:val="0"/>
                      <w:sz w:val="21"/>
                      <w:szCs w:val="21"/>
                      <w:lang w:val="en-US" w:eastAsia="zh-CN" w:bidi="ar-SA"/>
                    </w:rPr>
                    <w:t xml:space="preserve">4 </w:t>
                  </w:r>
                  <w:r>
                    <w:rPr>
                      <w:rFonts w:hint="eastAsia" w:ascii="Times New Roman" w:hAnsi="Times New Roman" w:eastAsia="宋体" w:cs="Times New Roman"/>
                      <w:kern w:val="0"/>
                      <w:sz w:val="21"/>
                      <w:szCs w:val="21"/>
                      <w:lang w:val="en-US" w:eastAsia="zh-CN" w:bidi="ar-SA"/>
                    </w:rPr>
                    <w:t>次</w:t>
                  </w:r>
                </w:p>
              </w:tc>
              <w:tc>
                <w:tcPr>
                  <w:tcW w:w="720" w:type="dxa"/>
                  <w:noWrap w:val="0"/>
                  <w:vAlign w:val="center"/>
                </w:tcPr>
                <w:p>
                  <w:pPr>
                    <w:adjustRightInd w:val="0"/>
                    <w:snapToGrid w:val="0"/>
                    <w:jc w:val="center"/>
                    <w:rPr>
                      <w:rFonts w:hint="eastAsia" w:ascii="Times New Roman" w:hAnsi="Times New Roman" w:cs="Times New Roman"/>
                      <w:sz w:val="21"/>
                      <w:szCs w:val="21"/>
                      <w:vertAlign w:val="baseline"/>
                    </w:rPr>
                  </w:pPr>
                  <w:r>
                    <w:rPr>
                      <w:szCs w:val="21"/>
                    </w:rPr>
                    <w:t>1次/年</w:t>
                  </w:r>
                </w:p>
              </w:tc>
              <w:tc>
                <w:tcPr>
                  <w:tcW w:w="1487" w:type="dxa"/>
                  <w:noWrap w:val="0"/>
                  <w:vAlign w:val="center"/>
                </w:tcPr>
                <w:p>
                  <w:pPr>
                    <w:adjustRightInd w:val="0"/>
                    <w:snapToGrid w:val="0"/>
                    <w:jc w:val="center"/>
                    <w:rPr>
                      <w:rFonts w:hint="eastAsia" w:ascii="Times New Roman" w:hAnsi="Times New Roman" w:cs="Times New Roman"/>
                      <w:sz w:val="21"/>
                      <w:szCs w:val="21"/>
                      <w:vertAlign w:val="baseline"/>
                    </w:rPr>
                  </w:pPr>
                  <w:r>
                    <w:rPr>
                      <w:rFonts w:hint="default" w:ascii="Times New Roman" w:hAnsi="Times New Roman" w:eastAsia="宋体" w:cs="Times New Roman"/>
                      <w:sz w:val="21"/>
                      <w:szCs w:val="21"/>
                    </w:rPr>
                    <w:t>甲醛</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酚试剂分光光度法《空气和废</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气监测分析方法》（第四版增补版）国家环境保护总局(2003)</w:t>
                  </w:r>
                </w:p>
              </w:tc>
            </w:tr>
          </w:tbl>
          <w:p>
            <w:pPr>
              <w:adjustRightInd w:val="0"/>
              <w:snapToGrid w:val="0"/>
              <w:spacing w:line="360" w:lineRule="auto"/>
              <w:ind w:firstLine="480" w:firstLineChars="200"/>
              <w:rPr>
                <w:bCs/>
                <w:spacing w:val="0"/>
                <w:sz w:val="24"/>
              </w:rPr>
            </w:pPr>
            <w:r>
              <w:rPr>
                <w:rFonts w:hint="eastAsia"/>
                <w:bCs/>
                <w:spacing w:val="0"/>
                <w:sz w:val="24"/>
                <w:lang w:val="en-US" w:eastAsia="zh-CN"/>
              </w:rPr>
              <w:t>3、</w:t>
            </w:r>
            <w:r>
              <w:rPr>
                <w:bCs/>
                <w:spacing w:val="0"/>
                <w:sz w:val="24"/>
              </w:rPr>
              <w:t>项目废气处理措施可行性分析：</w:t>
            </w:r>
          </w:p>
          <w:p>
            <w:pPr>
              <w:pStyle w:val="2"/>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113" w:firstLine="480" w:firstLineChars="200"/>
              <w:textAlignment w:val="auto"/>
              <w:rPr>
                <w:rFonts w:hint="default" w:ascii="Times New Roman" w:hAnsi="Times New Roman" w:cs="Times New Roman"/>
                <w:color w:val="auto"/>
                <w:sz w:val="24"/>
                <w:szCs w:val="24"/>
              </w:rPr>
            </w:pPr>
            <w:r>
              <w:rPr>
                <w:rFonts w:hint="eastAsia" w:ascii="Times New Roman" w:hAnsi="Times New Roman" w:cs="Times New Roman"/>
                <w:color w:val="auto"/>
                <w:sz w:val="24"/>
                <w:szCs w:val="24"/>
                <w:lang w:bidi="ar"/>
              </w:rPr>
              <w:t>废气处理措施可行性分析</w:t>
            </w:r>
            <w:r>
              <w:rPr>
                <w:rFonts w:hint="default" w:ascii="Times New Roman" w:hAnsi="Times New Roman" w:cs="Times New Roman"/>
                <w:color w:val="auto"/>
                <w:sz w:val="24"/>
                <w:szCs w:val="24"/>
                <w:lang w:bidi="ar"/>
              </w:rPr>
              <w:t>：</w:t>
            </w:r>
            <w:r>
              <w:rPr>
                <w:rFonts w:hint="eastAsia" w:ascii="宋体" w:hAnsi="宋体" w:eastAsia="宋体" w:cs="宋体"/>
                <w:bCs/>
                <w:spacing w:val="-10"/>
                <w:sz w:val="24"/>
                <w:szCs w:val="24"/>
                <w:lang w:val="en-US" w:eastAsia="zh-CN"/>
              </w:rPr>
              <w:t>本项目使用的废气处理措施采用</w:t>
            </w:r>
            <w:r>
              <w:rPr>
                <w:rFonts w:hint="default" w:ascii="Times New Roman" w:hAnsi="Times New Roman" w:eastAsia="宋体" w:cs="Times New Roman"/>
                <w:bCs/>
                <w:color w:val="auto"/>
                <w:sz w:val="24"/>
                <w:szCs w:val="24"/>
              </w:rPr>
              <w:t>《</w:t>
            </w:r>
            <w:r>
              <w:rPr>
                <w:rFonts w:hint="default" w:ascii="宋体" w:hAnsi="宋体" w:eastAsia="宋体" w:cs="宋体"/>
                <w:color w:val="auto"/>
                <w:sz w:val="24"/>
                <w:szCs w:val="24"/>
              </w:rPr>
              <w:t>排污许可证申请与核发技术规范</w:t>
            </w:r>
            <w:r>
              <w:rPr>
                <w:rFonts w:hint="eastAsia" w:ascii="宋体" w:hAnsi="宋体" w:eastAsia="宋体" w:cs="宋体"/>
                <w:color w:val="auto"/>
                <w:sz w:val="24"/>
                <w:szCs w:val="24"/>
                <w:lang w:val="en-US" w:eastAsia="zh-CN"/>
              </w:rPr>
              <w:t xml:space="preserve"> 总则</w:t>
            </w:r>
            <w:r>
              <w:rPr>
                <w:rFonts w:hint="default" w:ascii="Times New Roman" w:hAnsi="Times New Roman" w:eastAsia="宋体" w:cs="Times New Roman"/>
                <w:bCs/>
                <w:color w:val="auto"/>
                <w:sz w:val="24"/>
                <w:szCs w:val="24"/>
              </w:rPr>
              <w:t>》（HJ</w:t>
            </w:r>
            <w:r>
              <w:rPr>
                <w:rFonts w:hint="eastAsia" w:ascii="Times New Roman" w:hAnsi="Times New Roman" w:eastAsia="宋体" w:cs="Times New Roman"/>
                <w:bCs/>
                <w:color w:val="auto"/>
                <w:sz w:val="24"/>
                <w:szCs w:val="24"/>
                <w:lang w:val="en-US" w:eastAsia="zh-CN"/>
              </w:rPr>
              <w:t>942</w:t>
            </w:r>
            <w:r>
              <w:rPr>
                <w:rFonts w:hint="default" w:ascii="Times New Roman" w:hAnsi="Times New Roman" w:eastAsia="宋体" w:cs="Times New Roman"/>
                <w:bCs/>
                <w:color w:val="auto"/>
                <w:sz w:val="24"/>
                <w:szCs w:val="24"/>
              </w:rPr>
              <w:t>-20</w:t>
            </w:r>
            <w:r>
              <w:rPr>
                <w:rFonts w:hint="eastAsia" w:ascii="Times New Roman" w:hAnsi="Times New Roman" w:eastAsia="宋体" w:cs="Times New Roman"/>
                <w:bCs/>
                <w:color w:val="auto"/>
                <w:sz w:val="24"/>
                <w:szCs w:val="24"/>
                <w:lang w:val="en-US" w:eastAsia="zh-CN"/>
              </w:rPr>
              <w:t>18</w:t>
            </w:r>
            <w:r>
              <w:rPr>
                <w:rFonts w:hint="default" w:ascii="Times New Roman" w:hAnsi="Times New Roman" w:eastAsia="宋体" w:cs="Times New Roman"/>
                <w:bCs/>
                <w:color w:val="auto"/>
                <w:sz w:val="24"/>
                <w:szCs w:val="24"/>
              </w:rPr>
              <w:t>）</w:t>
            </w:r>
            <w:r>
              <w:rPr>
                <w:rFonts w:hint="default" w:ascii="Times New Roman" w:hAnsi="Times New Roman" w:eastAsia="宋体" w:cs="Times New Roman"/>
                <w:bCs/>
                <w:color w:val="auto"/>
                <w:sz w:val="24"/>
                <w:szCs w:val="24"/>
                <w:lang w:val="en-US" w:eastAsia="zh-CN"/>
              </w:rPr>
              <w:t>和</w:t>
            </w:r>
            <w:r>
              <w:rPr>
                <w:sz w:val="24"/>
              </w:rPr>
              <w:t>《</w:t>
            </w:r>
            <w:r>
              <w:rPr>
                <w:rFonts w:ascii="宋体" w:hAnsi="宋体" w:cs="宋体"/>
                <w:sz w:val="24"/>
              </w:rPr>
              <w:t>排污许可证申请与核发技术规范</w:t>
            </w:r>
            <w:r>
              <w:rPr>
                <w:rFonts w:hint="eastAsia" w:ascii="宋体" w:hAnsi="宋体" w:cs="宋体"/>
                <w:sz w:val="24"/>
              </w:rPr>
              <w:t xml:space="preserve"> </w:t>
            </w:r>
            <w:r>
              <w:rPr>
                <w:rFonts w:ascii="宋体" w:hAnsi="宋体" w:eastAsia="宋体" w:cs="宋体"/>
                <w:sz w:val="24"/>
                <w:szCs w:val="24"/>
              </w:rPr>
              <w:t>家具制造工业</w:t>
            </w:r>
            <w:r>
              <w:rPr>
                <w:sz w:val="24"/>
              </w:rPr>
              <w:t>》（</w:t>
            </w:r>
            <w:r>
              <w:rPr>
                <w:rFonts w:hint="eastAsia"/>
                <w:sz w:val="24"/>
              </w:rPr>
              <w:t>HJ 1027—2019 2019-05-31实施</w:t>
            </w:r>
            <w:r>
              <w:rPr>
                <w:sz w:val="24"/>
              </w:rPr>
              <w:t>）</w:t>
            </w:r>
            <w:r>
              <w:rPr>
                <w:rFonts w:hint="eastAsia" w:ascii="宋体" w:hAnsi="宋体" w:eastAsia="宋体" w:cs="宋体"/>
                <w:bCs/>
                <w:spacing w:val="-10"/>
                <w:sz w:val="24"/>
                <w:szCs w:val="24"/>
                <w:lang w:val="en-US" w:eastAsia="zh-CN"/>
              </w:rPr>
              <w:t>中明确的可行技术，故不再进一步分析其可行性。</w:t>
            </w:r>
          </w:p>
          <w:p>
            <w:pPr>
              <w:pStyle w:val="51"/>
              <w:autoSpaceDE w:val="0"/>
              <w:spacing w:line="360" w:lineRule="auto"/>
              <w:ind w:firstLine="480"/>
              <w:rPr>
                <w:b/>
                <w:bCs/>
              </w:rPr>
            </w:pPr>
            <w:r>
              <w:rPr>
                <w:rFonts w:ascii="宋体" w:hAnsi="宋体" w:cs="宋体"/>
                <w:szCs w:val="24"/>
              </w:rPr>
              <w:t>二、</w:t>
            </w:r>
            <w:r>
              <w:rPr>
                <w:b/>
                <w:bCs/>
              </w:rPr>
              <w:t>水污染</w:t>
            </w:r>
          </w:p>
          <w:p>
            <w:pPr>
              <w:spacing w:line="360" w:lineRule="auto"/>
              <w:ind w:left="420" w:leftChars="200"/>
              <w:outlineLvl w:val="0"/>
              <w:rPr>
                <w:bCs/>
                <w:color w:val="000000"/>
                <w:sz w:val="24"/>
              </w:rPr>
            </w:pPr>
            <w:r>
              <w:rPr>
                <w:bCs/>
                <w:color w:val="000000"/>
                <w:sz w:val="24"/>
              </w:rPr>
              <w:t>1、废水产生及排放情况</w:t>
            </w:r>
          </w:p>
          <w:p>
            <w:pPr>
              <w:adjustRightInd w:val="0"/>
              <w:snapToGrid w:val="0"/>
              <w:spacing w:line="360" w:lineRule="auto"/>
              <w:jc w:val="center"/>
              <w:rPr>
                <w:b/>
                <w:bCs/>
                <w:sz w:val="24"/>
              </w:rPr>
            </w:pPr>
            <w:r>
              <w:rPr>
                <w:b/>
                <w:bCs/>
                <w:sz w:val="24"/>
              </w:rPr>
              <w:t>表4-</w:t>
            </w:r>
            <w:r>
              <w:rPr>
                <w:rFonts w:hint="eastAsia"/>
                <w:b/>
                <w:bCs/>
                <w:sz w:val="24"/>
                <w:lang w:val="en-US" w:eastAsia="zh-CN"/>
              </w:rPr>
              <w:t>7</w:t>
            </w:r>
            <w:r>
              <w:rPr>
                <w:b/>
                <w:bCs/>
                <w:sz w:val="24"/>
              </w:rPr>
              <w:t xml:space="preserve"> 废水类别、污染物种类、排放方式及污染治理设施一览表</w:t>
            </w:r>
          </w:p>
          <w:tbl>
            <w:tblPr>
              <w:tblStyle w:val="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0"/>
              <w:gridCol w:w="852"/>
              <w:gridCol w:w="1357"/>
              <w:gridCol w:w="926"/>
              <w:gridCol w:w="756"/>
              <w:gridCol w:w="947"/>
              <w:gridCol w:w="1207"/>
              <w:gridCol w:w="12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trPr>
              <w:tc>
                <w:tcPr>
                  <w:tcW w:w="650" w:type="dxa"/>
                  <w:vMerge w:val="restart"/>
                  <w:noWrap w:val="0"/>
                  <w:vAlign w:val="center"/>
                </w:tcPr>
                <w:p>
                  <w:pPr>
                    <w:jc w:val="center"/>
                    <w:rPr>
                      <w:szCs w:val="21"/>
                    </w:rPr>
                  </w:pPr>
                  <w:r>
                    <w:rPr>
                      <w:szCs w:val="21"/>
                    </w:rPr>
                    <w:t>废水类别</w:t>
                  </w:r>
                </w:p>
              </w:tc>
              <w:tc>
                <w:tcPr>
                  <w:tcW w:w="852" w:type="dxa"/>
                  <w:vMerge w:val="restart"/>
                  <w:noWrap w:val="0"/>
                  <w:vAlign w:val="center"/>
                </w:tcPr>
                <w:p>
                  <w:pPr>
                    <w:jc w:val="center"/>
                    <w:rPr>
                      <w:szCs w:val="21"/>
                    </w:rPr>
                  </w:pPr>
                  <w:r>
                    <w:rPr>
                      <w:szCs w:val="21"/>
                    </w:rPr>
                    <w:t>污染物种类</w:t>
                  </w:r>
                </w:p>
              </w:tc>
              <w:tc>
                <w:tcPr>
                  <w:tcW w:w="2283" w:type="dxa"/>
                  <w:gridSpan w:val="2"/>
                  <w:noWrap w:val="0"/>
                  <w:vAlign w:val="center"/>
                </w:tcPr>
                <w:p>
                  <w:pPr>
                    <w:jc w:val="center"/>
                    <w:rPr>
                      <w:szCs w:val="21"/>
                    </w:rPr>
                  </w:pPr>
                  <w:r>
                    <w:rPr>
                      <w:szCs w:val="21"/>
                    </w:rPr>
                    <w:t>污染治理设施</w:t>
                  </w:r>
                </w:p>
              </w:tc>
              <w:tc>
                <w:tcPr>
                  <w:tcW w:w="756" w:type="dxa"/>
                  <w:vMerge w:val="restart"/>
                  <w:noWrap w:val="0"/>
                  <w:vAlign w:val="center"/>
                </w:tcPr>
                <w:p>
                  <w:pPr>
                    <w:jc w:val="center"/>
                    <w:rPr>
                      <w:szCs w:val="21"/>
                    </w:rPr>
                  </w:pPr>
                  <w:r>
                    <w:rPr>
                      <w:szCs w:val="21"/>
                    </w:rPr>
                    <w:t>排放去向</w:t>
                  </w:r>
                </w:p>
              </w:tc>
              <w:tc>
                <w:tcPr>
                  <w:tcW w:w="947" w:type="dxa"/>
                  <w:vMerge w:val="restart"/>
                  <w:noWrap w:val="0"/>
                  <w:vAlign w:val="center"/>
                </w:tcPr>
                <w:p>
                  <w:pPr>
                    <w:jc w:val="center"/>
                    <w:rPr>
                      <w:szCs w:val="21"/>
                    </w:rPr>
                  </w:pPr>
                  <w:r>
                    <w:rPr>
                      <w:szCs w:val="21"/>
                    </w:rPr>
                    <w:t>排放方式</w:t>
                  </w:r>
                </w:p>
              </w:tc>
              <w:tc>
                <w:tcPr>
                  <w:tcW w:w="1207" w:type="dxa"/>
                  <w:vMerge w:val="restart"/>
                  <w:noWrap w:val="0"/>
                  <w:vAlign w:val="center"/>
                </w:tcPr>
                <w:p>
                  <w:pPr>
                    <w:jc w:val="center"/>
                    <w:rPr>
                      <w:szCs w:val="21"/>
                    </w:rPr>
                  </w:pPr>
                  <w:r>
                    <w:rPr>
                      <w:szCs w:val="21"/>
                    </w:rPr>
                    <w:t>排放口编号</w:t>
                  </w:r>
                </w:p>
              </w:tc>
              <w:tc>
                <w:tcPr>
                  <w:tcW w:w="1206" w:type="dxa"/>
                  <w:vMerge w:val="restart"/>
                  <w:noWrap w:val="0"/>
                  <w:vAlign w:val="center"/>
                </w:tcPr>
                <w:p>
                  <w:pPr>
                    <w:jc w:val="center"/>
                    <w:rPr>
                      <w:szCs w:val="21"/>
                    </w:rPr>
                  </w:pPr>
                  <w:r>
                    <w:rPr>
                      <w:szCs w:val="21"/>
                    </w:rPr>
                    <w:t>排放口类型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trPr>
              <w:tc>
                <w:tcPr>
                  <w:tcW w:w="650" w:type="dxa"/>
                  <w:vMerge w:val="continue"/>
                  <w:noWrap w:val="0"/>
                  <w:vAlign w:val="center"/>
                </w:tcPr>
                <w:p>
                  <w:pPr>
                    <w:jc w:val="center"/>
                    <w:rPr>
                      <w:szCs w:val="21"/>
                    </w:rPr>
                  </w:pPr>
                </w:p>
              </w:tc>
              <w:tc>
                <w:tcPr>
                  <w:tcW w:w="852" w:type="dxa"/>
                  <w:vMerge w:val="continue"/>
                  <w:noWrap w:val="0"/>
                  <w:vAlign w:val="center"/>
                </w:tcPr>
                <w:p>
                  <w:pPr>
                    <w:jc w:val="center"/>
                    <w:rPr>
                      <w:szCs w:val="21"/>
                    </w:rPr>
                  </w:pPr>
                </w:p>
              </w:tc>
              <w:tc>
                <w:tcPr>
                  <w:tcW w:w="1357" w:type="dxa"/>
                  <w:noWrap w:val="0"/>
                  <w:vAlign w:val="center"/>
                </w:tcPr>
                <w:p>
                  <w:pPr>
                    <w:jc w:val="center"/>
                    <w:rPr>
                      <w:szCs w:val="21"/>
                    </w:rPr>
                  </w:pPr>
                  <w:r>
                    <w:rPr>
                      <w:szCs w:val="21"/>
                    </w:rPr>
                    <w:t>治理工艺</w:t>
                  </w:r>
                </w:p>
              </w:tc>
              <w:tc>
                <w:tcPr>
                  <w:tcW w:w="926" w:type="dxa"/>
                  <w:noWrap w:val="0"/>
                  <w:vAlign w:val="center"/>
                </w:tcPr>
                <w:p>
                  <w:pPr>
                    <w:jc w:val="center"/>
                    <w:rPr>
                      <w:szCs w:val="21"/>
                    </w:rPr>
                  </w:pPr>
                  <w:r>
                    <w:rPr>
                      <w:szCs w:val="21"/>
                    </w:rPr>
                    <w:t>是否可行</w:t>
                  </w:r>
                </w:p>
              </w:tc>
              <w:tc>
                <w:tcPr>
                  <w:tcW w:w="756" w:type="dxa"/>
                  <w:vMerge w:val="continue"/>
                  <w:noWrap w:val="0"/>
                  <w:vAlign w:val="center"/>
                </w:tcPr>
                <w:p>
                  <w:pPr>
                    <w:jc w:val="center"/>
                    <w:rPr>
                      <w:szCs w:val="21"/>
                    </w:rPr>
                  </w:pPr>
                </w:p>
              </w:tc>
              <w:tc>
                <w:tcPr>
                  <w:tcW w:w="947" w:type="dxa"/>
                  <w:vMerge w:val="continue"/>
                  <w:noWrap w:val="0"/>
                  <w:vAlign w:val="center"/>
                </w:tcPr>
                <w:p>
                  <w:pPr>
                    <w:jc w:val="center"/>
                    <w:rPr>
                      <w:szCs w:val="21"/>
                    </w:rPr>
                  </w:pPr>
                </w:p>
              </w:tc>
              <w:tc>
                <w:tcPr>
                  <w:tcW w:w="1207" w:type="dxa"/>
                  <w:vMerge w:val="continue"/>
                  <w:noWrap w:val="0"/>
                  <w:vAlign w:val="center"/>
                </w:tcPr>
                <w:p>
                  <w:pPr>
                    <w:jc w:val="center"/>
                    <w:rPr>
                      <w:szCs w:val="21"/>
                    </w:rPr>
                  </w:pPr>
                </w:p>
              </w:tc>
              <w:tc>
                <w:tcPr>
                  <w:tcW w:w="1206" w:type="dxa"/>
                  <w:vMerge w:val="continue"/>
                  <w:noWrap w:val="0"/>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0" w:type="dxa"/>
                  <w:noWrap w:val="0"/>
                  <w:vAlign w:val="center"/>
                </w:tcPr>
                <w:p>
                  <w:pPr>
                    <w:jc w:val="center"/>
                    <w:rPr>
                      <w:szCs w:val="21"/>
                    </w:rPr>
                  </w:pPr>
                  <w:r>
                    <w:rPr>
                      <w:szCs w:val="21"/>
                    </w:rPr>
                    <w:t>生活污水</w:t>
                  </w:r>
                </w:p>
              </w:tc>
              <w:tc>
                <w:tcPr>
                  <w:tcW w:w="852" w:type="dxa"/>
                  <w:noWrap w:val="0"/>
                  <w:vAlign w:val="center"/>
                </w:tcPr>
                <w:p>
                  <w:pPr>
                    <w:jc w:val="center"/>
                    <w:rPr>
                      <w:szCs w:val="21"/>
                    </w:rPr>
                  </w:pPr>
                  <w:r>
                    <w:rPr>
                      <w:szCs w:val="21"/>
                    </w:rPr>
                    <w:t>pH、COD、BOD</w:t>
                  </w:r>
                  <w:r>
                    <w:rPr>
                      <w:szCs w:val="21"/>
                      <w:vertAlign w:val="subscript"/>
                    </w:rPr>
                    <w:t>5</w:t>
                  </w:r>
                  <w:r>
                    <w:rPr>
                      <w:szCs w:val="21"/>
                    </w:rPr>
                    <w:t>、SS、</w:t>
                  </w:r>
                  <w:r>
                    <w:rPr>
                      <w:bCs/>
                      <w:snapToGrid w:val="0"/>
                      <w:kern w:val="0"/>
                      <w:szCs w:val="21"/>
                    </w:rPr>
                    <w:t>NH</w:t>
                  </w:r>
                  <w:r>
                    <w:rPr>
                      <w:bCs/>
                      <w:snapToGrid w:val="0"/>
                      <w:kern w:val="0"/>
                      <w:szCs w:val="21"/>
                      <w:vertAlign w:val="subscript"/>
                    </w:rPr>
                    <w:t>3</w:t>
                  </w:r>
                  <w:r>
                    <w:rPr>
                      <w:bCs/>
                      <w:snapToGrid w:val="0"/>
                      <w:kern w:val="0"/>
                      <w:szCs w:val="21"/>
                    </w:rPr>
                    <w:t>-N</w:t>
                  </w:r>
                </w:p>
              </w:tc>
              <w:tc>
                <w:tcPr>
                  <w:tcW w:w="1357" w:type="dxa"/>
                  <w:noWrap w:val="0"/>
                  <w:vAlign w:val="center"/>
                </w:tcPr>
                <w:p>
                  <w:pPr>
                    <w:jc w:val="center"/>
                    <w:rPr>
                      <w:szCs w:val="21"/>
                    </w:rPr>
                  </w:pPr>
                  <w:r>
                    <w:rPr>
                      <w:szCs w:val="21"/>
                    </w:rPr>
                    <w:t>化粪池</w:t>
                  </w:r>
                </w:p>
              </w:tc>
              <w:tc>
                <w:tcPr>
                  <w:tcW w:w="926" w:type="dxa"/>
                  <w:noWrap w:val="0"/>
                  <w:vAlign w:val="center"/>
                </w:tcPr>
                <w:p>
                  <w:pPr>
                    <w:jc w:val="center"/>
                    <w:rPr>
                      <w:szCs w:val="21"/>
                    </w:rPr>
                  </w:pPr>
                  <w:r>
                    <w:rPr>
                      <w:szCs w:val="21"/>
                    </w:rPr>
                    <w:t>是</w:t>
                  </w:r>
                </w:p>
              </w:tc>
              <w:tc>
                <w:tcPr>
                  <w:tcW w:w="756" w:type="dxa"/>
                  <w:noWrap w:val="0"/>
                  <w:vAlign w:val="center"/>
                </w:tcPr>
                <w:p>
                  <w:pPr>
                    <w:jc w:val="center"/>
                    <w:rPr>
                      <w:rFonts w:hint="eastAsia"/>
                      <w:szCs w:val="21"/>
                    </w:rPr>
                  </w:pPr>
                  <w:r>
                    <w:rPr>
                      <w:rFonts w:hint="eastAsia"/>
                      <w:szCs w:val="21"/>
                    </w:rPr>
                    <w:t>不排放</w:t>
                  </w:r>
                </w:p>
              </w:tc>
              <w:tc>
                <w:tcPr>
                  <w:tcW w:w="947" w:type="dxa"/>
                  <w:noWrap w:val="0"/>
                  <w:vAlign w:val="center"/>
                </w:tcPr>
                <w:p>
                  <w:pPr>
                    <w:jc w:val="center"/>
                    <w:rPr>
                      <w:szCs w:val="21"/>
                    </w:rPr>
                  </w:pPr>
                  <w:r>
                    <w:rPr>
                      <w:szCs w:val="21"/>
                    </w:rPr>
                    <w:t>/</w:t>
                  </w:r>
                </w:p>
              </w:tc>
              <w:tc>
                <w:tcPr>
                  <w:tcW w:w="1207" w:type="dxa"/>
                  <w:noWrap w:val="0"/>
                  <w:vAlign w:val="center"/>
                </w:tcPr>
                <w:p>
                  <w:pPr>
                    <w:jc w:val="center"/>
                    <w:rPr>
                      <w:szCs w:val="21"/>
                    </w:rPr>
                  </w:pPr>
                  <w:r>
                    <w:rPr>
                      <w:szCs w:val="21"/>
                    </w:rPr>
                    <w:t>/</w:t>
                  </w:r>
                </w:p>
              </w:tc>
              <w:tc>
                <w:tcPr>
                  <w:tcW w:w="1206" w:type="dxa"/>
                  <w:noWrap w:val="0"/>
                  <w:vAlign w:val="center"/>
                </w:tcPr>
                <w:p>
                  <w:pPr>
                    <w:jc w:val="center"/>
                    <w:rPr>
                      <w:szCs w:val="21"/>
                    </w:rPr>
                  </w:pPr>
                  <w:r>
                    <w:rPr>
                      <w:szCs w:val="21"/>
                    </w:rPr>
                    <w:t>/</w:t>
                  </w:r>
                </w:p>
              </w:tc>
            </w:tr>
          </w:tbl>
          <w:p>
            <w:pPr>
              <w:spacing w:line="360" w:lineRule="auto"/>
              <w:ind w:firstLine="1205" w:firstLineChars="500"/>
              <w:outlineLvl w:val="0"/>
              <w:rPr>
                <w:b/>
              </w:rPr>
            </w:pPr>
            <w:r>
              <w:rPr>
                <w:b/>
                <w:sz w:val="24"/>
                <w:lang w:bidi="ar"/>
              </w:rPr>
              <w:t>表4-</w:t>
            </w:r>
            <w:r>
              <w:rPr>
                <w:rFonts w:hint="eastAsia"/>
                <w:b/>
                <w:sz w:val="24"/>
                <w:lang w:val="en-US" w:eastAsia="zh-CN" w:bidi="ar"/>
              </w:rPr>
              <w:t>8</w:t>
            </w:r>
            <w:r>
              <w:rPr>
                <w:b/>
                <w:sz w:val="24"/>
                <w:lang w:bidi="ar"/>
              </w:rPr>
              <w:t xml:space="preserve">  建设项目营运期水污染物产生及排放情况表</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1"/>
              <w:gridCol w:w="1407"/>
              <w:gridCol w:w="964"/>
              <w:gridCol w:w="739"/>
              <w:gridCol w:w="950"/>
              <w:gridCol w:w="1007"/>
              <w:gridCol w:w="879"/>
              <w:gridCol w:w="10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378" w:type="dxa"/>
                  <w:gridSpan w:val="2"/>
                  <w:tcBorders>
                    <w:tl2br w:val="single" w:color="auto" w:sz="4" w:space="0"/>
                  </w:tcBorders>
                  <w:noWrap w:val="0"/>
                  <w:vAlign w:val="center"/>
                </w:tcPr>
                <w:p>
                  <w:pPr>
                    <w:adjustRightInd w:val="0"/>
                    <w:snapToGrid w:val="0"/>
                    <w:jc w:val="center"/>
                    <w:rPr>
                      <w:b/>
                      <w:snapToGrid w:val="0"/>
                      <w:kern w:val="0"/>
                      <w:szCs w:val="21"/>
                    </w:rPr>
                  </w:pPr>
                  <w:r>
                    <w:rPr>
                      <w:b/>
                      <w:snapToGrid w:val="0"/>
                      <w:kern w:val="0"/>
                      <w:szCs w:val="21"/>
                    </w:rPr>
                    <w:t>污染物</w:t>
                  </w:r>
                </w:p>
                <w:p>
                  <w:pPr>
                    <w:adjustRightInd w:val="0"/>
                    <w:snapToGrid w:val="0"/>
                    <w:jc w:val="center"/>
                    <w:rPr>
                      <w:b/>
                      <w:snapToGrid w:val="0"/>
                      <w:kern w:val="0"/>
                      <w:szCs w:val="21"/>
                    </w:rPr>
                  </w:pPr>
                  <w:r>
                    <w:rPr>
                      <w:b/>
                      <w:snapToGrid w:val="0"/>
                      <w:kern w:val="0"/>
                      <w:szCs w:val="21"/>
                    </w:rPr>
                    <w:t>项目</w:t>
                  </w:r>
                </w:p>
              </w:tc>
              <w:tc>
                <w:tcPr>
                  <w:tcW w:w="964" w:type="dxa"/>
                  <w:noWrap w:val="0"/>
                  <w:vAlign w:val="center"/>
                </w:tcPr>
                <w:p>
                  <w:pPr>
                    <w:adjustRightInd w:val="0"/>
                    <w:snapToGrid w:val="0"/>
                    <w:jc w:val="center"/>
                    <w:rPr>
                      <w:b/>
                      <w:snapToGrid w:val="0"/>
                      <w:kern w:val="0"/>
                      <w:szCs w:val="21"/>
                    </w:rPr>
                  </w:pPr>
                  <w:r>
                    <w:rPr>
                      <w:b/>
                      <w:snapToGrid w:val="0"/>
                      <w:kern w:val="0"/>
                      <w:szCs w:val="21"/>
                    </w:rPr>
                    <w:t>废水量（t/a）</w:t>
                  </w:r>
                </w:p>
              </w:tc>
              <w:tc>
                <w:tcPr>
                  <w:tcW w:w="739" w:type="dxa"/>
                  <w:noWrap w:val="0"/>
                  <w:vAlign w:val="center"/>
                </w:tcPr>
                <w:p>
                  <w:pPr>
                    <w:adjustRightInd w:val="0"/>
                    <w:snapToGrid w:val="0"/>
                    <w:jc w:val="center"/>
                    <w:rPr>
                      <w:b/>
                      <w:szCs w:val="21"/>
                    </w:rPr>
                  </w:pPr>
                  <w:r>
                    <w:rPr>
                      <w:b/>
                      <w:szCs w:val="21"/>
                    </w:rPr>
                    <w:t>pH</w:t>
                  </w:r>
                </w:p>
              </w:tc>
              <w:tc>
                <w:tcPr>
                  <w:tcW w:w="950" w:type="dxa"/>
                  <w:noWrap w:val="0"/>
                  <w:vAlign w:val="center"/>
                </w:tcPr>
                <w:p>
                  <w:pPr>
                    <w:adjustRightInd w:val="0"/>
                    <w:snapToGrid w:val="0"/>
                    <w:jc w:val="center"/>
                    <w:rPr>
                      <w:b/>
                      <w:snapToGrid w:val="0"/>
                      <w:kern w:val="0"/>
                      <w:szCs w:val="21"/>
                    </w:rPr>
                  </w:pPr>
                  <w:r>
                    <w:rPr>
                      <w:b/>
                      <w:snapToGrid w:val="0"/>
                      <w:kern w:val="0"/>
                      <w:szCs w:val="21"/>
                    </w:rPr>
                    <w:t>COD</w:t>
                  </w:r>
                </w:p>
              </w:tc>
              <w:tc>
                <w:tcPr>
                  <w:tcW w:w="1007" w:type="dxa"/>
                  <w:noWrap w:val="0"/>
                  <w:vAlign w:val="center"/>
                </w:tcPr>
                <w:p>
                  <w:pPr>
                    <w:adjustRightInd w:val="0"/>
                    <w:snapToGrid w:val="0"/>
                    <w:jc w:val="center"/>
                    <w:rPr>
                      <w:b/>
                      <w:snapToGrid w:val="0"/>
                      <w:kern w:val="0"/>
                      <w:szCs w:val="21"/>
                    </w:rPr>
                  </w:pPr>
                  <w:r>
                    <w:rPr>
                      <w:b/>
                      <w:snapToGrid w:val="0"/>
                      <w:kern w:val="0"/>
                      <w:szCs w:val="21"/>
                    </w:rPr>
                    <w:t>BOD</w:t>
                  </w:r>
                  <w:r>
                    <w:rPr>
                      <w:b/>
                      <w:snapToGrid w:val="0"/>
                      <w:kern w:val="0"/>
                      <w:szCs w:val="21"/>
                      <w:vertAlign w:val="subscript"/>
                    </w:rPr>
                    <w:t>5</w:t>
                  </w:r>
                </w:p>
              </w:tc>
              <w:tc>
                <w:tcPr>
                  <w:tcW w:w="879" w:type="dxa"/>
                  <w:noWrap w:val="0"/>
                  <w:vAlign w:val="center"/>
                </w:tcPr>
                <w:p>
                  <w:pPr>
                    <w:adjustRightInd w:val="0"/>
                    <w:snapToGrid w:val="0"/>
                    <w:jc w:val="center"/>
                    <w:rPr>
                      <w:b/>
                      <w:snapToGrid w:val="0"/>
                      <w:kern w:val="0"/>
                      <w:szCs w:val="21"/>
                    </w:rPr>
                  </w:pPr>
                  <w:r>
                    <w:rPr>
                      <w:b/>
                      <w:snapToGrid w:val="0"/>
                      <w:kern w:val="0"/>
                      <w:szCs w:val="21"/>
                    </w:rPr>
                    <w:t>SS</w:t>
                  </w:r>
                </w:p>
              </w:tc>
              <w:tc>
                <w:tcPr>
                  <w:tcW w:w="1077" w:type="dxa"/>
                  <w:noWrap w:val="0"/>
                  <w:vAlign w:val="center"/>
                </w:tcPr>
                <w:p>
                  <w:pPr>
                    <w:adjustRightInd w:val="0"/>
                    <w:snapToGrid w:val="0"/>
                    <w:jc w:val="center"/>
                    <w:rPr>
                      <w:b/>
                      <w:snapToGrid w:val="0"/>
                      <w:kern w:val="0"/>
                      <w:szCs w:val="21"/>
                    </w:rPr>
                  </w:pPr>
                  <w:r>
                    <w:rPr>
                      <w:b/>
                      <w:snapToGrid w:val="0"/>
                      <w:kern w:val="0"/>
                      <w:szCs w:val="21"/>
                    </w:rPr>
                    <w:t>NH</w:t>
                  </w:r>
                  <w:r>
                    <w:rPr>
                      <w:b/>
                      <w:snapToGrid w:val="0"/>
                      <w:kern w:val="0"/>
                      <w:szCs w:val="21"/>
                      <w:vertAlign w:val="subscript"/>
                    </w:rPr>
                    <w:t>3</w:t>
                  </w:r>
                  <w:r>
                    <w:rPr>
                      <w:b/>
                      <w:snapToGrid w:val="0"/>
                      <w:kern w:val="0"/>
                      <w:szCs w:val="21"/>
                    </w:rPr>
                    <w:t>-N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71" w:type="dxa"/>
                  <w:vMerge w:val="restart"/>
                  <w:noWrap w:val="0"/>
                  <w:vAlign w:val="center"/>
                </w:tcPr>
                <w:p>
                  <w:pPr>
                    <w:adjustRightInd w:val="0"/>
                    <w:snapToGrid w:val="0"/>
                    <w:jc w:val="center"/>
                    <w:rPr>
                      <w:bCs/>
                      <w:snapToGrid w:val="0"/>
                      <w:kern w:val="0"/>
                      <w:szCs w:val="21"/>
                    </w:rPr>
                  </w:pPr>
                  <w:r>
                    <w:rPr>
                      <w:bCs/>
                      <w:szCs w:val="21"/>
                    </w:rPr>
                    <w:t>生活污水</w:t>
                  </w:r>
                </w:p>
              </w:tc>
              <w:tc>
                <w:tcPr>
                  <w:tcW w:w="1407" w:type="dxa"/>
                  <w:noWrap w:val="0"/>
                  <w:vAlign w:val="center"/>
                </w:tcPr>
                <w:p>
                  <w:pPr>
                    <w:adjustRightInd w:val="0"/>
                    <w:snapToGrid w:val="0"/>
                    <w:jc w:val="center"/>
                    <w:rPr>
                      <w:bCs/>
                      <w:snapToGrid w:val="0"/>
                      <w:kern w:val="0"/>
                      <w:szCs w:val="21"/>
                    </w:rPr>
                  </w:pPr>
                  <w:r>
                    <w:rPr>
                      <w:bCs/>
                      <w:snapToGrid w:val="0"/>
                      <w:kern w:val="0"/>
                      <w:szCs w:val="21"/>
                    </w:rPr>
                    <w:t>产生浓度（mg/L）</w:t>
                  </w:r>
                </w:p>
              </w:tc>
              <w:tc>
                <w:tcPr>
                  <w:tcW w:w="964" w:type="dxa"/>
                  <w:vMerge w:val="restart"/>
                  <w:noWrap w:val="0"/>
                  <w:vAlign w:val="center"/>
                </w:tcPr>
                <w:p>
                  <w:pPr>
                    <w:adjustRightInd w:val="0"/>
                    <w:snapToGrid w:val="0"/>
                    <w:jc w:val="center"/>
                    <w:rPr>
                      <w:bCs/>
                      <w:snapToGrid w:val="0"/>
                      <w:kern w:val="0"/>
                      <w:szCs w:val="21"/>
                    </w:rPr>
                  </w:pPr>
                  <w:r>
                    <w:rPr>
                      <w:bCs/>
                      <w:snapToGrid w:val="0"/>
                      <w:kern w:val="0"/>
                      <w:szCs w:val="21"/>
                    </w:rPr>
                    <w:t>1485</w:t>
                  </w:r>
                </w:p>
              </w:tc>
              <w:tc>
                <w:tcPr>
                  <w:tcW w:w="739" w:type="dxa"/>
                  <w:noWrap w:val="0"/>
                  <w:vAlign w:val="center"/>
                </w:tcPr>
                <w:p>
                  <w:pPr>
                    <w:adjustRightInd w:val="0"/>
                    <w:snapToGrid w:val="0"/>
                    <w:jc w:val="center"/>
                    <w:rPr>
                      <w:bCs/>
                      <w:szCs w:val="21"/>
                    </w:rPr>
                  </w:pPr>
                  <w:r>
                    <w:rPr>
                      <w:bCs/>
                      <w:szCs w:val="21"/>
                    </w:rPr>
                    <w:t>6~9</w:t>
                  </w:r>
                </w:p>
              </w:tc>
              <w:tc>
                <w:tcPr>
                  <w:tcW w:w="950" w:type="dxa"/>
                  <w:noWrap w:val="0"/>
                  <w:vAlign w:val="center"/>
                </w:tcPr>
                <w:p>
                  <w:pPr>
                    <w:adjustRightInd w:val="0"/>
                    <w:snapToGrid w:val="0"/>
                    <w:jc w:val="center"/>
                    <w:rPr>
                      <w:bCs/>
                      <w:szCs w:val="21"/>
                    </w:rPr>
                  </w:pPr>
                  <w:r>
                    <w:rPr>
                      <w:bCs/>
                      <w:snapToGrid w:val="0"/>
                      <w:kern w:val="0"/>
                      <w:szCs w:val="21"/>
                    </w:rPr>
                    <w:t>300</w:t>
                  </w:r>
                </w:p>
              </w:tc>
              <w:tc>
                <w:tcPr>
                  <w:tcW w:w="1007" w:type="dxa"/>
                  <w:noWrap w:val="0"/>
                  <w:vAlign w:val="center"/>
                </w:tcPr>
                <w:p>
                  <w:pPr>
                    <w:adjustRightInd w:val="0"/>
                    <w:snapToGrid w:val="0"/>
                    <w:jc w:val="center"/>
                    <w:rPr>
                      <w:bCs/>
                      <w:szCs w:val="21"/>
                    </w:rPr>
                  </w:pPr>
                  <w:r>
                    <w:rPr>
                      <w:bCs/>
                      <w:snapToGrid w:val="0"/>
                      <w:kern w:val="0"/>
                      <w:szCs w:val="21"/>
                    </w:rPr>
                    <w:t>200</w:t>
                  </w:r>
                </w:p>
              </w:tc>
              <w:tc>
                <w:tcPr>
                  <w:tcW w:w="879" w:type="dxa"/>
                  <w:noWrap w:val="0"/>
                  <w:vAlign w:val="center"/>
                </w:tcPr>
                <w:p>
                  <w:pPr>
                    <w:adjustRightInd w:val="0"/>
                    <w:snapToGrid w:val="0"/>
                    <w:jc w:val="center"/>
                    <w:rPr>
                      <w:bCs/>
                      <w:szCs w:val="21"/>
                    </w:rPr>
                  </w:pPr>
                  <w:r>
                    <w:rPr>
                      <w:bCs/>
                      <w:snapToGrid w:val="0"/>
                      <w:kern w:val="0"/>
                      <w:szCs w:val="21"/>
                    </w:rPr>
                    <w:t>200</w:t>
                  </w:r>
                </w:p>
              </w:tc>
              <w:tc>
                <w:tcPr>
                  <w:tcW w:w="1077" w:type="dxa"/>
                  <w:noWrap w:val="0"/>
                  <w:vAlign w:val="center"/>
                </w:tcPr>
                <w:p>
                  <w:pPr>
                    <w:adjustRightInd w:val="0"/>
                    <w:snapToGrid w:val="0"/>
                    <w:jc w:val="center"/>
                    <w:rPr>
                      <w:bCs/>
                      <w:szCs w:val="21"/>
                    </w:rPr>
                  </w:pPr>
                  <w:r>
                    <w:rPr>
                      <w:bCs/>
                      <w:snapToGrid w:val="0"/>
                      <w:kern w:val="0"/>
                      <w:szCs w:val="21"/>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71" w:type="dxa"/>
                  <w:vMerge w:val="continue"/>
                  <w:noWrap w:val="0"/>
                  <w:vAlign w:val="center"/>
                </w:tcPr>
                <w:p>
                  <w:pPr>
                    <w:adjustRightInd w:val="0"/>
                    <w:snapToGrid w:val="0"/>
                    <w:jc w:val="center"/>
                    <w:rPr>
                      <w:bCs/>
                      <w:szCs w:val="21"/>
                    </w:rPr>
                  </w:pPr>
                </w:p>
              </w:tc>
              <w:tc>
                <w:tcPr>
                  <w:tcW w:w="1407" w:type="dxa"/>
                  <w:noWrap w:val="0"/>
                  <w:vAlign w:val="center"/>
                </w:tcPr>
                <w:p>
                  <w:pPr>
                    <w:adjustRightInd w:val="0"/>
                    <w:snapToGrid w:val="0"/>
                    <w:jc w:val="center"/>
                    <w:rPr>
                      <w:bCs/>
                      <w:snapToGrid w:val="0"/>
                      <w:kern w:val="0"/>
                      <w:szCs w:val="21"/>
                    </w:rPr>
                  </w:pPr>
                  <w:r>
                    <w:rPr>
                      <w:bCs/>
                      <w:szCs w:val="21"/>
                      <w:lang w:bidi="ar"/>
                    </w:rPr>
                    <w:t>产生量(t/a)</w:t>
                  </w:r>
                </w:p>
              </w:tc>
              <w:tc>
                <w:tcPr>
                  <w:tcW w:w="964" w:type="dxa"/>
                  <w:vMerge w:val="continue"/>
                  <w:noWrap w:val="0"/>
                  <w:vAlign w:val="center"/>
                </w:tcPr>
                <w:p>
                  <w:pPr>
                    <w:adjustRightInd w:val="0"/>
                    <w:snapToGrid w:val="0"/>
                    <w:jc w:val="center"/>
                    <w:rPr>
                      <w:bCs/>
                      <w:snapToGrid w:val="0"/>
                      <w:kern w:val="0"/>
                      <w:szCs w:val="21"/>
                    </w:rPr>
                  </w:pPr>
                </w:p>
              </w:tc>
              <w:tc>
                <w:tcPr>
                  <w:tcW w:w="739" w:type="dxa"/>
                  <w:noWrap w:val="0"/>
                  <w:vAlign w:val="center"/>
                </w:tcPr>
                <w:p>
                  <w:pPr>
                    <w:jc w:val="center"/>
                    <w:rPr>
                      <w:bCs/>
                      <w:szCs w:val="21"/>
                    </w:rPr>
                  </w:pPr>
                  <w:r>
                    <w:rPr>
                      <w:bCs/>
                      <w:szCs w:val="21"/>
                    </w:rPr>
                    <w:t>/</w:t>
                  </w:r>
                </w:p>
              </w:tc>
              <w:tc>
                <w:tcPr>
                  <w:tcW w:w="950" w:type="dxa"/>
                  <w:noWrap w:val="0"/>
                  <w:vAlign w:val="center"/>
                </w:tcPr>
                <w:p>
                  <w:pPr>
                    <w:adjustRightInd w:val="0"/>
                    <w:snapToGrid w:val="0"/>
                    <w:jc w:val="center"/>
                    <w:rPr>
                      <w:bCs/>
                      <w:snapToGrid w:val="0"/>
                      <w:kern w:val="0"/>
                      <w:szCs w:val="21"/>
                    </w:rPr>
                  </w:pPr>
                  <w:r>
                    <w:rPr>
                      <w:bCs/>
                      <w:snapToGrid w:val="0"/>
                      <w:kern w:val="0"/>
                      <w:szCs w:val="21"/>
                    </w:rPr>
                    <w:t>0.446</w:t>
                  </w:r>
                </w:p>
              </w:tc>
              <w:tc>
                <w:tcPr>
                  <w:tcW w:w="1007" w:type="dxa"/>
                  <w:noWrap w:val="0"/>
                  <w:vAlign w:val="center"/>
                </w:tcPr>
                <w:p>
                  <w:pPr>
                    <w:adjustRightInd w:val="0"/>
                    <w:snapToGrid w:val="0"/>
                    <w:jc w:val="center"/>
                    <w:rPr>
                      <w:bCs/>
                      <w:snapToGrid w:val="0"/>
                      <w:kern w:val="0"/>
                      <w:szCs w:val="21"/>
                    </w:rPr>
                  </w:pPr>
                  <w:r>
                    <w:rPr>
                      <w:bCs/>
                      <w:snapToGrid w:val="0"/>
                      <w:kern w:val="0"/>
                      <w:szCs w:val="21"/>
                    </w:rPr>
                    <w:t>0.297</w:t>
                  </w:r>
                </w:p>
              </w:tc>
              <w:tc>
                <w:tcPr>
                  <w:tcW w:w="879" w:type="dxa"/>
                  <w:noWrap w:val="0"/>
                  <w:vAlign w:val="center"/>
                </w:tcPr>
                <w:p>
                  <w:pPr>
                    <w:jc w:val="center"/>
                    <w:rPr>
                      <w:bCs/>
                      <w:snapToGrid w:val="0"/>
                      <w:kern w:val="0"/>
                      <w:szCs w:val="21"/>
                    </w:rPr>
                  </w:pPr>
                  <w:r>
                    <w:rPr>
                      <w:bCs/>
                      <w:snapToGrid w:val="0"/>
                      <w:kern w:val="0"/>
                      <w:szCs w:val="21"/>
                    </w:rPr>
                    <w:t>0.297</w:t>
                  </w:r>
                </w:p>
              </w:tc>
              <w:tc>
                <w:tcPr>
                  <w:tcW w:w="1077" w:type="dxa"/>
                  <w:noWrap w:val="0"/>
                  <w:vAlign w:val="center"/>
                </w:tcPr>
                <w:p>
                  <w:pPr>
                    <w:jc w:val="center"/>
                    <w:rPr>
                      <w:bCs/>
                      <w:snapToGrid w:val="0"/>
                      <w:kern w:val="0"/>
                      <w:szCs w:val="21"/>
                    </w:rPr>
                  </w:pPr>
                  <w:r>
                    <w:rPr>
                      <w:bCs/>
                      <w:snapToGrid w:val="0"/>
                      <w:kern w:val="0"/>
                      <w:szCs w:val="21"/>
                    </w:rPr>
                    <w:t>0.037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71" w:type="dxa"/>
                  <w:vMerge w:val="continue"/>
                  <w:noWrap w:val="0"/>
                  <w:vAlign w:val="center"/>
                </w:tcPr>
                <w:p>
                  <w:pPr>
                    <w:adjustRightInd w:val="0"/>
                    <w:snapToGrid w:val="0"/>
                    <w:jc w:val="center"/>
                    <w:rPr>
                      <w:bCs/>
                      <w:snapToGrid w:val="0"/>
                      <w:kern w:val="0"/>
                      <w:szCs w:val="21"/>
                    </w:rPr>
                  </w:pPr>
                </w:p>
              </w:tc>
              <w:tc>
                <w:tcPr>
                  <w:tcW w:w="1407" w:type="dxa"/>
                  <w:noWrap w:val="0"/>
                  <w:vAlign w:val="center"/>
                </w:tcPr>
                <w:p>
                  <w:pPr>
                    <w:adjustRightInd w:val="0"/>
                    <w:snapToGrid w:val="0"/>
                    <w:jc w:val="center"/>
                    <w:rPr>
                      <w:bCs/>
                      <w:snapToGrid w:val="0"/>
                      <w:kern w:val="0"/>
                      <w:szCs w:val="21"/>
                    </w:rPr>
                  </w:pPr>
                  <w:r>
                    <w:rPr>
                      <w:bCs/>
                      <w:snapToGrid w:val="0"/>
                      <w:kern w:val="0"/>
                      <w:szCs w:val="21"/>
                    </w:rPr>
                    <w:t>化粪池处理后浓度（mg/L）</w:t>
                  </w:r>
                </w:p>
              </w:tc>
              <w:tc>
                <w:tcPr>
                  <w:tcW w:w="964" w:type="dxa"/>
                  <w:vMerge w:val="continue"/>
                  <w:noWrap w:val="0"/>
                  <w:vAlign w:val="center"/>
                </w:tcPr>
                <w:p>
                  <w:pPr>
                    <w:adjustRightInd w:val="0"/>
                    <w:snapToGrid w:val="0"/>
                    <w:jc w:val="center"/>
                    <w:rPr>
                      <w:bCs/>
                      <w:snapToGrid w:val="0"/>
                      <w:kern w:val="0"/>
                      <w:szCs w:val="21"/>
                    </w:rPr>
                  </w:pPr>
                </w:p>
              </w:tc>
              <w:tc>
                <w:tcPr>
                  <w:tcW w:w="739" w:type="dxa"/>
                  <w:noWrap w:val="0"/>
                  <w:vAlign w:val="center"/>
                </w:tcPr>
                <w:p>
                  <w:pPr>
                    <w:adjustRightInd w:val="0"/>
                    <w:snapToGrid w:val="0"/>
                    <w:jc w:val="center"/>
                    <w:rPr>
                      <w:bCs/>
                      <w:szCs w:val="21"/>
                    </w:rPr>
                  </w:pPr>
                  <w:r>
                    <w:rPr>
                      <w:bCs/>
                      <w:szCs w:val="21"/>
                    </w:rPr>
                    <w:t>6~9</w:t>
                  </w:r>
                </w:p>
              </w:tc>
              <w:tc>
                <w:tcPr>
                  <w:tcW w:w="950" w:type="dxa"/>
                  <w:noWrap w:val="0"/>
                  <w:vAlign w:val="center"/>
                </w:tcPr>
                <w:p>
                  <w:pPr>
                    <w:jc w:val="center"/>
                    <w:rPr>
                      <w:bCs/>
                      <w:szCs w:val="21"/>
                    </w:rPr>
                  </w:pPr>
                  <w:r>
                    <w:rPr>
                      <w:rFonts w:hint="eastAsia"/>
                      <w:bCs/>
                      <w:szCs w:val="21"/>
                    </w:rPr>
                    <w:t>255</w:t>
                  </w:r>
                </w:p>
              </w:tc>
              <w:tc>
                <w:tcPr>
                  <w:tcW w:w="1007" w:type="dxa"/>
                  <w:noWrap w:val="0"/>
                  <w:vAlign w:val="center"/>
                </w:tcPr>
                <w:p>
                  <w:pPr>
                    <w:jc w:val="center"/>
                    <w:rPr>
                      <w:bCs/>
                      <w:szCs w:val="21"/>
                    </w:rPr>
                  </w:pPr>
                  <w:r>
                    <w:rPr>
                      <w:rFonts w:hint="eastAsia"/>
                      <w:bCs/>
                      <w:szCs w:val="21"/>
                    </w:rPr>
                    <w:t>182</w:t>
                  </w:r>
                </w:p>
              </w:tc>
              <w:tc>
                <w:tcPr>
                  <w:tcW w:w="879" w:type="dxa"/>
                  <w:noWrap w:val="0"/>
                  <w:vAlign w:val="center"/>
                </w:tcPr>
                <w:p>
                  <w:pPr>
                    <w:jc w:val="center"/>
                    <w:rPr>
                      <w:bCs/>
                      <w:szCs w:val="21"/>
                    </w:rPr>
                  </w:pPr>
                  <w:r>
                    <w:rPr>
                      <w:rFonts w:hint="eastAsia"/>
                      <w:bCs/>
                      <w:szCs w:val="21"/>
                    </w:rPr>
                    <w:t>140</w:t>
                  </w:r>
                </w:p>
              </w:tc>
              <w:tc>
                <w:tcPr>
                  <w:tcW w:w="1077" w:type="dxa"/>
                  <w:noWrap w:val="0"/>
                  <w:vAlign w:val="center"/>
                </w:tcPr>
                <w:p>
                  <w:pPr>
                    <w:jc w:val="center"/>
                    <w:rPr>
                      <w:bCs/>
                      <w:szCs w:val="21"/>
                    </w:rPr>
                  </w:pPr>
                  <w:r>
                    <w:rPr>
                      <w:bCs/>
                      <w:szCs w:val="21"/>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71" w:type="dxa"/>
                  <w:vMerge w:val="continue"/>
                  <w:noWrap w:val="0"/>
                  <w:vAlign w:val="center"/>
                </w:tcPr>
                <w:p>
                  <w:pPr>
                    <w:adjustRightInd w:val="0"/>
                    <w:snapToGrid w:val="0"/>
                    <w:jc w:val="center"/>
                    <w:rPr>
                      <w:bCs/>
                      <w:snapToGrid w:val="0"/>
                      <w:kern w:val="0"/>
                      <w:szCs w:val="21"/>
                    </w:rPr>
                  </w:pPr>
                </w:p>
              </w:tc>
              <w:tc>
                <w:tcPr>
                  <w:tcW w:w="1407" w:type="dxa"/>
                  <w:noWrap w:val="0"/>
                  <w:vAlign w:val="center"/>
                </w:tcPr>
                <w:p>
                  <w:pPr>
                    <w:adjustRightInd w:val="0"/>
                    <w:snapToGrid w:val="0"/>
                    <w:jc w:val="center"/>
                    <w:rPr>
                      <w:bCs/>
                      <w:snapToGrid w:val="0"/>
                      <w:kern w:val="0"/>
                      <w:szCs w:val="21"/>
                    </w:rPr>
                  </w:pPr>
                  <w:r>
                    <w:rPr>
                      <w:bCs/>
                      <w:snapToGrid w:val="0"/>
                      <w:kern w:val="0"/>
                      <w:szCs w:val="21"/>
                    </w:rPr>
                    <w:t>排放量（t/a）</w:t>
                  </w:r>
                </w:p>
              </w:tc>
              <w:tc>
                <w:tcPr>
                  <w:tcW w:w="964" w:type="dxa"/>
                  <w:vMerge w:val="continue"/>
                  <w:noWrap w:val="0"/>
                  <w:vAlign w:val="center"/>
                </w:tcPr>
                <w:p>
                  <w:pPr>
                    <w:adjustRightInd w:val="0"/>
                    <w:snapToGrid w:val="0"/>
                    <w:jc w:val="center"/>
                    <w:rPr>
                      <w:bCs/>
                      <w:snapToGrid w:val="0"/>
                      <w:kern w:val="0"/>
                      <w:szCs w:val="21"/>
                    </w:rPr>
                  </w:pPr>
                </w:p>
              </w:tc>
              <w:tc>
                <w:tcPr>
                  <w:tcW w:w="739" w:type="dxa"/>
                  <w:noWrap w:val="0"/>
                  <w:vAlign w:val="center"/>
                </w:tcPr>
                <w:p>
                  <w:pPr>
                    <w:tabs>
                      <w:tab w:val="center" w:pos="308"/>
                      <w:tab w:val="left" w:pos="437"/>
                    </w:tabs>
                    <w:adjustRightInd w:val="0"/>
                    <w:snapToGrid w:val="0"/>
                    <w:jc w:val="center"/>
                    <w:rPr>
                      <w:bCs/>
                      <w:szCs w:val="21"/>
                    </w:rPr>
                  </w:pPr>
                  <w:r>
                    <w:rPr>
                      <w:bCs/>
                      <w:szCs w:val="21"/>
                    </w:rPr>
                    <w:t>/</w:t>
                  </w:r>
                </w:p>
              </w:tc>
              <w:tc>
                <w:tcPr>
                  <w:tcW w:w="950" w:type="dxa"/>
                  <w:noWrap w:val="0"/>
                  <w:vAlign w:val="center"/>
                </w:tcPr>
                <w:p>
                  <w:pPr>
                    <w:jc w:val="center"/>
                    <w:rPr>
                      <w:bCs/>
                      <w:szCs w:val="21"/>
                    </w:rPr>
                  </w:pPr>
                  <w:r>
                    <w:rPr>
                      <w:bCs/>
                      <w:szCs w:val="21"/>
                    </w:rPr>
                    <w:t>0</w:t>
                  </w:r>
                </w:p>
              </w:tc>
              <w:tc>
                <w:tcPr>
                  <w:tcW w:w="1007" w:type="dxa"/>
                  <w:noWrap w:val="0"/>
                  <w:vAlign w:val="center"/>
                </w:tcPr>
                <w:p>
                  <w:pPr>
                    <w:jc w:val="center"/>
                    <w:rPr>
                      <w:bCs/>
                      <w:szCs w:val="21"/>
                    </w:rPr>
                  </w:pPr>
                  <w:r>
                    <w:rPr>
                      <w:bCs/>
                      <w:szCs w:val="21"/>
                    </w:rPr>
                    <w:t>0</w:t>
                  </w:r>
                </w:p>
              </w:tc>
              <w:tc>
                <w:tcPr>
                  <w:tcW w:w="879" w:type="dxa"/>
                  <w:noWrap w:val="0"/>
                  <w:vAlign w:val="center"/>
                </w:tcPr>
                <w:p>
                  <w:pPr>
                    <w:jc w:val="center"/>
                    <w:rPr>
                      <w:bCs/>
                      <w:szCs w:val="21"/>
                    </w:rPr>
                  </w:pPr>
                  <w:r>
                    <w:rPr>
                      <w:bCs/>
                      <w:szCs w:val="21"/>
                    </w:rPr>
                    <w:t>0</w:t>
                  </w:r>
                </w:p>
              </w:tc>
              <w:tc>
                <w:tcPr>
                  <w:tcW w:w="1077" w:type="dxa"/>
                  <w:noWrap w:val="0"/>
                  <w:vAlign w:val="center"/>
                </w:tcPr>
                <w:p>
                  <w:pPr>
                    <w:jc w:val="center"/>
                    <w:rPr>
                      <w:bCs/>
                      <w:szCs w:val="21"/>
                    </w:rPr>
                  </w:pPr>
                  <w:r>
                    <w:rPr>
                      <w:bCs/>
                      <w:szCs w:val="21"/>
                    </w:rPr>
                    <w:t>0</w:t>
                  </w:r>
                </w:p>
              </w:tc>
            </w:tr>
          </w:tbl>
          <w:p>
            <w:pPr>
              <w:numPr>
                <w:ilvl w:val="0"/>
                <w:numId w:val="6"/>
              </w:numPr>
              <w:spacing w:line="360" w:lineRule="auto"/>
              <w:ind w:firstLine="480" w:firstLineChars="200"/>
              <w:rPr>
                <w:sz w:val="24"/>
              </w:rPr>
            </w:pPr>
            <w:r>
              <w:rPr>
                <w:sz w:val="24"/>
              </w:rPr>
              <w:t>废水排放去向</w:t>
            </w:r>
          </w:p>
          <w:p>
            <w:pPr>
              <w:spacing w:line="360" w:lineRule="auto"/>
              <w:ind w:firstLine="480" w:firstLineChars="200"/>
              <w:rPr>
                <w:sz w:val="24"/>
              </w:rPr>
            </w:pPr>
            <w:r>
              <w:rPr>
                <w:bCs/>
                <w:sz w:val="24"/>
              </w:rPr>
              <w:t>项目的员工生活污水经化粪池处理后</w:t>
            </w:r>
            <w:r>
              <w:rPr>
                <w:sz w:val="24"/>
              </w:rPr>
              <w:t>定期清掏肥田</w:t>
            </w:r>
            <w:r>
              <w:rPr>
                <w:rFonts w:hint="eastAsia"/>
                <w:sz w:val="24"/>
                <w:lang w:eastAsia="zh-CN"/>
              </w:rPr>
              <w:t>，</w:t>
            </w:r>
            <w:r>
              <w:rPr>
                <w:rFonts w:ascii="宋体" w:hAnsi="宋体" w:eastAsia="宋体" w:cs="宋体"/>
                <w:sz w:val="24"/>
                <w:szCs w:val="24"/>
              </w:rPr>
              <w:t>不排放</w:t>
            </w:r>
            <w:r>
              <w:rPr>
                <w:sz w:val="24"/>
              </w:rPr>
              <w:t>。</w:t>
            </w:r>
          </w:p>
          <w:p>
            <w:pPr>
              <w:spacing w:line="360" w:lineRule="auto"/>
              <w:ind w:firstLine="482" w:firstLineChars="200"/>
              <w:rPr>
                <w:b/>
                <w:bCs/>
                <w:color w:val="000000"/>
                <w:sz w:val="24"/>
              </w:rPr>
            </w:pPr>
            <w:r>
              <w:rPr>
                <w:b/>
                <w:bCs/>
                <w:color w:val="000000"/>
                <w:sz w:val="24"/>
              </w:rPr>
              <w:t>三、噪声污染</w:t>
            </w:r>
          </w:p>
          <w:p>
            <w:pPr>
              <w:adjustRightInd w:val="0"/>
              <w:snapToGrid w:val="0"/>
              <w:spacing w:line="360" w:lineRule="auto"/>
              <w:ind w:firstLine="480" w:firstLineChars="200"/>
              <w:rPr>
                <w:sz w:val="24"/>
              </w:rPr>
            </w:pPr>
            <w:r>
              <w:rPr>
                <w:b w:val="0"/>
                <w:bCs w:val="0"/>
                <w:color w:val="000000"/>
                <w:kern w:val="0"/>
                <w:sz w:val="24"/>
              </w:rPr>
              <w:t>1、噪声源强</w:t>
            </w:r>
          </w:p>
          <w:p>
            <w:pPr>
              <w:spacing w:line="360" w:lineRule="auto"/>
              <w:ind w:firstLine="480" w:firstLineChars="200"/>
              <w:rPr>
                <w:sz w:val="24"/>
              </w:rPr>
            </w:pPr>
            <w:r>
              <w:rPr>
                <w:sz w:val="24"/>
              </w:rPr>
              <w:t>本项目营运期主要噪声来源于设备运行产生的噪声，噪声源强约为55~75dB(A)之间，本项目对噪声较大的设备采取降噪减振措施，使厂界噪声达到《工业企业厂界环境噪声排放标准》GB12348-2008中</w:t>
            </w:r>
            <w:r>
              <w:rPr>
                <w:rFonts w:hint="eastAsia"/>
                <w:sz w:val="24"/>
                <w:lang w:val="en-US" w:eastAsia="zh-CN"/>
              </w:rPr>
              <w:t>2</w:t>
            </w:r>
            <w:r>
              <w:rPr>
                <w:sz w:val="24"/>
              </w:rPr>
              <w:t>类标准详见下表。</w:t>
            </w:r>
          </w:p>
          <w:p>
            <w:pPr>
              <w:pStyle w:val="12"/>
              <w:spacing w:after="0" w:line="360" w:lineRule="auto"/>
              <w:ind w:left="0" w:leftChars="0" w:firstLine="0"/>
              <w:jc w:val="center"/>
              <w:rPr>
                <w:b/>
                <w:bCs/>
                <w:color w:val="000000"/>
              </w:rPr>
            </w:pPr>
            <w:r>
              <w:rPr>
                <w:b/>
                <w:bCs/>
                <w:color w:val="000000"/>
              </w:rPr>
              <w:t>表4-</w:t>
            </w:r>
            <w:r>
              <w:rPr>
                <w:rFonts w:hint="eastAsia"/>
                <w:b/>
                <w:bCs/>
                <w:color w:val="000000"/>
                <w:lang w:val="en-US" w:eastAsia="zh-CN"/>
              </w:rPr>
              <w:t>9</w:t>
            </w:r>
            <w:r>
              <w:rPr>
                <w:b/>
                <w:bCs/>
                <w:color w:val="000000"/>
              </w:rPr>
              <w:t xml:space="preserve">  噪声污染源及源强表  单位：dB(A)</w:t>
            </w:r>
          </w:p>
          <w:tbl>
            <w:tblPr>
              <w:tblStyle w:val="21"/>
              <w:tblW w:w="79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7"/>
              <w:gridCol w:w="1783"/>
              <w:gridCol w:w="670"/>
              <w:gridCol w:w="901"/>
              <w:gridCol w:w="1360"/>
              <w:gridCol w:w="1364"/>
              <w:gridCol w:w="12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657" w:type="dxa"/>
                  <w:tcBorders>
                    <w:top w:val="single" w:color="auto" w:sz="4" w:space="0"/>
                    <w:left w:val="single" w:color="auto" w:sz="4" w:space="0"/>
                    <w:bottom w:val="single" w:color="auto" w:sz="4" w:space="0"/>
                    <w:right w:val="single" w:color="auto" w:sz="4" w:space="0"/>
                  </w:tcBorders>
                  <w:noWrap w:val="0"/>
                  <w:vAlign w:val="center"/>
                </w:tcPr>
                <w:p>
                  <w:pPr>
                    <w:jc w:val="center"/>
                    <w:rPr>
                      <w:b/>
                      <w:bCs/>
                      <w:szCs w:val="21"/>
                    </w:rPr>
                  </w:pPr>
                  <w:r>
                    <w:rPr>
                      <w:b/>
                      <w:bCs/>
                      <w:szCs w:val="21"/>
                    </w:rPr>
                    <w:t>序号</w:t>
                  </w:r>
                </w:p>
              </w:tc>
              <w:tc>
                <w:tcPr>
                  <w:tcW w:w="1783" w:type="dxa"/>
                  <w:tcBorders>
                    <w:top w:val="single" w:color="auto" w:sz="4" w:space="0"/>
                    <w:left w:val="nil"/>
                    <w:bottom w:val="single" w:color="auto" w:sz="4" w:space="0"/>
                    <w:right w:val="single" w:color="auto" w:sz="4" w:space="0"/>
                  </w:tcBorders>
                  <w:noWrap w:val="0"/>
                  <w:vAlign w:val="center"/>
                </w:tcPr>
                <w:p>
                  <w:pPr>
                    <w:jc w:val="center"/>
                    <w:rPr>
                      <w:b/>
                      <w:bCs/>
                      <w:szCs w:val="21"/>
                    </w:rPr>
                  </w:pPr>
                  <w:r>
                    <w:rPr>
                      <w:b/>
                      <w:bCs/>
                      <w:szCs w:val="21"/>
                    </w:rPr>
                    <w:t>设备名称</w:t>
                  </w:r>
                </w:p>
              </w:tc>
              <w:tc>
                <w:tcPr>
                  <w:tcW w:w="670" w:type="dxa"/>
                  <w:tcBorders>
                    <w:top w:val="single" w:color="auto" w:sz="4" w:space="0"/>
                    <w:left w:val="nil"/>
                    <w:bottom w:val="single" w:color="auto" w:sz="4" w:space="0"/>
                    <w:right w:val="single" w:color="auto" w:sz="4" w:space="0"/>
                  </w:tcBorders>
                  <w:noWrap w:val="0"/>
                  <w:vAlign w:val="center"/>
                </w:tcPr>
                <w:p>
                  <w:pPr>
                    <w:jc w:val="center"/>
                    <w:rPr>
                      <w:b/>
                      <w:bCs/>
                      <w:szCs w:val="21"/>
                    </w:rPr>
                  </w:pPr>
                  <w:r>
                    <w:rPr>
                      <w:b/>
                      <w:bCs/>
                      <w:szCs w:val="21"/>
                    </w:rPr>
                    <w:t>数量</w:t>
                  </w:r>
                </w:p>
              </w:tc>
              <w:tc>
                <w:tcPr>
                  <w:tcW w:w="901" w:type="dxa"/>
                  <w:tcBorders>
                    <w:top w:val="single" w:color="auto" w:sz="4" w:space="0"/>
                    <w:left w:val="nil"/>
                    <w:bottom w:val="single" w:color="auto" w:sz="4" w:space="0"/>
                    <w:right w:val="single" w:color="auto" w:sz="4" w:space="0"/>
                  </w:tcBorders>
                  <w:noWrap w:val="0"/>
                  <w:vAlign w:val="center"/>
                </w:tcPr>
                <w:p>
                  <w:pPr>
                    <w:jc w:val="center"/>
                    <w:rPr>
                      <w:b/>
                      <w:bCs/>
                      <w:szCs w:val="21"/>
                    </w:rPr>
                  </w:pPr>
                  <w:r>
                    <w:rPr>
                      <w:b/>
                      <w:bCs/>
                      <w:szCs w:val="21"/>
                    </w:rPr>
                    <w:t>1m处工作声压级dB（A）</w:t>
                  </w:r>
                </w:p>
              </w:tc>
              <w:tc>
                <w:tcPr>
                  <w:tcW w:w="1360" w:type="dxa"/>
                  <w:tcBorders>
                    <w:top w:val="single" w:color="auto" w:sz="4" w:space="0"/>
                    <w:left w:val="nil"/>
                    <w:bottom w:val="single" w:color="auto" w:sz="4" w:space="0"/>
                    <w:right w:val="single" w:color="auto" w:sz="4" w:space="0"/>
                  </w:tcBorders>
                  <w:noWrap w:val="0"/>
                  <w:vAlign w:val="center"/>
                </w:tcPr>
                <w:p>
                  <w:pPr>
                    <w:jc w:val="center"/>
                    <w:rPr>
                      <w:b/>
                      <w:bCs/>
                      <w:szCs w:val="21"/>
                    </w:rPr>
                  </w:pPr>
                  <w:r>
                    <w:rPr>
                      <w:b/>
                      <w:bCs/>
                      <w:szCs w:val="21"/>
                    </w:rPr>
                    <w:t>分布位置</w:t>
                  </w:r>
                </w:p>
              </w:tc>
              <w:tc>
                <w:tcPr>
                  <w:tcW w:w="1364" w:type="dxa"/>
                  <w:tcBorders>
                    <w:top w:val="single" w:color="auto" w:sz="4" w:space="0"/>
                    <w:left w:val="nil"/>
                    <w:bottom w:val="single" w:color="auto" w:sz="4" w:space="0"/>
                    <w:right w:val="single" w:color="auto" w:sz="4" w:space="0"/>
                  </w:tcBorders>
                  <w:noWrap w:val="0"/>
                  <w:vAlign w:val="center"/>
                </w:tcPr>
                <w:p>
                  <w:pPr>
                    <w:jc w:val="center"/>
                    <w:rPr>
                      <w:b/>
                      <w:bCs/>
                      <w:szCs w:val="21"/>
                    </w:rPr>
                  </w:pPr>
                  <w:r>
                    <w:rPr>
                      <w:b/>
                      <w:bCs/>
                      <w:szCs w:val="21"/>
                    </w:rPr>
                    <w:t>拟采取措施</w:t>
                  </w:r>
                </w:p>
              </w:tc>
              <w:tc>
                <w:tcPr>
                  <w:tcW w:w="1202" w:type="dxa"/>
                  <w:tcBorders>
                    <w:top w:val="single" w:color="auto" w:sz="4" w:space="0"/>
                    <w:left w:val="nil"/>
                    <w:bottom w:val="single" w:color="auto" w:sz="4" w:space="0"/>
                    <w:right w:val="single" w:color="auto" w:sz="4" w:space="0"/>
                  </w:tcBorders>
                  <w:noWrap w:val="0"/>
                  <w:vAlign w:val="center"/>
                </w:tcPr>
                <w:p>
                  <w:pPr>
                    <w:jc w:val="center"/>
                    <w:rPr>
                      <w:b/>
                      <w:bCs/>
                      <w:szCs w:val="21"/>
                    </w:rPr>
                  </w:pPr>
                  <w:r>
                    <w:rPr>
                      <w:b/>
                      <w:bCs/>
                      <w:szCs w:val="21"/>
                    </w:rPr>
                    <w:t>降噪后声级（dB（A））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7"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szCs w:val="21"/>
                    </w:rPr>
                  </w:pPr>
                  <w:r>
                    <w:rPr>
                      <w:color w:val="000000"/>
                      <w:kern w:val="0"/>
                      <w:szCs w:val="21"/>
                      <w:lang w:bidi="ar"/>
                    </w:rPr>
                    <w:t>1</w:t>
                  </w:r>
                </w:p>
              </w:tc>
              <w:tc>
                <w:tcPr>
                  <w:tcW w:w="1783" w:type="dxa"/>
                  <w:tcBorders>
                    <w:top w:val="single" w:color="auto" w:sz="4" w:space="0"/>
                    <w:left w:val="nil"/>
                    <w:bottom w:val="single" w:color="auto" w:sz="4" w:space="0"/>
                    <w:right w:val="single" w:color="auto" w:sz="4" w:space="0"/>
                  </w:tcBorders>
                  <w:noWrap w:val="0"/>
                  <w:vAlign w:val="center"/>
                </w:tcPr>
                <w:p>
                  <w:pPr>
                    <w:widowControl/>
                    <w:jc w:val="center"/>
                    <w:textAlignment w:val="center"/>
                    <w:rPr>
                      <w:szCs w:val="21"/>
                    </w:rPr>
                  </w:pPr>
                  <w:r>
                    <w:rPr>
                      <w:rFonts w:ascii="宋体" w:hAnsi="宋体" w:cs="宋体"/>
                      <w:szCs w:val="21"/>
                    </w:rPr>
                    <w:t>王头下料锯</w:t>
                  </w:r>
                </w:p>
              </w:tc>
              <w:tc>
                <w:tcPr>
                  <w:tcW w:w="670" w:type="dxa"/>
                  <w:tcBorders>
                    <w:top w:val="single" w:color="auto" w:sz="4" w:space="0"/>
                    <w:left w:val="nil"/>
                    <w:bottom w:val="single" w:color="auto" w:sz="4" w:space="0"/>
                    <w:right w:val="single" w:color="auto" w:sz="4" w:space="0"/>
                  </w:tcBorders>
                  <w:noWrap w:val="0"/>
                  <w:vAlign w:val="center"/>
                </w:tcPr>
                <w:p>
                  <w:pPr>
                    <w:widowControl/>
                    <w:jc w:val="center"/>
                    <w:textAlignment w:val="center"/>
                    <w:rPr>
                      <w:szCs w:val="21"/>
                    </w:rPr>
                  </w:pPr>
                  <w:r>
                    <w:rPr>
                      <w:rFonts w:hint="eastAsia"/>
                      <w:bCs/>
                      <w:kern w:val="0"/>
                      <w:szCs w:val="21"/>
                    </w:rPr>
                    <w:t>1</w:t>
                  </w:r>
                </w:p>
              </w:tc>
              <w:tc>
                <w:tcPr>
                  <w:tcW w:w="901" w:type="dxa"/>
                  <w:tcBorders>
                    <w:top w:val="single" w:color="auto" w:sz="4" w:space="0"/>
                    <w:left w:val="nil"/>
                    <w:bottom w:val="single" w:color="auto" w:sz="4" w:space="0"/>
                    <w:right w:val="single" w:color="auto" w:sz="4" w:space="0"/>
                  </w:tcBorders>
                  <w:noWrap w:val="0"/>
                  <w:vAlign w:val="center"/>
                </w:tcPr>
                <w:p>
                  <w:pPr>
                    <w:jc w:val="center"/>
                    <w:rPr>
                      <w:szCs w:val="21"/>
                    </w:rPr>
                  </w:pPr>
                  <w:r>
                    <w:rPr>
                      <w:szCs w:val="21"/>
                    </w:rPr>
                    <w:t>70</w:t>
                  </w:r>
                </w:p>
              </w:tc>
              <w:tc>
                <w:tcPr>
                  <w:tcW w:w="1360" w:type="dxa"/>
                  <w:tcBorders>
                    <w:top w:val="single" w:color="auto" w:sz="4" w:space="0"/>
                    <w:left w:val="nil"/>
                    <w:bottom w:val="single" w:color="auto" w:sz="4" w:space="0"/>
                    <w:right w:val="single" w:color="auto" w:sz="4" w:space="0"/>
                  </w:tcBorders>
                  <w:noWrap w:val="0"/>
                  <w:vAlign w:val="center"/>
                </w:tcPr>
                <w:p>
                  <w:pPr>
                    <w:jc w:val="center"/>
                    <w:rPr>
                      <w:szCs w:val="21"/>
                    </w:rPr>
                  </w:pPr>
                  <w:r>
                    <w:rPr>
                      <w:rFonts w:ascii="宋体" w:hAnsi="宋体" w:cs="宋体"/>
                      <w:szCs w:val="21"/>
                    </w:rPr>
                    <w:t>下料</w:t>
                  </w:r>
                  <w:r>
                    <w:rPr>
                      <w:szCs w:val="21"/>
                    </w:rPr>
                    <w:t>区</w:t>
                  </w:r>
                  <w:r>
                    <w:rPr>
                      <w:color w:val="000000"/>
                      <w:szCs w:val="21"/>
                    </w:rPr>
                    <w:t>西北</w:t>
                  </w:r>
                </w:p>
              </w:tc>
              <w:tc>
                <w:tcPr>
                  <w:tcW w:w="1364" w:type="dxa"/>
                  <w:tcBorders>
                    <w:top w:val="single" w:color="auto" w:sz="4" w:space="0"/>
                    <w:left w:val="nil"/>
                    <w:bottom w:val="single" w:color="auto" w:sz="4" w:space="0"/>
                    <w:right w:val="single" w:color="auto" w:sz="4" w:space="0"/>
                  </w:tcBorders>
                  <w:noWrap w:val="0"/>
                  <w:vAlign w:val="center"/>
                </w:tcPr>
                <w:p>
                  <w:pPr>
                    <w:jc w:val="center"/>
                    <w:rPr>
                      <w:szCs w:val="21"/>
                    </w:rPr>
                  </w:pPr>
                  <w:r>
                    <w:rPr>
                      <w:szCs w:val="21"/>
                    </w:rPr>
                    <w:t>隔声、减振底座</w:t>
                  </w:r>
                </w:p>
              </w:tc>
              <w:tc>
                <w:tcPr>
                  <w:tcW w:w="1202" w:type="dxa"/>
                  <w:tcBorders>
                    <w:top w:val="single" w:color="auto" w:sz="4" w:space="0"/>
                    <w:left w:val="nil"/>
                    <w:bottom w:val="single" w:color="auto" w:sz="4" w:space="0"/>
                    <w:right w:val="single" w:color="auto" w:sz="4" w:space="0"/>
                  </w:tcBorders>
                  <w:noWrap w:val="0"/>
                  <w:vAlign w:val="center"/>
                </w:tcPr>
                <w:p>
                  <w:pPr>
                    <w:jc w:val="center"/>
                    <w:rPr>
                      <w:szCs w:val="21"/>
                    </w:rPr>
                  </w:pPr>
                  <w:r>
                    <w:rPr>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7"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szCs w:val="21"/>
                    </w:rPr>
                  </w:pPr>
                  <w:r>
                    <w:rPr>
                      <w:color w:val="000000"/>
                      <w:kern w:val="0"/>
                      <w:szCs w:val="21"/>
                      <w:lang w:bidi="ar"/>
                    </w:rPr>
                    <w:t>2</w:t>
                  </w:r>
                </w:p>
              </w:tc>
              <w:tc>
                <w:tcPr>
                  <w:tcW w:w="1783" w:type="dxa"/>
                  <w:tcBorders>
                    <w:top w:val="single" w:color="auto" w:sz="4" w:space="0"/>
                    <w:left w:val="nil"/>
                    <w:bottom w:val="single" w:color="auto" w:sz="4" w:space="0"/>
                    <w:right w:val="single" w:color="auto" w:sz="4" w:space="0"/>
                  </w:tcBorders>
                  <w:noWrap w:val="0"/>
                  <w:vAlign w:val="center"/>
                </w:tcPr>
                <w:p>
                  <w:pPr>
                    <w:widowControl/>
                    <w:jc w:val="center"/>
                    <w:textAlignment w:val="center"/>
                    <w:rPr>
                      <w:szCs w:val="21"/>
                    </w:rPr>
                  </w:pPr>
                  <w:r>
                    <w:rPr>
                      <w:rFonts w:ascii="宋体" w:hAnsi="宋体" w:cs="宋体"/>
                      <w:szCs w:val="21"/>
                    </w:rPr>
                    <w:t>多片开料锯</w:t>
                  </w:r>
                </w:p>
              </w:tc>
              <w:tc>
                <w:tcPr>
                  <w:tcW w:w="670" w:type="dxa"/>
                  <w:tcBorders>
                    <w:top w:val="single" w:color="auto" w:sz="4" w:space="0"/>
                    <w:left w:val="nil"/>
                    <w:bottom w:val="single" w:color="auto" w:sz="4" w:space="0"/>
                    <w:right w:val="single" w:color="auto" w:sz="4" w:space="0"/>
                  </w:tcBorders>
                  <w:noWrap w:val="0"/>
                  <w:vAlign w:val="center"/>
                </w:tcPr>
                <w:p>
                  <w:pPr>
                    <w:widowControl/>
                    <w:jc w:val="center"/>
                    <w:textAlignment w:val="center"/>
                    <w:rPr>
                      <w:szCs w:val="21"/>
                    </w:rPr>
                  </w:pPr>
                  <w:r>
                    <w:rPr>
                      <w:rFonts w:hint="eastAsia"/>
                      <w:bCs/>
                      <w:kern w:val="0"/>
                      <w:szCs w:val="21"/>
                    </w:rPr>
                    <w:t>3</w:t>
                  </w:r>
                </w:p>
              </w:tc>
              <w:tc>
                <w:tcPr>
                  <w:tcW w:w="901" w:type="dxa"/>
                  <w:tcBorders>
                    <w:top w:val="single" w:color="auto" w:sz="4" w:space="0"/>
                    <w:left w:val="nil"/>
                    <w:bottom w:val="single" w:color="auto" w:sz="4" w:space="0"/>
                    <w:right w:val="single" w:color="auto" w:sz="4" w:space="0"/>
                  </w:tcBorders>
                  <w:noWrap w:val="0"/>
                  <w:vAlign w:val="center"/>
                </w:tcPr>
                <w:p>
                  <w:pPr>
                    <w:jc w:val="center"/>
                    <w:rPr>
                      <w:szCs w:val="21"/>
                    </w:rPr>
                  </w:pPr>
                  <w:r>
                    <w:rPr>
                      <w:szCs w:val="21"/>
                    </w:rPr>
                    <w:t>75</w:t>
                  </w:r>
                </w:p>
              </w:tc>
              <w:tc>
                <w:tcPr>
                  <w:tcW w:w="1360" w:type="dxa"/>
                  <w:tcBorders>
                    <w:top w:val="single" w:color="auto" w:sz="4" w:space="0"/>
                    <w:left w:val="nil"/>
                    <w:bottom w:val="single" w:color="auto" w:sz="4" w:space="0"/>
                    <w:right w:val="single" w:color="auto" w:sz="4" w:space="0"/>
                  </w:tcBorders>
                  <w:noWrap w:val="0"/>
                  <w:vAlign w:val="center"/>
                </w:tcPr>
                <w:p>
                  <w:pPr>
                    <w:jc w:val="center"/>
                    <w:rPr>
                      <w:szCs w:val="21"/>
                    </w:rPr>
                  </w:pPr>
                  <w:r>
                    <w:rPr>
                      <w:rFonts w:ascii="宋体" w:hAnsi="宋体" w:cs="宋体"/>
                      <w:szCs w:val="21"/>
                    </w:rPr>
                    <w:t>开料</w:t>
                  </w:r>
                  <w:r>
                    <w:rPr>
                      <w:szCs w:val="21"/>
                    </w:rPr>
                    <w:t>区</w:t>
                  </w:r>
                  <w:r>
                    <w:rPr>
                      <w:color w:val="000000"/>
                      <w:szCs w:val="21"/>
                    </w:rPr>
                    <w:t>西北</w:t>
                  </w:r>
                </w:p>
              </w:tc>
              <w:tc>
                <w:tcPr>
                  <w:tcW w:w="1364" w:type="dxa"/>
                  <w:tcBorders>
                    <w:top w:val="single" w:color="auto" w:sz="4" w:space="0"/>
                    <w:left w:val="nil"/>
                    <w:bottom w:val="single" w:color="auto" w:sz="4" w:space="0"/>
                    <w:right w:val="single" w:color="auto" w:sz="4" w:space="0"/>
                  </w:tcBorders>
                  <w:noWrap w:val="0"/>
                  <w:vAlign w:val="center"/>
                </w:tcPr>
                <w:p>
                  <w:pPr>
                    <w:jc w:val="center"/>
                    <w:rPr>
                      <w:szCs w:val="21"/>
                    </w:rPr>
                  </w:pPr>
                  <w:r>
                    <w:rPr>
                      <w:szCs w:val="21"/>
                    </w:rPr>
                    <w:t>隔声、减振底座</w:t>
                  </w:r>
                </w:p>
              </w:tc>
              <w:tc>
                <w:tcPr>
                  <w:tcW w:w="1202" w:type="dxa"/>
                  <w:tcBorders>
                    <w:top w:val="single" w:color="auto" w:sz="4" w:space="0"/>
                    <w:left w:val="nil"/>
                    <w:bottom w:val="single" w:color="auto" w:sz="4" w:space="0"/>
                    <w:right w:val="single" w:color="auto" w:sz="4" w:space="0"/>
                  </w:tcBorders>
                  <w:noWrap w:val="0"/>
                  <w:vAlign w:val="center"/>
                </w:tcPr>
                <w:p>
                  <w:pPr>
                    <w:jc w:val="center"/>
                    <w:rPr>
                      <w:szCs w:val="21"/>
                    </w:rPr>
                  </w:pPr>
                  <w:r>
                    <w:rPr>
                      <w:szCs w:val="21"/>
                    </w:rPr>
                    <w:t>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7"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szCs w:val="21"/>
                    </w:rPr>
                  </w:pPr>
                  <w:r>
                    <w:rPr>
                      <w:color w:val="000000"/>
                      <w:kern w:val="0"/>
                      <w:szCs w:val="21"/>
                      <w:lang w:bidi="ar"/>
                    </w:rPr>
                    <w:t>3</w:t>
                  </w:r>
                </w:p>
              </w:tc>
              <w:tc>
                <w:tcPr>
                  <w:tcW w:w="1783" w:type="dxa"/>
                  <w:tcBorders>
                    <w:top w:val="single" w:color="auto" w:sz="4" w:space="0"/>
                    <w:left w:val="nil"/>
                    <w:bottom w:val="single" w:color="auto" w:sz="4" w:space="0"/>
                    <w:right w:val="single" w:color="auto" w:sz="4" w:space="0"/>
                  </w:tcBorders>
                  <w:noWrap w:val="0"/>
                  <w:vAlign w:val="center"/>
                </w:tcPr>
                <w:p>
                  <w:pPr>
                    <w:widowControl/>
                    <w:jc w:val="center"/>
                    <w:textAlignment w:val="center"/>
                    <w:rPr>
                      <w:szCs w:val="21"/>
                    </w:rPr>
                  </w:pPr>
                  <w:r>
                    <w:rPr>
                      <w:rFonts w:ascii="宋体" w:hAnsi="宋体" w:cs="宋体"/>
                      <w:szCs w:val="21"/>
                    </w:rPr>
                    <w:t>压刨</w:t>
                  </w:r>
                </w:p>
              </w:tc>
              <w:tc>
                <w:tcPr>
                  <w:tcW w:w="670" w:type="dxa"/>
                  <w:tcBorders>
                    <w:top w:val="single" w:color="auto" w:sz="4" w:space="0"/>
                    <w:left w:val="nil"/>
                    <w:bottom w:val="single" w:color="auto" w:sz="4" w:space="0"/>
                    <w:right w:val="single" w:color="auto" w:sz="4" w:space="0"/>
                  </w:tcBorders>
                  <w:noWrap w:val="0"/>
                  <w:vAlign w:val="center"/>
                </w:tcPr>
                <w:p>
                  <w:pPr>
                    <w:widowControl/>
                    <w:jc w:val="center"/>
                    <w:textAlignment w:val="center"/>
                    <w:rPr>
                      <w:szCs w:val="21"/>
                    </w:rPr>
                  </w:pPr>
                  <w:r>
                    <w:rPr>
                      <w:rFonts w:hint="eastAsia"/>
                      <w:bCs/>
                      <w:kern w:val="0"/>
                      <w:szCs w:val="21"/>
                    </w:rPr>
                    <w:t>1</w:t>
                  </w:r>
                </w:p>
              </w:tc>
              <w:tc>
                <w:tcPr>
                  <w:tcW w:w="901" w:type="dxa"/>
                  <w:tcBorders>
                    <w:top w:val="single" w:color="auto" w:sz="4" w:space="0"/>
                    <w:left w:val="nil"/>
                    <w:bottom w:val="single" w:color="auto" w:sz="4" w:space="0"/>
                    <w:right w:val="single" w:color="auto" w:sz="4" w:space="0"/>
                  </w:tcBorders>
                  <w:noWrap w:val="0"/>
                  <w:vAlign w:val="center"/>
                </w:tcPr>
                <w:p>
                  <w:pPr>
                    <w:jc w:val="center"/>
                    <w:rPr>
                      <w:szCs w:val="21"/>
                    </w:rPr>
                  </w:pPr>
                  <w:r>
                    <w:rPr>
                      <w:szCs w:val="21"/>
                    </w:rPr>
                    <w:t>75</w:t>
                  </w:r>
                </w:p>
              </w:tc>
              <w:tc>
                <w:tcPr>
                  <w:tcW w:w="1360" w:type="dxa"/>
                  <w:tcBorders>
                    <w:top w:val="single" w:color="auto" w:sz="4" w:space="0"/>
                    <w:left w:val="nil"/>
                    <w:bottom w:val="single" w:color="auto" w:sz="4" w:space="0"/>
                    <w:right w:val="single" w:color="auto" w:sz="4" w:space="0"/>
                  </w:tcBorders>
                  <w:noWrap w:val="0"/>
                  <w:vAlign w:val="center"/>
                </w:tcPr>
                <w:p>
                  <w:pPr>
                    <w:jc w:val="center"/>
                    <w:rPr>
                      <w:szCs w:val="21"/>
                    </w:rPr>
                  </w:pPr>
                  <w:r>
                    <w:rPr>
                      <w:rFonts w:ascii="宋体" w:hAnsi="宋体" w:cs="宋体"/>
                      <w:szCs w:val="21"/>
                    </w:rPr>
                    <w:t>开料</w:t>
                  </w:r>
                  <w:r>
                    <w:rPr>
                      <w:szCs w:val="21"/>
                    </w:rPr>
                    <w:t>区</w:t>
                  </w:r>
                  <w:r>
                    <w:rPr>
                      <w:color w:val="000000"/>
                      <w:szCs w:val="21"/>
                    </w:rPr>
                    <w:t>西北</w:t>
                  </w:r>
                </w:p>
              </w:tc>
              <w:tc>
                <w:tcPr>
                  <w:tcW w:w="1364" w:type="dxa"/>
                  <w:tcBorders>
                    <w:top w:val="single" w:color="auto" w:sz="4" w:space="0"/>
                    <w:left w:val="nil"/>
                    <w:bottom w:val="single" w:color="auto" w:sz="4" w:space="0"/>
                    <w:right w:val="single" w:color="auto" w:sz="4" w:space="0"/>
                  </w:tcBorders>
                  <w:noWrap w:val="0"/>
                  <w:vAlign w:val="center"/>
                </w:tcPr>
                <w:p>
                  <w:pPr>
                    <w:jc w:val="center"/>
                    <w:rPr>
                      <w:szCs w:val="21"/>
                    </w:rPr>
                  </w:pPr>
                  <w:r>
                    <w:rPr>
                      <w:szCs w:val="21"/>
                    </w:rPr>
                    <w:t>隔声、低噪声设备</w:t>
                  </w:r>
                </w:p>
              </w:tc>
              <w:tc>
                <w:tcPr>
                  <w:tcW w:w="1202" w:type="dxa"/>
                  <w:tcBorders>
                    <w:top w:val="single" w:color="auto" w:sz="4" w:space="0"/>
                    <w:left w:val="nil"/>
                    <w:bottom w:val="single" w:color="auto" w:sz="4" w:space="0"/>
                    <w:right w:val="single" w:color="auto" w:sz="4" w:space="0"/>
                  </w:tcBorders>
                  <w:noWrap w:val="0"/>
                  <w:vAlign w:val="center"/>
                </w:tcPr>
                <w:p>
                  <w:pPr>
                    <w:jc w:val="center"/>
                    <w:rPr>
                      <w:szCs w:val="21"/>
                    </w:rPr>
                  </w:pPr>
                  <w:r>
                    <w:rPr>
                      <w:szCs w:val="21"/>
                    </w:rPr>
                    <w:t>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7"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szCs w:val="21"/>
                    </w:rPr>
                  </w:pPr>
                  <w:r>
                    <w:rPr>
                      <w:color w:val="000000"/>
                      <w:kern w:val="0"/>
                      <w:szCs w:val="21"/>
                      <w:lang w:bidi="ar"/>
                    </w:rPr>
                    <w:t>4</w:t>
                  </w:r>
                </w:p>
              </w:tc>
              <w:tc>
                <w:tcPr>
                  <w:tcW w:w="1783" w:type="dxa"/>
                  <w:tcBorders>
                    <w:top w:val="single" w:color="auto" w:sz="4" w:space="0"/>
                    <w:left w:val="nil"/>
                    <w:bottom w:val="single" w:color="auto" w:sz="4" w:space="0"/>
                    <w:right w:val="single" w:color="auto" w:sz="4" w:space="0"/>
                  </w:tcBorders>
                  <w:noWrap w:val="0"/>
                  <w:vAlign w:val="center"/>
                </w:tcPr>
                <w:p>
                  <w:pPr>
                    <w:widowControl/>
                    <w:jc w:val="center"/>
                    <w:textAlignment w:val="center"/>
                    <w:rPr>
                      <w:szCs w:val="21"/>
                    </w:rPr>
                  </w:pPr>
                  <w:r>
                    <w:rPr>
                      <w:rFonts w:ascii="宋体" w:hAnsi="宋体" w:cs="宋体"/>
                      <w:szCs w:val="21"/>
                    </w:rPr>
                    <w:t>拼板机</w:t>
                  </w:r>
                </w:p>
              </w:tc>
              <w:tc>
                <w:tcPr>
                  <w:tcW w:w="670" w:type="dxa"/>
                  <w:tcBorders>
                    <w:top w:val="single" w:color="auto" w:sz="4" w:space="0"/>
                    <w:left w:val="nil"/>
                    <w:bottom w:val="single" w:color="auto" w:sz="4" w:space="0"/>
                    <w:right w:val="single" w:color="auto" w:sz="4" w:space="0"/>
                  </w:tcBorders>
                  <w:noWrap w:val="0"/>
                  <w:vAlign w:val="center"/>
                </w:tcPr>
                <w:p>
                  <w:pPr>
                    <w:widowControl/>
                    <w:jc w:val="center"/>
                    <w:textAlignment w:val="center"/>
                    <w:rPr>
                      <w:szCs w:val="21"/>
                    </w:rPr>
                  </w:pPr>
                  <w:r>
                    <w:rPr>
                      <w:rFonts w:hint="eastAsia"/>
                      <w:bCs/>
                      <w:kern w:val="0"/>
                      <w:szCs w:val="21"/>
                    </w:rPr>
                    <w:t>1</w:t>
                  </w:r>
                </w:p>
              </w:tc>
              <w:tc>
                <w:tcPr>
                  <w:tcW w:w="901" w:type="dxa"/>
                  <w:tcBorders>
                    <w:top w:val="single" w:color="auto" w:sz="4" w:space="0"/>
                    <w:left w:val="nil"/>
                    <w:bottom w:val="single" w:color="auto" w:sz="4" w:space="0"/>
                    <w:right w:val="single" w:color="auto" w:sz="4" w:space="0"/>
                  </w:tcBorders>
                  <w:noWrap w:val="0"/>
                  <w:vAlign w:val="center"/>
                </w:tcPr>
                <w:p>
                  <w:pPr>
                    <w:jc w:val="center"/>
                    <w:rPr>
                      <w:szCs w:val="21"/>
                    </w:rPr>
                  </w:pPr>
                  <w:r>
                    <w:rPr>
                      <w:szCs w:val="21"/>
                    </w:rPr>
                    <w:t>75</w:t>
                  </w:r>
                </w:p>
              </w:tc>
              <w:tc>
                <w:tcPr>
                  <w:tcW w:w="1360" w:type="dxa"/>
                  <w:tcBorders>
                    <w:top w:val="single" w:color="auto" w:sz="4" w:space="0"/>
                    <w:left w:val="nil"/>
                    <w:bottom w:val="single" w:color="auto" w:sz="4" w:space="0"/>
                    <w:right w:val="single" w:color="auto" w:sz="4" w:space="0"/>
                  </w:tcBorders>
                  <w:noWrap w:val="0"/>
                  <w:vAlign w:val="center"/>
                </w:tcPr>
                <w:p>
                  <w:pPr>
                    <w:jc w:val="center"/>
                    <w:rPr>
                      <w:szCs w:val="21"/>
                    </w:rPr>
                  </w:pPr>
                  <w:r>
                    <w:rPr>
                      <w:rFonts w:ascii="宋体" w:hAnsi="宋体" w:cs="宋体"/>
                      <w:szCs w:val="21"/>
                    </w:rPr>
                    <w:t>拼板</w:t>
                  </w:r>
                  <w:r>
                    <w:rPr>
                      <w:szCs w:val="21"/>
                    </w:rPr>
                    <w:t>区</w:t>
                  </w:r>
                  <w:r>
                    <w:rPr>
                      <w:color w:val="000000"/>
                      <w:szCs w:val="21"/>
                    </w:rPr>
                    <w:t>西北</w:t>
                  </w:r>
                </w:p>
              </w:tc>
              <w:tc>
                <w:tcPr>
                  <w:tcW w:w="1364" w:type="dxa"/>
                  <w:tcBorders>
                    <w:top w:val="single" w:color="auto" w:sz="4" w:space="0"/>
                    <w:left w:val="nil"/>
                    <w:bottom w:val="single" w:color="auto" w:sz="4" w:space="0"/>
                    <w:right w:val="single" w:color="auto" w:sz="4" w:space="0"/>
                  </w:tcBorders>
                  <w:noWrap w:val="0"/>
                  <w:vAlign w:val="center"/>
                </w:tcPr>
                <w:p>
                  <w:pPr>
                    <w:jc w:val="center"/>
                    <w:rPr>
                      <w:szCs w:val="21"/>
                    </w:rPr>
                  </w:pPr>
                  <w:r>
                    <w:rPr>
                      <w:szCs w:val="21"/>
                    </w:rPr>
                    <w:t>隔声、低噪声设备、减振</w:t>
                  </w:r>
                </w:p>
              </w:tc>
              <w:tc>
                <w:tcPr>
                  <w:tcW w:w="1202" w:type="dxa"/>
                  <w:tcBorders>
                    <w:top w:val="single" w:color="auto" w:sz="4" w:space="0"/>
                    <w:left w:val="nil"/>
                    <w:bottom w:val="single" w:color="auto" w:sz="4" w:space="0"/>
                    <w:right w:val="single" w:color="auto" w:sz="4" w:space="0"/>
                  </w:tcBorders>
                  <w:noWrap w:val="0"/>
                  <w:vAlign w:val="center"/>
                </w:tcPr>
                <w:p>
                  <w:pPr>
                    <w:jc w:val="center"/>
                    <w:rPr>
                      <w:szCs w:val="21"/>
                    </w:rPr>
                  </w:pPr>
                  <w:r>
                    <w:rPr>
                      <w:szCs w:val="21"/>
                    </w:rPr>
                    <w:t>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7"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szCs w:val="21"/>
                    </w:rPr>
                  </w:pPr>
                  <w:r>
                    <w:rPr>
                      <w:color w:val="000000"/>
                      <w:kern w:val="0"/>
                      <w:szCs w:val="21"/>
                      <w:lang w:bidi="ar"/>
                    </w:rPr>
                    <w:t>5</w:t>
                  </w:r>
                </w:p>
              </w:tc>
              <w:tc>
                <w:tcPr>
                  <w:tcW w:w="1783" w:type="dxa"/>
                  <w:tcBorders>
                    <w:top w:val="single" w:color="auto" w:sz="4" w:space="0"/>
                    <w:left w:val="nil"/>
                    <w:bottom w:val="single" w:color="auto" w:sz="4" w:space="0"/>
                    <w:right w:val="single" w:color="auto" w:sz="4" w:space="0"/>
                  </w:tcBorders>
                  <w:noWrap w:val="0"/>
                  <w:vAlign w:val="center"/>
                </w:tcPr>
                <w:p>
                  <w:pPr>
                    <w:widowControl/>
                    <w:jc w:val="center"/>
                    <w:textAlignment w:val="center"/>
                    <w:rPr>
                      <w:szCs w:val="21"/>
                    </w:rPr>
                  </w:pPr>
                  <w:r>
                    <w:rPr>
                      <w:rFonts w:ascii="宋体" w:hAnsi="宋体" w:cs="宋体"/>
                      <w:szCs w:val="21"/>
                    </w:rPr>
                    <w:t>精密裁板锯</w:t>
                  </w:r>
                </w:p>
              </w:tc>
              <w:tc>
                <w:tcPr>
                  <w:tcW w:w="670" w:type="dxa"/>
                  <w:tcBorders>
                    <w:top w:val="single" w:color="auto" w:sz="4" w:space="0"/>
                    <w:left w:val="nil"/>
                    <w:bottom w:val="single" w:color="auto" w:sz="4" w:space="0"/>
                    <w:right w:val="single" w:color="auto" w:sz="4" w:space="0"/>
                  </w:tcBorders>
                  <w:noWrap w:val="0"/>
                  <w:vAlign w:val="center"/>
                </w:tcPr>
                <w:p>
                  <w:pPr>
                    <w:widowControl/>
                    <w:jc w:val="center"/>
                    <w:textAlignment w:val="center"/>
                    <w:rPr>
                      <w:szCs w:val="21"/>
                    </w:rPr>
                  </w:pPr>
                  <w:r>
                    <w:rPr>
                      <w:rFonts w:hint="eastAsia"/>
                      <w:bCs/>
                      <w:kern w:val="0"/>
                      <w:szCs w:val="21"/>
                    </w:rPr>
                    <w:t>3</w:t>
                  </w:r>
                </w:p>
              </w:tc>
              <w:tc>
                <w:tcPr>
                  <w:tcW w:w="901" w:type="dxa"/>
                  <w:tcBorders>
                    <w:top w:val="single" w:color="auto" w:sz="4" w:space="0"/>
                    <w:left w:val="nil"/>
                    <w:bottom w:val="single" w:color="auto" w:sz="4" w:space="0"/>
                    <w:right w:val="single" w:color="auto" w:sz="4" w:space="0"/>
                  </w:tcBorders>
                  <w:noWrap w:val="0"/>
                  <w:vAlign w:val="center"/>
                </w:tcPr>
                <w:p>
                  <w:pPr>
                    <w:jc w:val="center"/>
                    <w:rPr>
                      <w:szCs w:val="21"/>
                    </w:rPr>
                  </w:pPr>
                  <w:r>
                    <w:rPr>
                      <w:szCs w:val="21"/>
                    </w:rPr>
                    <w:t>65</w:t>
                  </w:r>
                </w:p>
              </w:tc>
              <w:tc>
                <w:tcPr>
                  <w:tcW w:w="1360" w:type="dxa"/>
                  <w:tcBorders>
                    <w:top w:val="single" w:color="auto" w:sz="4" w:space="0"/>
                    <w:left w:val="nil"/>
                    <w:bottom w:val="single" w:color="auto" w:sz="4" w:space="0"/>
                    <w:right w:val="single" w:color="auto" w:sz="4" w:space="0"/>
                  </w:tcBorders>
                  <w:noWrap w:val="0"/>
                  <w:vAlign w:val="center"/>
                </w:tcPr>
                <w:p>
                  <w:pPr>
                    <w:jc w:val="center"/>
                    <w:rPr>
                      <w:szCs w:val="21"/>
                    </w:rPr>
                  </w:pPr>
                  <w:r>
                    <w:rPr>
                      <w:rFonts w:ascii="宋体" w:hAnsi="宋体" w:cs="宋体"/>
                      <w:szCs w:val="21"/>
                    </w:rPr>
                    <w:t>裁板</w:t>
                  </w:r>
                  <w:r>
                    <w:rPr>
                      <w:szCs w:val="21"/>
                    </w:rPr>
                    <w:t>区</w:t>
                  </w:r>
                  <w:r>
                    <w:rPr>
                      <w:color w:val="000000"/>
                      <w:szCs w:val="21"/>
                    </w:rPr>
                    <w:t>西南</w:t>
                  </w:r>
                </w:p>
              </w:tc>
              <w:tc>
                <w:tcPr>
                  <w:tcW w:w="1364" w:type="dxa"/>
                  <w:tcBorders>
                    <w:top w:val="single" w:color="auto" w:sz="4" w:space="0"/>
                    <w:left w:val="nil"/>
                    <w:bottom w:val="single" w:color="auto" w:sz="4" w:space="0"/>
                    <w:right w:val="single" w:color="auto" w:sz="4" w:space="0"/>
                  </w:tcBorders>
                  <w:noWrap w:val="0"/>
                  <w:vAlign w:val="center"/>
                </w:tcPr>
                <w:p>
                  <w:pPr>
                    <w:jc w:val="center"/>
                    <w:rPr>
                      <w:szCs w:val="21"/>
                    </w:rPr>
                  </w:pPr>
                  <w:r>
                    <w:rPr>
                      <w:szCs w:val="21"/>
                    </w:rPr>
                    <w:t>隔声、减振垫</w:t>
                  </w:r>
                </w:p>
              </w:tc>
              <w:tc>
                <w:tcPr>
                  <w:tcW w:w="1202" w:type="dxa"/>
                  <w:tcBorders>
                    <w:top w:val="single" w:color="auto" w:sz="4" w:space="0"/>
                    <w:left w:val="nil"/>
                    <w:bottom w:val="single" w:color="auto" w:sz="4" w:space="0"/>
                    <w:right w:val="single" w:color="auto" w:sz="4" w:space="0"/>
                  </w:tcBorders>
                  <w:noWrap w:val="0"/>
                  <w:vAlign w:val="center"/>
                </w:tcPr>
                <w:p>
                  <w:pPr>
                    <w:jc w:val="center"/>
                    <w:rPr>
                      <w:szCs w:val="21"/>
                    </w:rPr>
                  </w:pPr>
                  <w:r>
                    <w:rPr>
                      <w:szCs w:val="21"/>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7"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szCs w:val="21"/>
                    </w:rPr>
                  </w:pPr>
                  <w:r>
                    <w:rPr>
                      <w:color w:val="000000"/>
                      <w:kern w:val="0"/>
                      <w:szCs w:val="21"/>
                      <w:lang w:bidi="ar"/>
                    </w:rPr>
                    <w:t>6</w:t>
                  </w:r>
                </w:p>
              </w:tc>
              <w:tc>
                <w:tcPr>
                  <w:tcW w:w="1783" w:type="dxa"/>
                  <w:tcBorders>
                    <w:top w:val="single" w:color="auto" w:sz="4" w:space="0"/>
                    <w:left w:val="nil"/>
                    <w:bottom w:val="single" w:color="auto" w:sz="4" w:space="0"/>
                    <w:right w:val="single" w:color="auto" w:sz="4" w:space="0"/>
                  </w:tcBorders>
                  <w:noWrap w:val="0"/>
                  <w:vAlign w:val="center"/>
                </w:tcPr>
                <w:p>
                  <w:pPr>
                    <w:widowControl/>
                    <w:jc w:val="center"/>
                    <w:textAlignment w:val="center"/>
                    <w:rPr>
                      <w:szCs w:val="21"/>
                    </w:rPr>
                  </w:pPr>
                  <w:r>
                    <w:rPr>
                      <w:rFonts w:ascii="宋体" w:hAnsi="宋体" w:cs="宋体"/>
                      <w:szCs w:val="21"/>
                    </w:rPr>
                    <w:t>打孔锯</w:t>
                  </w:r>
                </w:p>
              </w:tc>
              <w:tc>
                <w:tcPr>
                  <w:tcW w:w="670" w:type="dxa"/>
                  <w:tcBorders>
                    <w:top w:val="single" w:color="auto" w:sz="4" w:space="0"/>
                    <w:left w:val="nil"/>
                    <w:bottom w:val="single" w:color="auto" w:sz="4" w:space="0"/>
                    <w:right w:val="single" w:color="auto" w:sz="4" w:space="0"/>
                  </w:tcBorders>
                  <w:noWrap w:val="0"/>
                  <w:vAlign w:val="center"/>
                </w:tcPr>
                <w:p>
                  <w:pPr>
                    <w:widowControl/>
                    <w:jc w:val="center"/>
                    <w:textAlignment w:val="center"/>
                    <w:rPr>
                      <w:szCs w:val="21"/>
                    </w:rPr>
                  </w:pPr>
                  <w:r>
                    <w:rPr>
                      <w:rFonts w:hint="eastAsia"/>
                      <w:bCs/>
                      <w:kern w:val="0"/>
                      <w:szCs w:val="21"/>
                    </w:rPr>
                    <w:t>7</w:t>
                  </w:r>
                </w:p>
              </w:tc>
              <w:tc>
                <w:tcPr>
                  <w:tcW w:w="901" w:type="dxa"/>
                  <w:tcBorders>
                    <w:top w:val="single" w:color="auto" w:sz="4" w:space="0"/>
                    <w:left w:val="nil"/>
                    <w:bottom w:val="single" w:color="auto" w:sz="4" w:space="0"/>
                    <w:right w:val="single" w:color="auto" w:sz="4" w:space="0"/>
                  </w:tcBorders>
                  <w:noWrap w:val="0"/>
                  <w:vAlign w:val="center"/>
                </w:tcPr>
                <w:p>
                  <w:pPr>
                    <w:jc w:val="center"/>
                    <w:rPr>
                      <w:szCs w:val="21"/>
                    </w:rPr>
                  </w:pPr>
                  <w:r>
                    <w:rPr>
                      <w:szCs w:val="21"/>
                    </w:rPr>
                    <w:t>65</w:t>
                  </w:r>
                </w:p>
              </w:tc>
              <w:tc>
                <w:tcPr>
                  <w:tcW w:w="1360" w:type="dxa"/>
                  <w:tcBorders>
                    <w:top w:val="single" w:color="auto" w:sz="4" w:space="0"/>
                    <w:left w:val="nil"/>
                    <w:bottom w:val="single" w:color="auto" w:sz="4" w:space="0"/>
                    <w:right w:val="single" w:color="auto" w:sz="4" w:space="0"/>
                  </w:tcBorders>
                  <w:noWrap w:val="0"/>
                  <w:vAlign w:val="center"/>
                </w:tcPr>
                <w:p>
                  <w:pPr>
                    <w:jc w:val="center"/>
                    <w:rPr>
                      <w:szCs w:val="21"/>
                    </w:rPr>
                  </w:pPr>
                  <w:r>
                    <w:rPr>
                      <w:rFonts w:ascii="宋体" w:hAnsi="宋体" w:cs="宋体"/>
                      <w:szCs w:val="21"/>
                    </w:rPr>
                    <w:t>打孔</w:t>
                  </w:r>
                  <w:r>
                    <w:rPr>
                      <w:szCs w:val="21"/>
                    </w:rPr>
                    <w:t>区</w:t>
                  </w:r>
                  <w:r>
                    <w:rPr>
                      <w:color w:val="000000"/>
                      <w:szCs w:val="21"/>
                    </w:rPr>
                    <w:t>西南</w:t>
                  </w:r>
                </w:p>
              </w:tc>
              <w:tc>
                <w:tcPr>
                  <w:tcW w:w="1364" w:type="dxa"/>
                  <w:tcBorders>
                    <w:top w:val="single" w:color="auto" w:sz="4" w:space="0"/>
                    <w:left w:val="nil"/>
                    <w:bottom w:val="single" w:color="auto" w:sz="4" w:space="0"/>
                    <w:right w:val="single" w:color="auto" w:sz="4" w:space="0"/>
                  </w:tcBorders>
                  <w:noWrap w:val="0"/>
                  <w:vAlign w:val="center"/>
                </w:tcPr>
                <w:p>
                  <w:pPr>
                    <w:jc w:val="center"/>
                    <w:rPr>
                      <w:szCs w:val="21"/>
                    </w:rPr>
                  </w:pPr>
                  <w:r>
                    <w:rPr>
                      <w:szCs w:val="21"/>
                    </w:rPr>
                    <w:t>隔声、减振垫</w:t>
                  </w:r>
                </w:p>
              </w:tc>
              <w:tc>
                <w:tcPr>
                  <w:tcW w:w="1202" w:type="dxa"/>
                  <w:tcBorders>
                    <w:top w:val="single" w:color="auto" w:sz="4" w:space="0"/>
                    <w:left w:val="nil"/>
                    <w:bottom w:val="single" w:color="auto" w:sz="4" w:space="0"/>
                    <w:right w:val="single" w:color="auto" w:sz="4" w:space="0"/>
                  </w:tcBorders>
                  <w:noWrap w:val="0"/>
                  <w:vAlign w:val="center"/>
                </w:tcPr>
                <w:p>
                  <w:pPr>
                    <w:jc w:val="center"/>
                    <w:rPr>
                      <w:szCs w:val="21"/>
                    </w:rPr>
                  </w:pPr>
                  <w:r>
                    <w:rPr>
                      <w:szCs w:val="21"/>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657"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szCs w:val="21"/>
                    </w:rPr>
                  </w:pPr>
                  <w:r>
                    <w:rPr>
                      <w:color w:val="000000"/>
                      <w:kern w:val="0"/>
                      <w:szCs w:val="21"/>
                      <w:lang w:bidi="ar"/>
                    </w:rPr>
                    <w:t>7</w:t>
                  </w:r>
                </w:p>
              </w:tc>
              <w:tc>
                <w:tcPr>
                  <w:tcW w:w="1783" w:type="dxa"/>
                  <w:tcBorders>
                    <w:top w:val="single" w:color="auto" w:sz="4" w:space="0"/>
                    <w:left w:val="nil"/>
                    <w:bottom w:val="single" w:color="auto" w:sz="4" w:space="0"/>
                    <w:right w:val="single" w:color="auto" w:sz="4" w:space="0"/>
                  </w:tcBorders>
                  <w:noWrap w:val="0"/>
                  <w:vAlign w:val="center"/>
                </w:tcPr>
                <w:p>
                  <w:pPr>
                    <w:widowControl/>
                    <w:jc w:val="center"/>
                    <w:textAlignment w:val="center"/>
                    <w:rPr>
                      <w:szCs w:val="21"/>
                    </w:rPr>
                  </w:pPr>
                  <w:r>
                    <w:rPr>
                      <w:rFonts w:ascii="宋体" w:hAnsi="宋体" w:cs="宋体"/>
                      <w:szCs w:val="21"/>
                    </w:rPr>
                    <w:t>雕刻机</w:t>
                  </w:r>
                </w:p>
              </w:tc>
              <w:tc>
                <w:tcPr>
                  <w:tcW w:w="670" w:type="dxa"/>
                  <w:tcBorders>
                    <w:top w:val="single" w:color="auto" w:sz="4" w:space="0"/>
                    <w:left w:val="nil"/>
                    <w:bottom w:val="single" w:color="auto" w:sz="4" w:space="0"/>
                    <w:right w:val="single" w:color="auto" w:sz="4" w:space="0"/>
                  </w:tcBorders>
                  <w:noWrap w:val="0"/>
                  <w:vAlign w:val="center"/>
                </w:tcPr>
                <w:p>
                  <w:pPr>
                    <w:widowControl/>
                    <w:jc w:val="center"/>
                    <w:textAlignment w:val="center"/>
                    <w:rPr>
                      <w:szCs w:val="21"/>
                    </w:rPr>
                  </w:pPr>
                  <w:r>
                    <w:rPr>
                      <w:rFonts w:hint="eastAsia"/>
                      <w:bCs/>
                      <w:kern w:val="0"/>
                      <w:szCs w:val="21"/>
                    </w:rPr>
                    <w:t>3</w:t>
                  </w:r>
                </w:p>
              </w:tc>
              <w:tc>
                <w:tcPr>
                  <w:tcW w:w="901" w:type="dxa"/>
                  <w:tcBorders>
                    <w:top w:val="single" w:color="auto" w:sz="4" w:space="0"/>
                    <w:left w:val="nil"/>
                    <w:bottom w:val="single" w:color="auto" w:sz="4" w:space="0"/>
                    <w:right w:val="single" w:color="auto" w:sz="4" w:space="0"/>
                  </w:tcBorders>
                  <w:noWrap w:val="0"/>
                  <w:vAlign w:val="center"/>
                </w:tcPr>
                <w:p>
                  <w:pPr>
                    <w:jc w:val="center"/>
                    <w:rPr>
                      <w:szCs w:val="21"/>
                    </w:rPr>
                  </w:pPr>
                  <w:r>
                    <w:rPr>
                      <w:szCs w:val="21"/>
                    </w:rPr>
                    <w:t>60</w:t>
                  </w:r>
                </w:p>
              </w:tc>
              <w:tc>
                <w:tcPr>
                  <w:tcW w:w="1360" w:type="dxa"/>
                  <w:tcBorders>
                    <w:top w:val="single" w:color="auto" w:sz="4" w:space="0"/>
                    <w:left w:val="nil"/>
                    <w:bottom w:val="single" w:color="auto" w:sz="4" w:space="0"/>
                    <w:right w:val="single" w:color="auto" w:sz="4" w:space="0"/>
                  </w:tcBorders>
                  <w:noWrap w:val="0"/>
                  <w:vAlign w:val="center"/>
                </w:tcPr>
                <w:p>
                  <w:pPr>
                    <w:jc w:val="center"/>
                    <w:rPr>
                      <w:szCs w:val="21"/>
                    </w:rPr>
                  </w:pPr>
                  <w:r>
                    <w:rPr>
                      <w:rFonts w:ascii="宋体" w:hAnsi="宋体" w:cs="宋体"/>
                      <w:szCs w:val="21"/>
                    </w:rPr>
                    <w:t>雕刻</w:t>
                  </w:r>
                  <w:r>
                    <w:rPr>
                      <w:szCs w:val="21"/>
                    </w:rPr>
                    <w:t>区</w:t>
                  </w:r>
                  <w:r>
                    <w:rPr>
                      <w:color w:val="000000"/>
                      <w:szCs w:val="21"/>
                    </w:rPr>
                    <w:t>西南</w:t>
                  </w:r>
                </w:p>
              </w:tc>
              <w:tc>
                <w:tcPr>
                  <w:tcW w:w="1364" w:type="dxa"/>
                  <w:tcBorders>
                    <w:top w:val="single" w:color="auto" w:sz="4" w:space="0"/>
                    <w:left w:val="nil"/>
                    <w:bottom w:val="single" w:color="auto" w:sz="4" w:space="0"/>
                    <w:right w:val="single" w:color="auto" w:sz="4" w:space="0"/>
                  </w:tcBorders>
                  <w:noWrap w:val="0"/>
                  <w:vAlign w:val="center"/>
                </w:tcPr>
                <w:p>
                  <w:pPr>
                    <w:jc w:val="center"/>
                    <w:rPr>
                      <w:szCs w:val="21"/>
                    </w:rPr>
                  </w:pPr>
                  <w:r>
                    <w:rPr>
                      <w:szCs w:val="21"/>
                    </w:rPr>
                    <w:t>隔声、低噪声设备、减振</w:t>
                  </w:r>
                </w:p>
              </w:tc>
              <w:tc>
                <w:tcPr>
                  <w:tcW w:w="1202" w:type="dxa"/>
                  <w:tcBorders>
                    <w:top w:val="single" w:color="auto" w:sz="4" w:space="0"/>
                    <w:left w:val="nil"/>
                    <w:bottom w:val="single" w:color="auto" w:sz="4" w:space="0"/>
                    <w:right w:val="single" w:color="auto" w:sz="4" w:space="0"/>
                  </w:tcBorders>
                  <w:noWrap w:val="0"/>
                  <w:vAlign w:val="center"/>
                </w:tcPr>
                <w:p>
                  <w:pPr>
                    <w:jc w:val="center"/>
                    <w:rPr>
                      <w:szCs w:val="21"/>
                    </w:rPr>
                  </w:pPr>
                  <w:r>
                    <w:rPr>
                      <w:szCs w:val="21"/>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7"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szCs w:val="21"/>
                    </w:rPr>
                  </w:pPr>
                  <w:r>
                    <w:rPr>
                      <w:color w:val="000000"/>
                      <w:kern w:val="0"/>
                      <w:szCs w:val="21"/>
                      <w:lang w:bidi="ar"/>
                    </w:rPr>
                    <w:t>8</w:t>
                  </w:r>
                </w:p>
              </w:tc>
              <w:tc>
                <w:tcPr>
                  <w:tcW w:w="1783" w:type="dxa"/>
                  <w:tcBorders>
                    <w:top w:val="single" w:color="auto" w:sz="4" w:space="0"/>
                    <w:left w:val="nil"/>
                    <w:bottom w:val="single" w:color="auto" w:sz="4" w:space="0"/>
                    <w:right w:val="single" w:color="auto" w:sz="4" w:space="0"/>
                  </w:tcBorders>
                  <w:noWrap w:val="0"/>
                  <w:vAlign w:val="center"/>
                </w:tcPr>
                <w:p>
                  <w:pPr>
                    <w:widowControl/>
                    <w:jc w:val="center"/>
                    <w:textAlignment w:val="center"/>
                    <w:rPr>
                      <w:szCs w:val="21"/>
                    </w:rPr>
                  </w:pPr>
                  <w:r>
                    <w:rPr>
                      <w:rFonts w:ascii="宋体" w:hAnsi="宋体" w:cs="宋体"/>
                      <w:bCs/>
                      <w:szCs w:val="21"/>
                    </w:rPr>
                    <w:t>砂光机</w:t>
                  </w:r>
                </w:p>
              </w:tc>
              <w:tc>
                <w:tcPr>
                  <w:tcW w:w="670" w:type="dxa"/>
                  <w:tcBorders>
                    <w:top w:val="single" w:color="auto" w:sz="4" w:space="0"/>
                    <w:left w:val="nil"/>
                    <w:bottom w:val="single" w:color="auto" w:sz="4" w:space="0"/>
                    <w:right w:val="single" w:color="auto" w:sz="4" w:space="0"/>
                  </w:tcBorders>
                  <w:noWrap w:val="0"/>
                  <w:vAlign w:val="center"/>
                </w:tcPr>
                <w:p>
                  <w:pPr>
                    <w:widowControl/>
                    <w:jc w:val="center"/>
                    <w:textAlignment w:val="center"/>
                    <w:rPr>
                      <w:szCs w:val="21"/>
                    </w:rPr>
                  </w:pPr>
                  <w:r>
                    <w:rPr>
                      <w:rFonts w:hint="eastAsia"/>
                      <w:bCs/>
                      <w:kern w:val="0"/>
                      <w:szCs w:val="21"/>
                    </w:rPr>
                    <w:t>2</w:t>
                  </w:r>
                </w:p>
              </w:tc>
              <w:tc>
                <w:tcPr>
                  <w:tcW w:w="901" w:type="dxa"/>
                  <w:tcBorders>
                    <w:top w:val="single" w:color="auto" w:sz="4" w:space="0"/>
                    <w:left w:val="nil"/>
                    <w:bottom w:val="single" w:color="auto" w:sz="4" w:space="0"/>
                    <w:right w:val="single" w:color="auto" w:sz="4" w:space="0"/>
                  </w:tcBorders>
                  <w:noWrap w:val="0"/>
                  <w:vAlign w:val="center"/>
                </w:tcPr>
                <w:p>
                  <w:pPr>
                    <w:jc w:val="center"/>
                    <w:rPr>
                      <w:szCs w:val="21"/>
                    </w:rPr>
                  </w:pPr>
                  <w:r>
                    <w:rPr>
                      <w:szCs w:val="21"/>
                    </w:rPr>
                    <w:t>75</w:t>
                  </w:r>
                </w:p>
              </w:tc>
              <w:tc>
                <w:tcPr>
                  <w:tcW w:w="1360" w:type="dxa"/>
                  <w:tcBorders>
                    <w:top w:val="single" w:color="auto" w:sz="4" w:space="0"/>
                    <w:left w:val="nil"/>
                    <w:bottom w:val="single" w:color="auto" w:sz="4" w:space="0"/>
                    <w:right w:val="single" w:color="auto" w:sz="4" w:space="0"/>
                  </w:tcBorders>
                  <w:noWrap w:val="0"/>
                  <w:vAlign w:val="center"/>
                </w:tcPr>
                <w:p>
                  <w:pPr>
                    <w:jc w:val="center"/>
                    <w:rPr>
                      <w:szCs w:val="21"/>
                    </w:rPr>
                  </w:pPr>
                  <w:r>
                    <w:rPr>
                      <w:rFonts w:ascii="宋体" w:hAnsi="宋体" w:cs="宋体"/>
                      <w:szCs w:val="21"/>
                    </w:rPr>
                    <w:t>砂光打磨</w:t>
                  </w:r>
                  <w:r>
                    <w:rPr>
                      <w:szCs w:val="21"/>
                    </w:rPr>
                    <w:t>区</w:t>
                  </w:r>
                  <w:r>
                    <w:rPr>
                      <w:color w:val="000000"/>
                      <w:szCs w:val="21"/>
                    </w:rPr>
                    <w:t>西南</w:t>
                  </w:r>
                </w:p>
              </w:tc>
              <w:tc>
                <w:tcPr>
                  <w:tcW w:w="1364" w:type="dxa"/>
                  <w:tcBorders>
                    <w:top w:val="single" w:color="auto" w:sz="4" w:space="0"/>
                    <w:left w:val="nil"/>
                    <w:bottom w:val="single" w:color="auto" w:sz="4" w:space="0"/>
                    <w:right w:val="single" w:color="auto" w:sz="4" w:space="0"/>
                  </w:tcBorders>
                  <w:noWrap w:val="0"/>
                  <w:vAlign w:val="center"/>
                </w:tcPr>
                <w:p>
                  <w:pPr>
                    <w:jc w:val="center"/>
                    <w:rPr>
                      <w:szCs w:val="21"/>
                    </w:rPr>
                  </w:pPr>
                  <w:r>
                    <w:rPr>
                      <w:szCs w:val="21"/>
                    </w:rPr>
                    <w:t>隔声、低噪声设备、减振</w:t>
                  </w:r>
                </w:p>
              </w:tc>
              <w:tc>
                <w:tcPr>
                  <w:tcW w:w="1202" w:type="dxa"/>
                  <w:tcBorders>
                    <w:top w:val="single" w:color="auto" w:sz="4" w:space="0"/>
                    <w:left w:val="nil"/>
                    <w:bottom w:val="single" w:color="auto" w:sz="4" w:space="0"/>
                    <w:right w:val="single" w:color="auto" w:sz="4" w:space="0"/>
                  </w:tcBorders>
                  <w:noWrap w:val="0"/>
                  <w:vAlign w:val="center"/>
                </w:tcPr>
                <w:p>
                  <w:pPr>
                    <w:jc w:val="center"/>
                    <w:rPr>
                      <w:szCs w:val="21"/>
                    </w:rPr>
                  </w:pPr>
                  <w:r>
                    <w:rPr>
                      <w:szCs w:val="21"/>
                    </w:rPr>
                    <w:t>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657"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szCs w:val="21"/>
                    </w:rPr>
                  </w:pPr>
                  <w:r>
                    <w:rPr>
                      <w:color w:val="000000"/>
                      <w:kern w:val="0"/>
                      <w:szCs w:val="21"/>
                      <w:lang w:bidi="ar"/>
                    </w:rPr>
                    <w:t>9</w:t>
                  </w:r>
                </w:p>
              </w:tc>
              <w:tc>
                <w:tcPr>
                  <w:tcW w:w="1783" w:type="dxa"/>
                  <w:tcBorders>
                    <w:top w:val="single" w:color="auto" w:sz="4" w:space="0"/>
                    <w:left w:val="nil"/>
                    <w:bottom w:val="single" w:color="auto" w:sz="4" w:space="0"/>
                    <w:right w:val="single" w:color="auto" w:sz="4" w:space="0"/>
                  </w:tcBorders>
                  <w:noWrap w:val="0"/>
                  <w:vAlign w:val="center"/>
                </w:tcPr>
                <w:p>
                  <w:pPr>
                    <w:widowControl/>
                    <w:jc w:val="center"/>
                    <w:textAlignment w:val="center"/>
                    <w:rPr>
                      <w:szCs w:val="21"/>
                    </w:rPr>
                  </w:pPr>
                  <w:r>
                    <w:rPr>
                      <w:rFonts w:ascii="宋体" w:hAnsi="宋体" w:cs="宋体"/>
                      <w:bCs/>
                      <w:szCs w:val="21"/>
                    </w:rPr>
                    <w:t>立铣</w:t>
                  </w:r>
                </w:p>
              </w:tc>
              <w:tc>
                <w:tcPr>
                  <w:tcW w:w="670" w:type="dxa"/>
                  <w:tcBorders>
                    <w:top w:val="single" w:color="auto" w:sz="4" w:space="0"/>
                    <w:left w:val="nil"/>
                    <w:bottom w:val="single" w:color="auto" w:sz="4" w:space="0"/>
                    <w:right w:val="single" w:color="auto" w:sz="4" w:space="0"/>
                  </w:tcBorders>
                  <w:noWrap w:val="0"/>
                  <w:vAlign w:val="center"/>
                </w:tcPr>
                <w:p>
                  <w:pPr>
                    <w:widowControl/>
                    <w:jc w:val="center"/>
                    <w:textAlignment w:val="center"/>
                    <w:rPr>
                      <w:szCs w:val="21"/>
                    </w:rPr>
                  </w:pPr>
                  <w:r>
                    <w:rPr>
                      <w:rFonts w:hint="eastAsia"/>
                      <w:bCs/>
                      <w:kern w:val="0"/>
                      <w:szCs w:val="21"/>
                    </w:rPr>
                    <w:t>4</w:t>
                  </w:r>
                </w:p>
              </w:tc>
              <w:tc>
                <w:tcPr>
                  <w:tcW w:w="901" w:type="dxa"/>
                  <w:tcBorders>
                    <w:top w:val="single" w:color="auto" w:sz="4" w:space="0"/>
                    <w:left w:val="nil"/>
                    <w:bottom w:val="single" w:color="auto" w:sz="4" w:space="0"/>
                    <w:right w:val="single" w:color="auto" w:sz="4" w:space="0"/>
                  </w:tcBorders>
                  <w:noWrap w:val="0"/>
                  <w:vAlign w:val="center"/>
                </w:tcPr>
                <w:p>
                  <w:pPr>
                    <w:jc w:val="center"/>
                    <w:rPr>
                      <w:szCs w:val="21"/>
                    </w:rPr>
                  </w:pPr>
                  <w:r>
                    <w:rPr>
                      <w:szCs w:val="21"/>
                    </w:rPr>
                    <w:t>60</w:t>
                  </w:r>
                </w:p>
              </w:tc>
              <w:tc>
                <w:tcPr>
                  <w:tcW w:w="1360" w:type="dxa"/>
                  <w:tcBorders>
                    <w:top w:val="single" w:color="auto" w:sz="4" w:space="0"/>
                    <w:left w:val="nil"/>
                    <w:bottom w:val="single" w:color="auto" w:sz="4" w:space="0"/>
                    <w:right w:val="single" w:color="auto" w:sz="4" w:space="0"/>
                  </w:tcBorders>
                  <w:noWrap w:val="0"/>
                  <w:vAlign w:val="center"/>
                </w:tcPr>
                <w:p>
                  <w:pPr>
                    <w:jc w:val="center"/>
                    <w:rPr>
                      <w:szCs w:val="21"/>
                    </w:rPr>
                  </w:pPr>
                  <w:r>
                    <w:rPr>
                      <w:rFonts w:ascii="宋体" w:hAnsi="宋体" w:cs="宋体"/>
                      <w:szCs w:val="21"/>
                    </w:rPr>
                    <w:t>砂光打磨</w:t>
                  </w:r>
                  <w:r>
                    <w:rPr>
                      <w:szCs w:val="21"/>
                    </w:rPr>
                    <w:t>区</w:t>
                  </w:r>
                  <w:r>
                    <w:rPr>
                      <w:color w:val="000000"/>
                      <w:szCs w:val="21"/>
                    </w:rPr>
                    <w:t>西南</w:t>
                  </w:r>
                </w:p>
              </w:tc>
              <w:tc>
                <w:tcPr>
                  <w:tcW w:w="1364" w:type="dxa"/>
                  <w:tcBorders>
                    <w:top w:val="single" w:color="auto" w:sz="4" w:space="0"/>
                    <w:left w:val="nil"/>
                    <w:bottom w:val="single" w:color="auto" w:sz="4" w:space="0"/>
                    <w:right w:val="single" w:color="auto" w:sz="4" w:space="0"/>
                  </w:tcBorders>
                  <w:noWrap w:val="0"/>
                  <w:vAlign w:val="center"/>
                </w:tcPr>
                <w:p>
                  <w:pPr>
                    <w:jc w:val="center"/>
                    <w:rPr>
                      <w:szCs w:val="21"/>
                    </w:rPr>
                  </w:pPr>
                  <w:r>
                    <w:rPr>
                      <w:szCs w:val="21"/>
                    </w:rPr>
                    <w:t>隔声、低噪声设备、减振</w:t>
                  </w:r>
                </w:p>
              </w:tc>
              <w:tc>
                <w:tcPr>
                  <w:tcW w:w="1202" w:type="dxa"/>
                  <w:tcBorders>
                    <w:top w:val="single" w:color="auto" w:sz="4" w:space="0"/>
                    <w:left w:val="nil"/>
                    <w:bottom w:val="single" w:color="auto" w:sz="4" w:space="0"/>
                    <w:right w:val="single" w:color="auto" w:sz="4" w:space="0"/>
                  </w:tcBorders>
                  <w:noWrap w:val="0"/>
                  <w:vAlign w:val="center"/>
                </w:tcPr>
                <w:p>
                  <w:pPr>
                    <w:jc w:val="center"/>
                    <w:rPr>
                      <w:szCs w:val="21"/>
                    </w:rPr>
                  </w:pPr>
                  <w:r>
                    <w:rPr>
                      <w:szCs w:val="21"/>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7"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color w:val="000000"/>
                      <w:kern w:val="0"/>
                      <w:szCs w:val="21"/>
                      <w:lang w:bidi="ar"/>
                    </w:rPr>
                  </w:pPr>
                  <w:r>
                    <w:rPr>
                      <w:color w:val="000000"/>
                      <w:kern w:val="0"/>
                      <w:szCs w:val="21"/>
                      <w:lang w:bidi="ar"/>
                    </w:rPr>
                    <w:t>10</w:t>
                  </w:r>
                </w:p>
              </w:tc>
              <w:tc>
                <w:tcPr>
                  <w:tcW w:w="1783" w:type="dxa"/>
                  <w:tcBorders>
                    <w:top w:val="single" w:color="auto" w:sz="4" w:space="0"/>
                    <w:left w:val="nil"/>
                    <w:bottom w:val="single" w:color="auto" w:sz="4" w:space="0"/>
                    <w:right w:val="single" w:color="auto" w:sz="4" w:space="0"/>
                  </w:tcBorders>
                  <w:noWrap w:val="0"/>
                  <w:vAlign w:val="center"/>
                </w:tcPr>
                <w:p>
                  <w:pPr>
                    <w:widowControl/>
                    <w:jc w:val="center"/>
                    <w:textAlignment w:val="center"/>
                    <w:rPr>
                      <w:kern w:val="0"/>
                      <w:szCs w:val="21"/>
                    </w:rPr>
                  </w:pPr>
                  <w:r>
                    <w:rPr>
                      <w:rFonts w:hint="eastAsia" w:ascii="宋体" w:hAnsi="宋体" w:cs="宋体"/>
                      <w:szCs w:val="21"/>
                      <w:lang w:eastAsia="zh-CN"/>
                    </w:rPr>
                    <w:t>打磨</w:t>
                  </w:r>
                  <w:r>
                    <w:rPr>
                      <w:rFonts w:ascii="宋体" w:hAnsi="宋体" w:cs="宋体"/>
                      <w:szCs w:val="21"/>
                    </w:rPr>
                    <w:t>机</w:t>
                  </w:r>
                </w:p>
              </w:tc>
              <w:tc>
                <w:tcPr>
                  <w:tcW w:w="670" w:type="dxa"/>
                  <w:tcBorders>
                    <w:top w:val="single" w:color="auto" w:sz="4" w:space="0"/>
                    <w:left w:val="nil"/>
                    <w:bottom w:val="single" w:color="auto" w:sz="4" w:space="0"/>
                    <w:right w:val="single" w:color="auto" w:sz="4" w:space="0"/>
                  </w:tcBorders>
                  <w:noWrap w:val="0"/>
                  <w:vAlign w:val="center"/>
                </w:tcPr>
                <w:p>
                  <w:pPr>
                    <w:widowControl/>
                    <w:jc w:val="center"/>
                    <w:textAlignment w:val="center"/>
                    <w:rPr>
                      <w:color w:val="000000"/>
                      <w:kern w:val="0"/>
                      <w:szCs w:val="21"/>
                      <w:lang w:bidi="ar"/>
                    </w:rPr>
                  </w:pPr>
                  <w:r>
                    <w:rPr>
                      <w:rFonts w:hint="eastAsia"/>
                      <w:bCs/>
                      <w:kern w:val="0"/>
                      <w:szCs w:val="21"/>
                    </w:rPr>
                    <w:t>2</w:t>
                  </w:r>
                </w:p>
              </w:tc>
              <w:tc>
                <w:tcPr>
                  <w:tcW w:w="901" w:type="dxa"/>
                  <w:tcBorders>
                    <w:top w:val="single" w:color="auto" w:sz="4" w:space="0"/>
                    <w:left w:val="nil"/>
                    <w:bottom w:val="single" w:color="auto" w:sz="4" w:space="0"/>
                    <w:right w:val="single" w:color="auto" w:sz="4" w:space="0"/>
                  </w:tcBorders>
                  <w:noWrap w:val="0"/>
                  <w:vAlign w:val="center"/>
                </w:tcPr>
                <w:p>
                  <w:pPr>
                    <w:jc w:val="center"/>
                    <w:rPr>
                      <w:szCs w:val="21"/>
                    </w:rPr>
                  </w:pPr>
                  <w:r>
                    <w:rPr>
                      <w:szCs w:val="21"/>
                    </w:rPr>
                    <w:t>75</w:t>
                  </w:r>
                </w:p>
              </w:tc>
              <w:tc>
                <w:tcPr>
                  <w:tcW w:w="1360" w:type="dxa"/>
                  <w:tcBorders>
                    <w:top w:val="single" w:color="auto" w:sz="4" w:space="0"/>
                    <w:left w:val="nil"/>
                    <w:bottom w:val="single" w:color="auto" w:sz="4" w:space="0"/>
                    <w:right w:val="single" w:color="auto" w:sz="4" w:space="0"/>
                  </w:tcBorders>
                  <w:noWrap w:val="0"/>
                  <w:vAlign w:val="center"/>
                </w:tcPr>
                <w:p>
                  <w:pPr>
                    <w:jc w:val="center"/>
                    <w:rPr>
                      <w:szCs w:val="21"/>
                    </w:rPr>
                  </w:pPr>
                  <w:r>
                    <w:rPr>
                      <w:rFonts w:hint="eastAsia" w:ascii="宋体" w:hAnsi="宋体" w:cs="宋体"/>
                      <w:szCs w:val="21"/>
                      <w:lang w:eastAsia="zh-CN"/>
                    </w:rPr>
                    <w:t>打磨</w:t>
                  </w:r>
                  <w:r>
                    <w:rPr>
                      <w:szCs w:val="21"/>
                    </w:rPr>
                    <w:t>区</w:t>
                  </w:r>
                  <w:r>
                    <w:rPr>
                      <w:color w:val="000000"/>
                      <w:szCs w:val="21"/>
                    </w:rPr>
                    <w:t>西南</w:t>
                  </w:r>
                </w:p>
              </w:tc>
              <w:tc>
                <w:tcPr>
                  <w:tcW w:w="1364" w:type="dxa"/>
                  <w:tcBorders>
                    <w:top w:val="single" w:color="auto" w:sz="4" w:space="0"/>
                    <w:left w:val="nil"/>
                    <w:bottom w:val="single" w:color="auto" w:sz="4" w:space="0"/>
                    <w:right w:val="single" w:color="auto" w:sz="4" w:space="0"/>
                  </w:tcBorders>
                  <w:noWrap w:val="0"/>
                  <w:vAlign w:val="center"/>
                </w:tcPr>
                <w:p>
                  <w:pPr>
                    <w:jc w:val="center"/>
                    <w:rPr>
                      <w:szCs w:val="21"/>
                    </w:rPr>
                  </w:pPr>
                  <w:r>
                    <w:rPr>
                      <w:szCs w:val="21"/>
                    </w:rPr>
                    <w:t>隔声、低噪声设备、减振</w:t>
                  </w:r>
                </w:p>
              </w:tc>
              <w:tc>
                <w:tcPr>
                  <w:tcW w:w="1202" w:type="dxa"/>
                  <w:tcBorders>
                    <w:top w:val="single" w:color="auto" w:sz="4" w:space="0"/>
                    <w:left w:val="nil"/>
                    <w:bottom w:val="single" w:color="auto" w:sz="4" w:space="0"/>
                    <w:right w:val="single" w:color="auto" w:sz="4" w:space="0"/>
                  </w:tcBorders>
                  <w:noWrap w:val="0"/>
                  <w:vAlign w:val="center"/>
                </w:tcPr>
                <w:p>
                  <w:pPr>
                    <w:jc w:val="center"/>
                    <w:rPr>
                      <w:szCs w:val="21"/>
                    </w:rPr>
                  </w:pPr>
                  <w:r>
                    <w:rPr>
                      <w:szCs w:val="21"/>
                    </w:rPr>
                    <w:t>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7"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color w:val="000000"/>
                      <w:kern w:val="0"/>
                      <w:szCs w:val="21"/>
                      <w:lang w:bidi="ar"/>
                    </w:rPr>
                  </w:pPr>
                  <w:r>
                    <w:rPr>
                      <w:color w:val="000000"/>
                      <w:kern w:val="0"/>
                      <w:szCs w:val="21"/>
                      <w:lang w:bidi="ar"/>
                    </w:rPr>
                    <w:t>11</w:t>
                  </w:r>
                </w:p>
              </w:tc>
              <w:tc>
                <w:tcPr>
                  <w:tcW w:w="1783" w:type="dxa"/>
                  <w:tcBorders>
                    <w:top w:val="single" w:color="auto" w:sz="4" w:space="0"/>
                    <w:left w:val="nil"/>
                    <w:bottom w:val="single" w:color="auto" w:sz="4" w:space="0"/>
                    <w:right w:val="single" w:color="auto" w:sz="4" w:space="0"/>
                  </w:tcBorders>
                  <w:noWrap w:val="0"/>
                  <w:vAlign w:val="center"/>
                </w:tcPr>
                <w:p>
                  <w:pPr>
                    <w:widowControl/>
                    <w:jc w:val="center"/>
                    <w:textAlignment w:val="center"/>
                    <w:rPr>
                      <w:kern w:val="0"/>
                      <w:szCs w:val="21"/>
                    </w:rPr>
                  </w:pPr>
                  <w:r>
                    <w:rPr>
                      <w:rFonts w:ascii="宋体" w:hAnsi="宋体" w:cs="宋体"/>
                      <w:szCs w:val="21"/>
                    </w:rPr>
                    <w:t>组装机</w:t>
                  </w:r>
                </w:p>
              </w:tc>
              <w:tc>
                <w:tcPr>
                  <w:tcW w:w="670" w:type="dxa"/>
                  <w:tcBorders>
                    <w:top w:val="single" w:color="auto" w:sz="4" w:space="0"/>
                    <w:left w:val="nil"/>
                    <w:bottom w:val="single" w:color="auto" w:sz="4" w:space="0"/>
                    <w:right w:val="single" w:color="auto" w:sz="4" w:space="0"/>
                  </w:tcBorders>
                  <w:noWrap w:val="0"/>
                  <w:vAlign w:val="center"/>
                </w:tcPr>
                <w:p>
                  <w:pPr>
                    <w:widowControl/>
                    <w:jc w:val="center"/>
                    <w:textAlignment w:val="center"/>
                    <w:rPr>
                      <w:color w:val="000000"/>
                      <w:kern w:val="0"/>
                      <w:szCs w:val="21"/>
                      <w:lang w:bidi="ar"/>
                    </w:rPr>
                  </w:pPr>
                  <w:r>
                    <w:rPr>
                      <w:rFonts w:hint="eastAsia"/>
                      <w:bCs/>
                      <w:kern w:val="0"/>
                      <w:szCs w:val="21"/>
                    </w:rPr>
                    <w:t>1</w:t>
                  </w:r>
                </w:p>
              </w:tc>
              <w:tc>
                <w:tcPr>
                  <w:tcW w:w="901" w:type="dxa"/>
                  <w:tcBorders>
                    <w:top w:val="single" w:color="auto" w:sz="4" w:space="0"/>
                    <w:left w:val="nil"/>
                    <w:bottom w:val="single" w:color="auto" w:sz="4" w:space="0"/>
                    <w:right w:val="single" w:color="auto" w:sz="4" w:space="0"/>
                  </w:tcBorders>
                  <w:noWrap w:val="0"/>
                  <w:vAlign w:val="center"/>
                </w:tcPr>
                <w:p>
                  <w:pPr>
                    <w:jc w:val="center"/>
                    <w:rPr>
                      <w:szCs w:val="21"/>
                    </w:rPr>
                  </w:pPr>
                  <w:r>
                    <w:rPr>
                      <w:szCs w:val="21"/>
                    </w:rPr>
                    <w:t>55</w:t>
                  </w:r>
                </w:p>
              </w:tc>
              <w:tc>
                <w:tcPr>
                  <w:tcW w:w="1360" w:type="dxa"/>
                  <w:tcBorders>
                    <w:top w:val="single" w:color="auto" w:sz="4" w:space="0"/>
                    <w:left w:val="nil"/>
                    <w:bottom w:val="single" w:color="auto" w:sz="4" w:space="0"/>
                    <w:right w:val="single" w:color="auto" w:sz="4" w:space="0"/>
                  </w:tcBorders>
                  <w:noWrap w:val="0"/>
                  <w:vAlign w:val="center"/>
                </w:tcPr>
                <w:p>
                  <w:pPr>
                    <w:jc w:val="center"/>
                    <w:rPr>
                      <w:szCs w:val="21"/>
                    </w:rPr>
                  </w:pPr>
                  <w:r>
                    <w:rPr>
                      <w:rFonts w:ascii="宋体" w:hAnsi="宋体" w:cs="宋体"/>
                      <w:szCs w:val="21"/>
                    </w:rPr>
                    <w:t>组装</w:t>
                  </w:r>
                  <w:r>
                    <w:rPr>
                      <w:szCs w:val="21"/>
                    </w:rPr>
                    <w:t>区</w:t>
                  </w:r>
                  <w:r>
                    <w:rPr>
                      <w:color w:val="000000"/>
                      <w:szCs w:val="21"/>
                    </w:rPr>
                    <w:t>西南</w:t>
                  </w:r>
                </w:p>
              </w:tc>
              <w:tc>
                <w:tcPr>
                  <w:tcW w:w="1364" w:type="dxa"/>
                  <w:tcBorders>
                    <w:top w:val="single" w:color="auto" w:sz="4" w:space="0"/>
                    <w:left w:val="nil"/>
                    <w:bottom w:val="single" w:color="auto" w:sz="4" w:space="0"/>
                    <w:right w:val="single" w:color="auto" w:sz="4" w:space="0"/>
                  </w:tcBorders>
                  <w:noWrap w:val="0"/>
                  <w:vAlign w:val="center"/>
                </w:tcPr>
                <w:p>
                  <w:pPr>
                    <w:jc w:val="center"/>
                    <w:rPr>
                      <w:szCs w:val="21"/>
                    </w:rPr>
                  </w:pPr>
                  <w:r>
                    <w:rPr>
                      <w:szCs w:val="21"/>
                    </w:rPr>
                    <w:t>隔声、低噪声设备、减振</w:t>
                  </w:r>
                </w:p>
              </w:tc>
              <w:tc>
                <w:tcPr>
                  <w:tcW w:w="1202" w:type="dxa"/>
                  <w:tcBorders>
                    <w:top w:val="single" w:color="auto" w:sz="4" w:space="0"/>
                    <w:left w:val="nil"/>
                    <w:bottom w:val="single" w:color="auto" w:sz="4" w:space="0"/>
                    <w:right w:val="single" w:color="auto" w:sz="4" w:space="0"/>
                  </w:tcBorders>
                  <w:noWrap w:val="0"/>
                  <w:vAlign w:val="center"/>
                </w:tcPr>
                <w:p>
                  <w:pPr>
                    <w:jc w:val="center"/>
                    <w:rPr>
                      <w:szCs w:val="21"/>
                    </w:rPr>
                  </w:pPr>
                  <w:r>
                    <w:rPr>
                      <w:szCs w:val="21"/>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7"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color w:val="000000"/>
                      <w:kern w:val="0"/>
                      <w:szCs w:val="21"/>
                      <w:lang w:bidi="ar"/>
                    </w:rPr>
                  </w:pPr>
                  <w:r>
                    <w:rPr>
                      <w:color w:val="000000"/>
                      <w:kern w:val="0"/>
                      <w:szCs w:val="21"/>
                      <w:lang w:bidi="ar"/>
                    </w:rPr>
                    <w:t>12</w:t>
                  </w:r>
                </w:p>
              </w:tc>
              <w:tc>
                <w:tcPr>
                  <w:tcW w:w="1783" w:type="dxa"/>
                  <w:tcBorders>
                    <w:top w:val="single" w:color="auto" w:sz="4" w:space="0"/>
                    <w:left w:val="nil"/>
                    <w:bottom w:val="single" w:color="auto" w:sz="4" w:space="0"/>
                    <w:right w:val="single" w:color="auto" w:sz="4" w:space="0"/>
                  </w:tcBorders>
                  <w:noWrap w:val="0"/>
                  <w:vAlign w:val="center"/>
                </w:tcPr>
                <w:p>
                  <w:pPr>
                    <w:widowControl/>
                    <w:jc w:val="center"/>
                    <w:textAlignment w:val="center"/>
                    <w:rPr>
                      <w:kern w:val="0"/>
                      <w:szCs w:val="21"/>
                    </w:rPr>
                  </w:pPr>
                  <w:r>
                    <w:rPr>
                      <w:rFonts w:ascii="宋体" w:hAnsi="宋体" w:cs="宋体"/>
                      <w:szCs w:val="21"/>
                    </w:rPr>
                    <w:t>空压机</w:t>
                  </w:r>
                </w:p>
              </w:tc>
              <w:tc>
                <w:tcPr>
                  <w:tcW w:w="670" w:type="dxa"/>
                  <w:tcBorders>
                    <w:top w:val="single" w:color="auto" w:sz="4" w:space="0"/>
                    <w:left w:val="nil"/>
                    <w:bottom w:val="single" w:color="auto" w:sz="4" w:space="0"/>
                    <w:right w:val="single" w:color="auto" w:sz="4" w:space="0"/>
                  </w:tcBorders>
                  <w:noWrap w:val="0"/>
                  <w:vAlign w:val="center"/>
                </w:tcPr>
                <w:p>
                  <w:pPr>
                    <w:widowControl/>
                    <w:jc w:val="center"/>
                    <w:textAlignment w:val="center"/>
                    <w:rPr>
                      <w:color w:val="000000"/>
                      <w:kern w:val="0"/>
                      <w:szCs w:val="21"/>
                      <w:lang w:bidi="ar"/>
                    </w:rPr>
                  </w:pPr>
                  <w:r>
                    <w:rPr>
                      <w:rFonts w:hint="eastAsia"/>
                      <w:bCs/>
                      <w:kern w:val="0"/>
                      <w:szCs w:val="21"/>
                    </w:rPr>
                    <w:t>1</w:t>
                  </w:r>
                </w:p>
              </w:tc>
              <w:tc>
                <w:tcPr>
                  <w:tcW w:w="901" w:type="dxa"/>
                  <w:tcBorders>
                    <w:top w:val="single" w:color="auto" w:sz="4" w:space="0"/>
                    <w:left w:val="nil"/>
                    <w:bottom w:val="single" w:color="auto" w:sz="4" w:space="0"/>
                    <w:right w:val="single" w:color="auto" w:sz="4" w:space="0"/>
                  </w:tcBorders>
                  <w:noWrap w:val="0"/>
                  <w:vAlign w:val="center"/>
                </w:tcPr>
                <w:p>
                  <w:pPr>
                    <w:jc w:val="center"/>
                    <w:rPr>
                      <w:szCs w:val="21"/>
                    </w:rPr>
                  </w:pPr>
                  <w:r>
                    <w:rPr>
                      <w:rFonts w:hint="eastAsia"/>
                      <w:szCs w:val="21"/>
                    </w:rPr>
                    <w:t>85</w:t>
                  </w:r>
                </w:p>
              </w:tc>
              <w:tc>
                <w:tcPr>
                  <w:tcW w:w="1360" w:type="dxa"/>
                  <w:tcBorders>
                    <w:top w:val="single" w:color="auto" w:sz="4" w:space="0"/>
                    <w:left w:val="nil"/>
                    <w:bottom w:val="single" w:color="auto" w:sz="4" w:space="0"/>
                    <w:right w:val="single" w:color="auto" w:sz="4" w:space="0"/>
                  </w:tcBorders>
                  <w:noWrap w:val="0"/>
                  <w:vAlign w:val="center"/>
                </w:tcPr>
                <w:p>
                  <w:pPr>
                    <w:jc w:val="center"/>
                    <w:rPr>
                      <w:szCs w:val="21"/>
                    </w:rPr>
                  </w:pPr>
                  <w:r>
                    <w:rPr>
                      <w:szCs w:val="21"/>
                    </w:rPr>
                    <w:t>厂区</w:t>
                  </w:r>
                  <w:r>
                    <w:rPr>
                      <w:color w:val="000000"/>
                      <w:szCs w:val="21"/>
                    </w:rPr>
                    <w:t>西南</w:t>
                  </w:r>
                </w:p>
              </w:tc>
              <w:tc>
                <w:tcPr>
                  <w:tcW w:w="1364" w:type="dxa"/>
                  <w:tcBorders>
                    <w:top w:val="single" w:color="auto" w:sz="4" w:space="0"/>
                    <w:left w:val="nil"/>
                    <w:bottom w:val="single" w:color="auto" w:sz="4" w:space="0"/>
                    <w:right w:val="single" w:color="auto" w:sz="4" w:space="0"/>
                  </w:tcBorders>
                  <w:noWrap w:val="0"/>
                  <w:vAlign w:val="center"/>
                </w:tcPr>
                <w:p>
                  <w:pPr>
                    <w:jc w:val="center"/>
                    <w:rPr>
                      <w:szCs w:val="21"/>
                    </w:rPr>
                  </w:pPr>
                  <w:r>
                    <w:rPr>
                      <w:szCs w:val="21"/>
                    </w:rPr>
                    <w:t>隔声、低噪声设备、减振</w:t>
                  </w:r>
                </w:p>
              </w:tc>
              <w:tc>
                <w:tcPr>
                  <w:tcW w:w="1202" w:type="dxa"/>
                  <w:tcBorders>
                    <w:top w:val="single" w:color="auto" w:sz="4" w:space="0"/>
                    <w:left w:val="nil"/>
                    <w:bottom w:val="single" w:color="auto" w:sz="4" w:space="0"/>
                    <w:right w:val="single" w:color="auto" w:sz="4" w:space="0"/>
                  </w:tcBorders>
                  <w:noWrap w:val="0"/>
                  <w:vAlign w:val="center"/>
                </w:tcPr>
                <w:p>
                  <w:pPr>
                    <w:jc w:val="center"/>
                    <w:rPr>
                      <w:szCs w:val="21"/>
                    </w:rPr>
                  </w:pPr>
                  <w:r>
                    <w:rPr>
                      <w:rFonts w:hint="eastAsia"/>
                      <w:szCs w:val="21"/>
                    </w:rPr>
                    <w:t>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7"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color w:val="000000"/>
                      <w:kern w:val="0"/>
                      <w:szCs w:val="21"/>
                      <w:lang w:bidi="ar"/>
                    </w:rPr>
                  </w:pPr>
                  <w:r>
                    <w:rPr>
                      <w:color w:val="000000"/>
                      <w:kern w:val="0"/>
                      <w:szCs w:val="21"/>
                      <w:lang w:bidi="ar"/>
                    </w:rPr>
                    <w:t>13</w:t>
                  </w:r>
                </w:p>
              </w:tc>
              <w:tc>
                <w:tcPr>
                  <w:tcW w:w="1783" w:type="dxa"/>
                  <w:tcBorders>
                    <w:top w:val="single" w:color="auto" w:sz="4" w:space="0"/>
                    <w:left w:val="nil"/>
                    <w:bottom w:val="single" w:color="auto" w:sz="4" w:space="0"/>
                    <w:right w:val="single" w:color="auto" w:sz="4" w:space="0"/>
                  </w:tcBorders>
                  <w:noWrap w:val="0"/>
                  <w:vAlign w:val="center"/>
                </w:tcPr>
                <w:p>
                  <w:pPr>
                    <w:widowControl/>
                    <w:jc w:val="center"/>
                    <w:textAlignment w:val="center"/>
                    <w:rPr>
                      <w:kern w:val="0"/>
                      <w:szCs w:val="21"/>
                    </w:rPr>
                  </w:pPr>
                  <w:r>
                    <w:rPr>
                      <w:rFonts w:ascii="宋体" w:hAnsi="宋体" w:cs="宋体"/>
                      <w:szCs w:val="21"/>
                    </w:rPr>
                    <w:t>除尘设备</w:t>
                  </w:r>
                </w:p>
              </w:tc>
              <w:tc>
                <w:tcPr>
                  <w:tcW w:w="670" w:type="dxa"/>
                  <w:tcBorders>
                    <w:top w:val="single" w:color="auto" w:sz="4" w:space="0"/>
                    <w:left w:val="nil"/>
                    <w:bottom w:val="single" w:color="auto" w:sz="4" w:space="0"/>
                    <w:right w:val="single" w:color="auto" w:sz="4" w:space="0"/>
                  </w:tcBorders>
                  <w:noWrap w:val="0"/>
                  <w:vAlign w:val="center"/>
                </w:tcPr>
                <w:p>
                  <w:pPr>
                    <w:widowControl/>
                    <w:jc w:val="center"/>
                    <w:textAlignment w:val="center"/>
                    <w:rPr>
                      <w:color w:val="000000"/>
                      <w:kern w:val="0"/>
                      <w:szCs w:val="21"/>
                      <w:lang w:bidi="ar"/>
                    </w:rPr>
                  </w:pPr>
                  <w:r>
                    <w:rPr>
                      <w:rFonts w:hint="eastAsia"/>
                      <w:bCs/>
                      <w:kern w:val="0"/>
                      <w:szCs w:val="21"/>
                    </w:rPr>
                    <w:t>1</w:t>
                  </w:r>
                </w:p>
              </w:tc>
              <w:tc>
                <w:tcPr>
                  <w:tcW w:w="901" w:type="dxa"/>
                  <w:tcBorders>
                    <w:top w:val="single" w:color="auto" w:sz="4" w:space="0"/>
                    <w:left w:val="nil"/>
                    <w:bottom w:val="single" w:color="auto" w:sz="4" w:space="0"/>
                    <w:right w:val="single" w:color="auto" w:sz="4" w:space="0"/>
                  </w:tcBorders>
                  <w:noWrap w:val="0"/>
                  <w:vAlign w:val="center"/>
                </w:tcPr>
                <w:p>
                  <w:pPr>
                    <w:jc w:val="center"/>
                    <w:rPr>
                      <w:szCs w:val="21"/>
                    </w:rPr>
                  </w:pPr>
                  <w:r>
                    <w:rPr>
                      <w:szCs w:val="21"/>
                    </w:rPr>
                    <w:t>60</w:t>
                  </w:r>
                </w:p>
              </w:tc>
              <w:tc>
                <w:tcPr>
                  <w:tcW w:w="1360" w:type="dxa"/>
                  <w:tcBorders>
                    <w:top w:val="single" w:color="auto" w:sz="4" w:space="0"/>
                    <w:left w:val="nil"/>
                    <w:bottom w:val="single" w:color="auto" w:sz="4" w:space="0"/>
                    <w:right w:val="single" w:color="auto" w:sz="4" w:space="0"/>
                  </w:tcBorders>
                  <w:noWrap w:val="0"/>
                  <w:vAlign w:val="center"/>
                </w:tcPr>
                <w:p>
                  <w:pPr>
                    <w:jc w:val="center"/>
                    <w:rPr>
                      <w:szCs w:val="21"/>
                    </w:rPr>
                  </w:pPr>
                  <w:r>
                    <w:rPr>
                      <w:szCs w:val="21"/>
                    </w:rPr>
                    <w:t>厂区</w:t>
                  </w:r>
                  <w:r>
                    <w:rPr>
                      <w:color w:val="000000"/>
                      <w:szCs w:val="21"/>
                    </w:rPr>
                    <w:t>西南</w:t>
                  </w:r>
                </w:p>
              </w:tc>
              <w:tc>
                <w:tcPr>
                  <w:tcW w:w="1364" w:type="dxa"/>
                  <w:tcBorders>
                    <w:top w:val="single" w:color="auto" w:sz="4" w:space="0"/>
                    <w:left w:val="nil"/>
                    <w:bottom w:val="single" w:color="auto" w:sz="4" w:space="0"/>
                    <w:right w:val="single" w:color="auto" w:sz="4" w:space="0"/>
                  </w:tcBorders>
                  <w:noWrap w:val="0"/>
                  <w:vAlign w:val="center"/>
                </w:tcPr>
                <w:p>
                  <w:pPr>
                    <w:jc w:val="center"/>
                    <w:rPr>
                      <w:szCs w:val="21"/>
                    </w:rPr>
                  </w:pPr>
                  <w:r>
                    <w:rPr>
                      <w:szCs w:val="21"/>
                    </w:rPr>
                    <w:t>隔声、低噪声设备、减振</w:t>
                  </w:r>
                </w:p>
              </w:tc>
              <w:tc>
                <w:tcPr>
                  <w:tcW w:w="1202" w:type="dxa"/>
                  <w:tcBorders>
                    <w:top w:val="single" w:color="auto" w:sz="4" w:space="0"/>
                    <w:left w:val="nil"/>
                    <w:bottom w:val="single" w:color="auto" w:sz="4" w:space="0"/>
                    <w:right w:val="single" w:color="auto" w:sz="4" w:space="0"/>
                  </w:tcBorders>
                  <w:noWrap w:val="0"/>
                  <w:vAlign w:val="center"/>
                </w:tcPr>
                <w:p>
                  <w:pPr>
                    <w:jc w:val="center"/>
                    <w:rPr>
                      <w:szCs w:val="21"/>
                    </w:rPr>
                  </w:pPr>
                  <w:r>
                    <w:rPr>
                      <w:szCs w:val="21"/>
                    </w:rPr>
                    <w:t>40</w:t>
                  </w:r>
                </w:p>
              </w:tc>
            </w:tr>
          </w:tbl>
          <w:p>
            <w:pPr>
              <w:spacing w:line="360" w:lineRule="auto"/>
              <w:ind w:firstLine="480" w:firstLineChars="200"/>
              <w:rPr>
                <w:color w:val="000000"/>
                <w:kern w:val="0"/>
                <w:sz w:val="24"/>
                <w:szCs w:val="24"/>
                <w:lang w:bidi="ar"/>
              </w:rPr>
            </w:pPr>
            <w:r>
              <w:rPr>
                <w:color w:val="000000"/>
                <w:kern w:val="0"/>
                <w:sz w:val="24"/>
                <w:szCs w:val="24"/>
                <w:lang w:bidi="ar"/>
              </w:rPr>
              <w:t>2、</w:t>
            </w:r>
            <w:r>
              <w:rPr>
                <w:rFonts w:ascii="宋体" w:hAnsi="宋体"/>
                <w:sz w:val="24"/>
                <w:szCs w:val="24"/>
              </w:rPr>
              <w:t>预测模式</w:t>
            </w:r>
          </w:p>
          <w:p>
            <w:pPr>
              <w:spacing w:line="360" w:lineRule="auto"/>
              <w:ind w:firstLine="470" w:firstLineChars="196"/>
              <w:rPr>
                <w:sz w:val="24"/>
                <w:szCs w:val="24"/>
              </w:rPr>
            </w:pPr>
            <w:r>
              <w:rPr>
                <w:rFonts w:ascii="宋体" w:hAnsi="宋体"/>
                <w:sz w:val="24"/>
                <w:szCs w:val="24"/>
              </w:rPr>
              <w:t>为分析项目噪声对外环境的影响，</w:t>
            </w:r>
            <w:r>
              <w:rPr>
                <w:rFonts w:hint="eastAsia" w:ascii="宋体" w:hAnsi="宋体"/>
                <w:sz w:val="24"/>
                <w:szCs w:val="24"/>
              </w:rPr>
              <w:t>评价</w:t>
            </w:r>
            <w:r>
              <w:rPr>
                <w:rFonts w:ascii="宋体" w:hAnsi="宋体"/>
                <w:sz w:val="24"/>
                <w:szCs w:val="24"/>
              </w:rPr>
              <w:t>根据《环境影响评价技术导则声环境》（</w:t>
            </w:r>
            <w:r>
              <w:rPr>
                <w:sz w:val="24"/>
                <w:szCs w:val="24"/>
              </w:rPr>
              <w:t>HJ2.4-2021</w:t>
            </w:r>
            <w:r>
              <w:rPr>
                <w:rFonts w:ascii="宋体" w:hAnsi="宋体"/>
                <w:sz w:val="24"/>
                <w:szCs w:val="24"/>
              </w:rPr>
              <w:t>）进行预测。项目涉及室内声源及室外声源，本次噪声环境影响预测采用（</w:t>
            </w:r>
            <w:r>
              <w:rPr>
                <w:sz w:val="24"/>
                <w:szCs w:val="24"/>
              </w:rPr>
              <w:t>HJ2.4-2009</w:t>
            </w:r>
            <w:r>
              <w:rPr>
                <w:rFonts w:ascii="宋体" w:hAnsi="宋体"/>
                <w:sz w:val="24"/>
                <w:szCs w:val="24"/>
              </w:rPr>
              <w:t>）中的工业噪声预测计算模式进行预测。</w:t>
            </w:r>
          </w:p>
          <w:p>
            <w:pPr>
              <w:snapToGrid w:val="0"/>
              <w:spacing w:line="360" w:lineRule="auto"/>
              <w:ind w:firstLine="480"/>
              <w:rPr>
                <w:sz w:val="24"/>
                <w:szCs w:val="24"/>
              </w:rPr>
            </w:pPr>
            <w:r>
              <w:rPr>
                <w:rFonts w:hint="eastAsia"/>
                <w:sz w:val="24"/>
                <w:szCs w:val="24"/>
                <w:lang w:eastAsia="zh-CN"/>
              </w:rPr>
              <w:t>（</w:t>
            </w:r>
            <w:r>
              <w:rPr>
                <w:sz w:val="24"/>
                <w:szCs w:val="24"/>
              </w:rPr>
              <w:t>1</w:t>
            </w:r>
            <w:r>
              <w:rPr>
                <w:rFonts w:hint="eastAsia" w:ascii="宋体" w:hAnsi="宋体"/>
                <w:sz w:val="24"/>
                <w:szCs w:val="24"/>
                <w:lang w:eastAsia="zh-CN"/>
              </w:rPr>
              <w:t>）</w:t>
            </w:r>
            <w:r>
              <w:rPr>
                <w:rFonts w:ascii="宋体" w:hAnsi="宋体"/>
                <w:sz w:val="24"/>
                <w:szCs w:val="24"/>
              </w:rPr>
              <w:t>计算某个室内靠近围护结构处的倍频带声压级</w:t>
            </w:r>
          </w:p>
          <w:p>
            <w:pPr>
              <w:spacing w:line="360" w:lineRule="auto"/>
              <w:ind w:firstLine="480"/>
              <w:jc w:val="center"/>
              <w:rPr>
                <w:sz w:val="24"/>
                <w:szCs w:val="24"/>
              </w:rPr>
            </w:pPr>
            <w:r>
              <w:rPr>
                <w:sz w:val="24"/>
                <w:szCs w:val="24"/>
              </w:rPr>
              <w:drawing>
                <wp:inline distT="0" distB="0" distL="0" distR="0">
                  <wp:extent cx="1876425" cy="390525"/>
                  <wp:effectExtent l="0" t="0" r="0" b="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1876425" cy="390525"/>
                          </a:xfrm>
                          <a:prstGeom prst="rect">
                            <a:avLst/>
                          </a:prstGeom>
                          <a:noFill/>
                          <a:ln>
                            <a:noFill/>
                          </a:ln>
                        </pic:spPr>
                      </pic:pic>
                    </a:graphicData>
                  </a:graphic>
                </wp:inline>
              </w:drawing>
            </w:r>
          </w:p>
          <w:p>
            <w:pPr>
              <w:spacing w:line="360" w:lineRule="auto"/>
              <w:ind w:firstLine="480"/>
              <w:rPr>
                <w:sz w:val="24"/>
                <w:szCs w:val="24"/>
              </w:rPr>
            </w:pPr>
            <w:r>
              <w:rPr>
                <w:rFonts w:ascii="宋体" w:hAnsi="宋体"/>
                <w:sz w:val="24"/>
                <w:szCs w:val="24"/>
              </w:rPr>
              <w:t>式中：</w:t>
            </w:r>
            <w:r>
              <w:rPr>
                <w:sz w:val="24"/>
                <w:szCs w:val="24"/>
              </w:rPr>
              <w:t>Loct</w:t>
            </w:r>
            <w:r>
              <w:rPr>
                <w:rFonts w:ascii="宋体" w:hAnsi="宋体"/>
                <w:sz w:val="24"/>
                <w:szCs w:val="24"/>
              </w:rPr>
              <w:t>，</w:t>
            </w:r>
            <w:r>
              <w:rPr>
                <w:sz w:val="24"/>
                <w:szCs w:val="24"/>
              </w:rPr>
              <w:t>t——</w:t>
            </w:r>
            <w:r>
              <w:rPr>
                <w:rFonts w:ascii="宋体" w:hAnsi="宋体"/>
                <w:sz w:val="24"/>
                <w:szCs w:val="24"/>
              </w:rPr>
              <w:t>某个室内声源在靠近围护结构处产生的倍频声压级，</w:t>
            </w:r>
            <w:r>
              <w:rPr>
                <w:sz w:val="24"/>
                <w:szCs w:val="24"/>
              </w:rPr>
              <w:t>dB</w:t>
            </w:r>
            <w:r>
              <w:rPr>
                <w:rFonts w:ascii="宋体" w:hAnsi="宋体"/>
                <w:sz w:val="24"/>
                <w:szCs w:val="24"/>
              </w:rPr>
              <w:t>；</w:t>
            </w:r>
          </w:p>
          <w:p>
            <w:pPr>
              <w:spacing w:line="360" w:lineRule="auto"/>
              <w:ind w:firstLine="480"/>
              <w:rPr>
                <w:sz w:val="24"/>
                <w:szCs w:val="24"/>
              </w:rPr>
            </w:pPr>
            <w:r>
              <w:rPr>
                <w:sz w:val="24"/>
                <w:szCs w:val="24"/>
              </w:rPr>
              <w:t>Lwoct——</w:t>
            </w:r>
            <w:r>
              <w:rPr>
                <w:rFonts w:ascii="宋体" w:hAnsi="宋体"/>
                <w:sz w:val="24"/>
                <w:szCs w:val="24"/>
              </w:rPr>
              <w:t>某个声源的倍频带声功率级，</w:t>
            </w:r>
            <w:r>
              <w:rPr>
                <w:sz w:val="24"/>
                <w:szCs w:val="24"/>
              </w:rPr>
              <w:t>dB</w:t>
            </w:r>
            <w:r>
              <w:rPr>
                <w:rFonts w:ascii="宋体" w:hAnsi="宋体"/>
                <w:sz w:val="24"/>
                <w:szCs w:val="24"/>
              </w:rPr>
              <w:t>；</w:t>
            </w:r>
          </w:p>
          <w:p>
            <w:pPr>
              <w:spacing w:line="360" w:lineRule="auto"/>
              <w:ind w:firstLine="480"/>
              <w:rPr>
                <w:sz w:val="24"/>
                <w:szCs w:val="24"/>
              </w:rPr>
            </w:pPr>
            <w:r>
              <w:rPr>
                <w:sz w:val="24"/>
                <w:szCs w:val="24"/>
              </w:rPr>
              <w:t>r1——</w:t>
            </w:r>
            <w:r>
              <w:rPr>
                <w:rFonts w:ascii="宋体" w:hAnsi="宋体"/>
                <w:sz w:val="24"/>
                <w:szCs w:val="24"/>
              </w:rPr>
              <w:t>室内某个声源与靠近围护结构处的距离，</w:t>
            </w:r>
            <w:r>
              <w:rPr>
                <w:sz w:val="24"/>
                <w:szCs w:val="24"/>
              </w:rPr>
              <w:t>m</w:t>
            </w:r>
            <w:r>
              <w:rPr>
                <w:rFonts w:ascii="宋体" w:hAnsi="宋体"/>
                <w:sz w:val="24"/>
                <w:szCs w:val="24"/>
              </w:rPr>
              <w:t>：</w:t>
            </w:r>
          </w:p>
          <w:p>
            <w:pPr>
              <w:spacing w:line="360" w:lineRule="auto"/>
              <w:ind w:firstLine="480"/>
              <w:rPr>
                <w:sz w:val="24"/>
                <w:szCs w:val="24"/>
              </w:rPr>
            </w:pPr>
            <w:r>
              <w:rPr>
                <w:sz w:val="24"/>
                <w:szCs w:val="24"/>
              </w:rPr>
              <w:t>R——</w:t>
            </w:r>
            <w:r>
              <w:rPr>
                <w:rFonts w:ascii="宋体" w:hAnsi="宋体"/>
                <w:sz w:val="24"/>
                <w:szCs w:val="24"/>
              </w:rPr>
              <w:t>房间常数，㎡；</w:t>
            </w:r>
          </w:p>
          <w:p>
            <w:pPr>
              <w:spacing w:line="360" w:lineRule="auto"/>
              <w:ind w:firstLine="480"/>
              <w:rPr>
                <w:sz w:val="24"/>
                <w:szCs w:val="24"/>
              </w:rPr>
            </w:pPr>
            <w:r>
              <w:rPr>
                <w:sz w:val="24"/>
                <w:szCs w:val="24"/>
              </w:rPr>
              <w:t>Q——</w:t>
            </w:r>
            <w:r>
              <w:rPr>
                <w:rFonts w:ascii="宋体" w:hAnsi="宋体"/>
                <w:sz w:val="24"/>
                <w:szCs w:val="24"/>
              </w:rPr>
              <w:t>方向性因子，无量纲。</w:t>
            </w:r>
          </w:p>
          <w:p>
            <w:pPr>
              <w:spacing w:line="360" w:lineRule="auto"/>
              <w:ind w:firstLine="480"/>
              <w:rPr>
                <w:sz w:val="24"/>
                <w:szCs w:val="24"/>
              </w:rPr>
            </w:pPr>
            <w:r>
              <w:rPr>
                <w:rFonts w:hint="eastAsia"/>
                <w:sz w:val="24"/>
                <w:szCs w:val="24"/>
                <w:lang w:eastAsia="zh-CN"/>
              </w:rPr>
              <w:t>（</w:t>
            </w:r>
            <w:r>
              <w:rPr>
                <w:rFonts w:hint="eastAsia"/>
                <w:sz w:val="24"/>
                <w:szCs w:val="24"/>
                <w:lang w:val="en-US" w:eastAsia="zh-CN"/>
              </w:rPr>
              <w:t>2</w:t>
            </w:r>
            <w:r>
              <w:rPr>
                <w:rFonts w:hint="eastAsia" w:ascii="宋体" w:hAnsi="宋体"/>
                <w:sz w:val="24"/>
                <w:szCs w:val="24"/>
                <w:lang w:eastAsia="zh-CN"/>
              </w:rPr>
              <w:t>）</w:t>
            </w:r>
            <w:r>
              <w:rPr>
                <w:rFonts w:ascii="宋体" w:hAnsi="宋体"/>
                <w:sz w:val="24"/>
                <w:szCs w:val="24"/>
              </w:rPr>
              <w:t>计算所有室内声源在靠近围护结构处产生的总倍频声压级</w:t>
            </w:r>
          </w:p>
          <w:p>
            <w:pPr>
              <w:spacing w:line="360" w:lineRule="auto"/>
              <w:ind w:firstLine="0" w:firstLineChars="0"/>
              <w:jc w:val="center"/>
              <w:rPr>
                <w:sz w:val="24"/>
                <w:szCs w:val="24"/>
              </w:rPr>
            </w:pPr>
            <w:r>
              <w:rPr>
                <w:sz w:val="24"/>
                <w:szCs w:val="24"/>
              </w:rPr>
              <w:drawing>
                <wp:inline distT="0" distB="0" distL="0" distR="0">
                  <wp:extent cx="1790700" cy="428625"/>
                  <wp:effectExtent l="0" t="0" r="0"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1790700" cy="428625"/>
                          </a:xfrm>
                          <a:prstGeom prst="rect">
                            <a:avLst/>
                          </a:prstGeom>
                          <a:noFill/>
                          <a:ln>
                            <a:noFill/>
                          </a:ln>
                        </pic:spPr>
                      </pic:pic>
                    </a:graphicData>
                  </a:graphic>
                </wp:inline>
              </w:drawing>
            </w:r>
          </w:p>
          <w:p>
            <w:pPr>
              <w:spacing w:line="360" w:lineRule="auto"/>
              <w:ind w:firstLine="480"/>
              <w:rPr>
                <w:sz w:val="24"/>
                <w:szCs w:val="24"/>
              </w:rPr>
            </w:pPr>
            <w:r>
              <w:rPr>
                <w:rFonts w:hint="eastAsia"/>
                <w:sz w:val="24"/>
                <w:szCs w:val="24"/>
                <w:lang w:eastAsia="zh-CN"/>
              </w:rPr>
              <w:t>（</w:t>
            </w:r>
            <w:r>
              <w:rPr>
                <w:rFonts w:hint="eastAsia"/>
                <w:sz w:val="24"/>
                <w:szCs w:val="24"/>
                <w:lang w:val="en-US" w:eastAsia="zh-CN"/>
              </w:rPr>
              <w:t>3</w:t>
            </w:r>
            <w:r>
              <w:rPr>
                <w:rFonts w:hint="eastAsia" w:ascii="宋体" w:hAnsi="宋体"/>
                <w:sz w:val="24"/>
                <w:szCs w:val="24"/>
                <w:lang w:eastAsia="zh-CN"/>
              </w:rPr>
              <w:t>）</w:t>
            </w:r>
            <w:r>
              <w:rPr>
                <w:rFonts w:ascii="宋体" w:hAnsi="宋体"/>
                <w:sz w:val="24"/>
                <w:szCs w:val="24"/>
              </w:rPr>
              <w:t>计算室外靠近围护结构处的声压级</w:t>
            </w:r>
          </w:p>
          <w:p>
            <w:pPr>
              <w:spacing w:line="360" w:lineRule="auto"/>
              <w:ind w:firstLine="0" w:firstLineChars="0"/>
              <w:jc w:val="center"/>
              <w:rPr>
                <w:sz w:val="24"/>
                <w:szCs w:val="24"/>
              </w:rPr>
            </w:pPr>
            <w:r>
              <w:rPr>
                <w:sz w:val="24"/>
                <w:szCs w:val="24"/>
              </w:rPr>
              <w:drawing>
                <wp:inline distT="0" distB="0" distL="0" distR="0">
                  <wp:extent cx="1943100" cy="238125"/>
                  <wp:effectExtent l="0" t="0" r="0" b="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1943100" cy="238125"/>
                          </a:xfrm>
                          <a:prstGeom prst="rect">
                            <a:avLst/>
                          </a:prstGeom>
                          <a:noFill/>
                          <a:ln>
                            <a:noFill/>
                          </a:ln>
                        </pic:spPr>
                      </pic:pic>
                    </a:graphicData>
                  </a:graphic>
                </wp:inline>
              </w:drawing>
            </w:r>
          </w:p>
          <w:p>
            <w:pPr>
              <w:spacing w:line="360" w:lineRule="auto"/>
              <w:ind w:firstLine="480"/>
              <w:rPr>
                <w:sz w:val="24"/>
                <w:szCs w:val="24"/>
              </w:rPr>
            </w:pPr>
            <w:r>
              <w:rPr>
                <w:rFonts w:hint="eastAsia"/>
                <w:sz w:val="24"/>
                <w:szCs w:val="24"/>
                <w:lang w:eastAsia="zh-CN"/>
              </w:rPr>
              <w:t>（</w:t>
            </w:r>
            <w:r>
              <w:rPr>
                <w:rFonts w:hint="eastAsia"/>
                <w:sz w:val="24"/>
                <w:szCs w:val="24"/>
                <w:lang w:val="en-US" w:eastAsia="zh-CN"/>
              </w:rPr>
              <w:t>4</w:t>
            </w:r>
            <w:r>
              <w:rPr>
                <w:rFonts w:hint="eastAsia" w:ascii="宋体" w:hAnsi="宋体"/>
                <w:sz w:val="24"/>
                <w:szCs w:val="24"/>
                <w:lang w:eastAsia="zh-CN"/>
              </w:rPr>
              <w:t>）</w:t>
            </w:r>
            <w:r>
              <w:rPr>
                <w:rFonts w:ascii="宋体" w:hAnsi="宋体"/>
                <w:sz w:val="24"/>
                <w:szCs w:val="24"/>
              </w:rPr>
              <w:t>将室外声级</w:t>
            </w:r>
            <w:r>
              <w:rPr>
                <w:sz w:val="24"/>
                <w:szCs w:val="24"/>
              </w:rPr>
              <w:t>Loct</w:t>
            </w:r>
            <w:r>
              <w:rPr>
                <w:rFonts w:ascii="宋体" w:hAnsi="宋体"/>
                <w:sz w:val="24"/>
                <w:szCs w:val="24"/>
              </w:rPr>
              <w:t>，</w:t>
            </w:r>
            <w:r>
              <w:rPr>
                <w:sz w:val="24"/>
                <w:szCs w:val="24"/>
              </w:rPr>
              <w:t>2</w:t>
            </w:r>
            <w:r>
              <w:rPr>
                <w:rFonts w:ascii="宋体" w:hAnsi="宋体"/>
                <w:sz w:val="24"/>
                <w:szCs w:val="24"/>
              </w:rPr>
              <w:t>（</w:t>
            </w:r>
            <w:r>
              <w:rPr>
                <w:sz w:val="24"/>
                <w:szCs w:val="24"/>
              </w:rPr>
              <w:t>T</w:t>
            </w:r>
            <w:r>
              <w:rPr>
                <w:rFonts w:ascii="宋体" w:hAnsi="宋体"/>
                <w:sz w:val="24"/>
                <w:szCs w:val="24"/>
              </w:rPr>
              <w:t>）和透声面积换算成等效的室外声源，计算等效声源第</w:t>
            </w:r>
            <w:r>
              <w:rPr>
                <w:sz w:val="24"/>
                <w:szCs w:val="24"/>
              </w:rPr>
              <w:t>i</w:t>
            </w:r>
            <w:r>
              <w:rPr>
                <w:rFonts w:ascii="宋体" w:hAnsi="宋体"/>
                <w:sz w:val="24"/>
                <w:szCs w:val="24"/>
              </w:rPr>
              <w:t>个倍频带的声功率级</w:t>
            </w:r>
            <w:r>
              <w:rPr>
                <w:sz w:val="24"/>
                <w:szCs w:val="24"/>
              </w:rPr>
              <w:t>Lw</w:t>
            </w:r>
            <w:r>
              <w:rPr>
                <w:rFonts w:ascii="宋体" w:hAnsi="宋体"/>
                <w:sz w:val="24"/>
                <w:szCs w:val="24"/>
              </w:rPr>
              <w:t>，</w:t>
            </w:r>
            <w:r>
              <w:rPr>
                <w:sz w:val="24"/>
                <w:szCs w:val="24"/>
              </w:rPr>
              <w:t>oc</w:t>
            </w:r>
            <w:r>
              <w:rPr>
                <w:rFonts w:ascii="宋体" w:hAnsi="宋体"/>
                <w:sz w:val="24"/>
                <w:szCs w:val="24"/>
              </w:rPr>
              <w:t>：</w:t>
            </w:r>
          </w:p>
          <w:p>
            <w:pPr>
              <w:spacing w:line="360" w:lineRule="auto"/>
              <w:ind w:firstLine="0" w:firstLineChars="0"/>
              <w:jc w:val="center"/>
              <w:rPr>
                <w:sz w:val="24"/>
                <w:szCs w:val="24"/>
              </w:rPr>
            </w:pPr>
            <w:r>
              <w:rPr>
                <w:sz w:val="24"/>
                <w:szCs w:val="24"/>
              </w:rPr>
              <w:drawing>
                <wp:inline distT="0" distB="0" distL="0" distR="0">
                  <wp:extent cx="1562100" cy="238125"/>
                  <wp:effectExtent l="0" t="0" r="0"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1562100" cy="238125"/>
                          </a:xfrm>
                          <a:prstGeom prst="rect">
                            <a:avLst/>
                          </a:prstGeom>
                          <a:noFill/>
                          <a:ln>
                            <a:noFill/>
                          </a:ln>
                        </pic:spPr>
                      </pic:pic>
                    </a:graphicData>
                  </a:graphic>
                </wp:inline>
              </w:drawing>
            </w:r>
          </w:p>
          <w:p>
            <w:pPr>
              <w:spacing w:line="360" w:lineRule="auto"/>
              <w:ind w:firstLine="480"/>
              <w:rPr>
                <w:sz w:val="24"/>
                <w:szCs w:val="24"/>
              </w:rPr>
            </w:pPr>
            <w:r>
              <w:rPr>
                <w:rFonts w:ascii="宋体" w:hAnsi="宋体"/>
                <w:sz w:val="24"/>
                <w:szCs w:val="24"/>
              </w:rPr>
              <w:t>式中：</w:t>
            </w:r>
            <w:r>
              <w:rPr>
                <w:sz w:val="24"/>
                <w:szCs w:val="24"/>
              </w:rPr>
              <w:t>S</w:t>
            </w:r>
            <w:r>
              <w:rPr>
                <w:rFonts w:ascii="宋体" w:hAnsi="宋体"/>
                <w:sz w:val="24"/>
                <w:szCs w:val="24"/>
              </w:rPr>
              <w:t>为透声面积，㎡。</w:t>
            </w:r>
          </w:p>
          <w:p>
            <w:pPr>
              <w:spacing w:line="360" w:lineRule="auto"/>
              <w:ind w:firstLine="480"/>
              <w:rPr>
                <w:sz w:val="24"/>
                <w:szCs w:val="24"/>
              </w:rPr>
            </w:pPr>
            <w:r>
              <w:rPr>
                <w:rFonts w:ascii="宋体" w:hAnsi="宋体"/>
                <w:sz w:val="24"/>
                <w:szCs w:val="24"/>
              </w:rPr>
              <w:t>之后按照室外声源预测方法计算预测点处的</w:t>
            </w:r>
            <w:r>
              <w:rPr>
                <w:sz w:val="24"/>
                <w:szCs w:val="24"/>
              </w:rPr>
              <w:t>A</w:t>
            </w:r>
            <w:r>
              <w:rPr>
                <w:rFonts w:ascii="宋体" w:hAnsi="宋体"/>
                <w:sz w:val="24"/>
                <w:szCs w:val="24"/>
              </w:rPr>
              <w:t>声级。</w:t>
            </w:r>
          </w:p>
          <w:p>
            <w:pPr>
              <w:spacing w:line="360" w:lineRule="auto"/>
              <w:ind w:firstLine="480"/>
              <w:rPr>
                <w:sz w:val="24"/>
                <w:szCs w:val="24"/>
              </w:rPr>
            </w:pPr>
            <w:r>
              <w:rPr>
                <w:rFonts w:hint="eastAsia"/>
                <w:sz w:val="24"/>
                <w:szCs w:val="24"/>
                <w:lang w:eastAsia="zh-CN"/>
              </w:rPr>
              <w:t>（</w:t>
            </w:r>
            <w:r>
              <w:rPr>
                <w:rFonts w:hint="eastAsia"/>
                <w:sz w:val="24"/>
                <w:szCs w:val="24"/>
                <w:lang w:val="en-US" w:eastAsia="zh-CN"/>
              </w:rPr>
              <w:t>5</w:t>
            </w:r>
            <w:r>
              <w:rPr>
                <w:rFonts w:hint="eastAsia" w:ascii="宋体" w:hAnsi="宋体"/>
                <w:sz w:val="24"/>
                <w:szCs w:val="24"/>
                <w:lang w:eastAsia="zh-CN"/>
              </w:rPr>
              <w:t>）</w:t>
            </w:r>
            <w:r>
              <w:rPr>
                <w:rFonts w:ascii="宋体" w:hAnsi="宋体"/>
                <w:sz w:val="24"/>
                <w:szCs w:val="24"/>
              </w:rPr>
              <w:t>噪声贡献值计算：</w:t>
            </w:r>
          </w:p>
          <w:p>
            <w:pPr>
              <w:spacing w:line="360" w:lineRule="auto"/>
              <w:ind w:firstLine="480"/>
              <w:rPr>
                <w:sz w:val="24"/>
                <w:szCs w:val="24"/>
              </w:rPr>
            </w:pPr>
            <w:r>
              <w:rPr>
                <w:sz w:val="24"/>
                <w:szCs w:val="24"/>
              </w:rPr>
              <w:t>设第i个室外声源在预测点产生的A声级为</w:t>
            </w:r>
            <w:r>
              <w:rPr>
                <w:sz w:val="24"/>
                <w:szCs w:val="24"/>
              </w:rPr>
              <w:drawing>
                <wp:inline distT="0" distB="0" distL="0" distR="0">
                  <wp:extent cx="323850" cy="257175"/>
                  <wp:effectExtent l="0" t="0" r="0" b="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323850" cy="257175"/>
                          </a:xfrm>
                          <a:prstGeom prst="rect">
                            <a:avLst/>
                          </a:prstGeom>
                          <a:noFill/>
                          <a:ln>
                            <a:noFill/>
                          </a:ln>
                        </pic:spPr>
                      </pic:pic>
                    </a:graphicData>
                  </a:graphic>
                </wp:inline>
              </w:drawing>
            </w:r>
            <w:r>
              <w:rPr>
                <w:sz w:val="24"/>
                <w:szCs w:val="24"/>
              </w:rPr>
              <w:t>，在</w:t>
            </w:r>
            <w:r>
              <w:rPr>
                <w:sz w:val="24"/>
                <w:szCs w:val="24"/>
              </w:rPr>
              <w:drawing>
                <wp:inline distT="0" distB="0" distL="0" distR="0">
                  <wp:extent cx="133350" cy="171450"/>
                  <wp:effectExtent l="0" t="0" r="0" b="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0" y="0"/>
                            <a:ext cx="133350" cy="171450"/>
                          </a:xfrm>
                          <a:prstGeom prst="rect">
                            <a:avLst/>
                          </a:prstGeom>
                          <a:noFill/>
                          <a:ln>
                            <a:noFill/>
                          </a:ln>
                        </pic:spPr>
                      </pic:pic>
                    </a:graphicData>
                  </a:graphic>
                </wp:inline>
              </w:drawing>
            </w:r>
            <w:r>
              <w:rPr>
                <w:sz w:val="24"/>
                <w:szCs w:val="24"/>
              </w:rPr>
              <w:t>时间内该声源工作时间为</w:t>
            </w:r>
            <w:r>
              <w:rPr>
                <w:sz w:val="24"/>
                <w:szCs w:val="24"/>
              </w:rPr>
              <w:drawing>
                <wp:inline distT="0" distB="0" distL="0" distR="0">
                  <wp:extent cx="209550" cy="257175"/>
                  <wp:effectExtent l="0" t="0" r="0"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209550" cy="257175"/>
                          </a:xfrm>
                          <a:prstGeom prst="rect">
                            <a:avLst/>
                          </a:prstGeom>
                          <a:noFill/>
                          <a:ln>
                            <a:noFill/>
                          </a:ln>
                        </pic:spPr>
                      </pic:pic>
                    </a:graphicData>
                  </a:graphic>
                </wp:inline>
              </w:drawing>
            </w:r>
            <w:r>
              <w:rPr>
                <w:sz w:val="24"/>
                <w:szCs w:val="24"/>
              </w:rPr>
              <w:t>，第j个等效室外声源在预测点产生的A声级为</w:t>
            </w:r>
            <w:r>
              <w:rPr>
                <w:sz w:val="24"/>
                <w:szCs w:val="24"/>
              </w:rPr>
              <w:drawing>
                <wp:inline distT="0" distB="0" distL="0" distR="0">
                  <wp:extent cx="409575" cy="257175"/>
                  <wp:effectExtent l="0" t="0" r="0"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a:xfrm>
                            <a:off x="0" y="0"/>
                            <a:ext cx="409575" cy="257175"/>
                          </a:xfrm>
                          <a:prstGeom prst="rect">
                            <a:avLst/>
                          </a:prstGeom>
                          <a:noFill/>
                          <a:ln>
                            <a:noFill/>
                          </a:ln>
                        </pic:spPr>
                      </pic:pic>
                    </a:graphicData>
                  </a:graphic>
                </wp:inline>
              </w:drawing>
            </w:r>
            <w:r>
              <w:rPr>
                <w:sz w:val="24"/>
                <w:szCs w:val="24"/>
              </w:rPr>
              <w:t>，在</w:t>
            </w:r>
            <w:r>
              <w:rPr>
                <w:sz w:val="24"/>
                <w:szCs w:val="24"/>
              </w:rPr>
              <w:drawing>
                <wp:inline distT="0" distB="0" distL="0" distR="0">
                  <wp:extent cx="133350" cy="171450"/>
                  <wp:effectExtent l="0" t="0" r="0"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0" y="0"/>
                            <a:ext cx="133350" cy="171450"/>
                          </a:xfrm>
                          <a:prstGeom prst="rect">
                            <a:avLst/>
                          </a:prstGeom>
                          <a:noFill/>
                          <a:ln>
                            <a:noFill/>
                          </a:ln>
                        </pic:spPr>
                      </pic:pic>
                    </a:graphicData>
                  </a:graphic>
                </wp:inline>
              </w:drawing>
            </w:r>
            <w:r>
              <w:rPr>
                <w:sz w:val="24"/>
                <w:szCs w:val="24"/>
              </w:rPr>
              <w:t>时间内该声源工作时间为</w:t>
            </w:r>
            <w:r>
              <w:rPr>
                <w:sz w:val="24"/>
                <w:szCs w:val="24"/>
              </w:rPr>
              <w:drawing>
                <wp:inline distT="0" distB="0" distL="0" distR="0">
                  <wp:extent cx="295275" cy="257175"/>
                  <wp:effectExtent l="0" t="0" r="0"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a:xfrm>
                            <a:off x="0" y="0"/>
                            <a:ext cx="295275" cy="257175"/>
                          </a:xfrm>
                          <a:prstGeom prst="rect">
                            <a:avLst/>
                          </a:prstGeom>
                          <a:noFill/>
                          <a:ln>
                            <a:noFill/>
                          </a:ln>
                        </pic:spPr>
                      </pic:pic>
                    </a:graphicData>
                  </a:graphic>
                </wp:inline>
              </w:drawing>
            </w:r>
            <w:r>
              <w:rPr>
                <w:sz w:val="24"/>
                <w:szCs w:val="24"/>
              </w:rPr>
              <w:t>，则预测点的噪声贡献值为：</w:t>
            </w:r>
          </w:p>
          <w:p>
            <w:pPr>
              <w:spacing w:line="360" w:lineRule="auto"/>
              <w:ind w:firstLine="0" w:firstLineChars="0"/>
              <w:jc w:val="center"/>
              <w:rPr>
                <w:sz w:val="24"/>
                <w:szCs w:val="24"/>
              </w:rPr>
            </w:pPr>
            <w:r>
              <w:rPr>
                <w:sz w:val="24"/>
                <w:szCs w:val="24"/>
              </w:rPr>
              <w:drawing>
                <wp:inline distT="0" distB="0" distL="0" distR="0">
                  <wp:extent cx="3276600" cy="476250"/>
                  <wp:effectExtent l="0" t="0" r="0"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a:xfrm>
                            <a:off x="0" y="0"/>
                            <a:ext cx="3276600" cy="476250"/>
                          </a:xfrm>
                          <a:prstGeom prst="rect">
                            <a:avLst/>
                          </a:prstGeom>
                          <a:noFill/>
                          <a:ln>
                            <a:noFill/>
                          </a:ln>
                        </pic:spPr>
                      </pic:pic>
                    </a:graphicData>
                  </a:graphic>
                </wp:inline>
              </w:drawing>
            </w:r>
          </w:p>
          <w:p>
            <w:pPr>
              <w:spacing w:line="360" w:lineRule="auto"/>
              <w:ind w:firstLine="480"/>
              <w:rPr>
                <w:sz w:val="24"/>
                <w:szCs w:val="24"/>
              </w:rPr>
            </w:pPr>
            <w:r>
              <w:rPr>
                <w:rFonts w:ascii="宋体" w:hAnsi="宋体"/>
                <w:sz w:val="24"/>
                <w:szCs w:val="24"/>
              </w:rPr>
              <w:t>式中：</w:t>
            </w:r>
            <w:r>
              <w:rPr>
                <w:sz w:val="24"/>
                <w:szCs w:val="24"/>
              </w:rPr>
              <w:drawing>
                <wp:inline distT="0" distB="0" distL="0" distR="0">
                  <wp:extent cx="133350" cy="171450"/>
                  <wp:effectExtent l="0" t="0" r="0"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0" y="0"/>
                            <a:ext cx="133350" cy="171450"/>
                          </a:xfrm>
                          <a:prstGeom prst="rect">
                            <a:avLst/>
                          </a:prstGeom>
                          <a:noFill/>
                          <a:ln>
                            <a:noFill/>
                          </a:ln>
                        </pic:spPr>
                      </pic:pic>
                    </a:graphicData>
                  </a:graphic>
                </wp:inline>
              </w:drawing>
            </w:r>
            <w:r>
              <w:rPr>
                <w:sz w:val="24"/>
                <w:szCs w:val="24"/>
              </w:rPr>
              <w:t>—</w:t>
            </w:r>
            <w:r>
              <w:rPr>
                <w:rFonts w:ascii="宋体" w:hAnsi="宋体"/>
                <w:sz w:val="24"/>
                <w:szCs w:val="24"/>
              </w:rPr>
              <w:t>计算等效声级的时间，</w:t>
            </w:r>
            <w:r>
              <w:rPr>
                <w:sz w:val="24"/>
                <w:szCs w:val="24"/>
              </w:rPr>
              <w:t>h</w:t>
            </w:r>
            <w:r>
              <w:rPr>
                <w:rFonts w:ascii="宋体" w:hAnsi="宋体"/>
                <w:sz w:val="24"/>
                <w:szCs w:val="24"/>
              </w:rPr>
              <w:t>；</w:t>
            </w:r>
          </w:p>
          <w:p>
            <w:pPr>
              <w:spacing w:line="360" w:lineRule="auto"/>
              <w:ind w:firstLine="480"/>
              <w:rPr>
                <w:sz w:val="24"/>
                <w:szCs w:val="24"/>
              </w:rPr>
            </w:pPr>
            <w:r>
              <w:rPr>
                <w:sz w:val="24"/>
                <w:szCs w:val="24"/>
              </w:rPr>
              <w:drawing>
                <wp:inline distT="0" distB="0" distL="0" distR="0">
                  <wp:extent cx="171450" cy="171450"/>
                  <wp:effectExtent l="0" t="0" r="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a:xfrm>
                            <a:off x="0" y="0"/>
                            <a:ext cx="171450" cy="171450"/>
                          </a:xfrm>
                          <a:prstGeom prst="rect">
                            <a:avLst/>
                          </a:prstGeom>
                          <a:noFill/>
                          <a:ln>
                            <a:noFill/>
                          </a:ln>
                        </pic:spPr>
                      </pic:pic>
                    </a:graphicData>
                  </a:graphic>
                </wp:inline>
              </w:drawing>
            </w:r>
            <w:r>
              <w:rPr>
                <w:sz w:val="24"/>
                <w:szCs w:val="24"/>
              </w:rPr>
              <w:t>—</w:t>
            </w:r>
            <w:r>
              <w:rPr>
                <w:rFonts w:ascii="宋体" w:hAnsi="宋体"/>
                <w:sz w:val="24"/>
                <w:szCs w:val="24"/>
              </w:rPr>
              <w:t>室外声源个数；</w:t>
            </w:r>
          </w:p>
          <w:p>
            <w:pPr>
              <w:spacing w:line="360" w:lineRule="auto"/>
              <w:ind w:firstLine="480"/>
              <w:rPr>
                <w:sz w:val="24"/>
                <w:szCs w:val="24"/>
              </w:rPr>
            </w:pPr>
            <w:r>
              <w:rPr>
                <w:sz w:val="24"/>
                <w:szCs w:val="24"/>
              </w:rPr>
              <w:drawing>
                <wp:inline distT="0" distB="0" distL="0" distR="0">
                  <wp:extent cx="209550" cy="171450"/>
                  <wp:effectExtent l="0" t="0" r="0"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a:xfrm>
                            <a:off x="0" y="0"/>
                            <a:ext cx="209550" cy="171450"/>
                          </a:xfrm>
                          <a:prstGeom prst="rect">
                            <a:avLst/>
                          </a:prstGeom>
                          <a:noFill/>
                          <a:ln>
                            <a:noFill/>
                          </a:ln>
                        </pic:spPr>
                      </pic:pic>
                    </a:graphicData>
                  </a:graphic>
                </wp:inline>
              </w:drawing>
            </w:r>
            <w:r>
              <w:rPr>
                <w:sz w:val="24"/>
                <w:szCs w:val="24"/>
              </w:rPr>
              <w:t>—</w:t>
            </w:r>
            <w:r>
              <w:rPr>
                <w:rFonts w:ascii="宋体" w:hAnsi="宋体"/>
                <w:sz w:val="24"/>
                <w:szCs w:val="24"/>
              </w:rPr>
              <w:t>等效室外声源个数。</w:t>
            </w:r>
          </w:p>
          <w:p>
            <w:pPr>
              <w:spacing w:line="360" w:lineRule="auto"/>
              <w:ind w:firstLine="480"/>
              <w:rPr>
                <w:sz w:val="24"/>
                <w:szCs w:val="24"/>
              </w:rPr>
            </w:pPr>
            <w:r>
              <w:rPr>
                <w:rFonts w:hint="eastAsia"/>
                <w:sz w:val="24"/>
                <w:szCs w:val="24"/>
                <w:lang w:eastAsia="zh-CN"/>
              </w:rPr>
              <w:t>（</w:t>
            </w:r>
            <w:r>
              <w:rPr>
                <w:rFonts w:hint="eastAsia"/>
                <w:sz w:val="24"/>
                <w:szCs w:val="24"/>
                <w:lang w:val="en-US" w:eastAsia="zh-CN"/>
              </w:rPr>
              <w:t>6</w:t>
            </w:r>
            <w:r>
              <w:rPr>
                <w:rFonts w:hint="eastAsia" w:ascii="宋体" w:hAnsi="宋体"/>
                <w:sz w:val="24"/>
                <w:szCs w:val="24"/>
                <w:lang w:eastAsia="zh-CN"/>
              </w:rPr>
              <w:t>）</w:t>
            </w:r>
            <w:r>
              <w:rPr>
                <w:rFonts w:ascii="宋体" w:hAnsi="宋体"/>
                <w:sz w:val="24"/>
                <w:szCs w:val="24"/>
              </w:rPr>
              <w:t>预测值计算：</w:t>
            </w:r>
          </w:p>
          <w:p>
            <w:pPr>
              <w:spacing w:line="360" w:lineRule="auto"/>
              <w:ind w:firstLine="0" w:firstLineChars="0"/>
              <w:jc w:val="center"/>
              <w:rPr>
                <w:sz w:val="24"/>
                <w:szCs w:val="24"/>
              </w:rPr>
            </w:pPr>
            <w:r>
              <w:rPr>
                <w:sz w:val="24"/>
                <w:szCs w:val="24"/>
              </w:rPr>
              <w:t>L</w:t>
            </w:r>
            <w:r>
              <w:rPr>
                <w:sz w:val="24"/>
                <w:szCs w:val="24"/>
                <w:vertAlign w:val="subscript"/>
              </w:rPr>
              <w:t>eq</w:t>
            </w:r>
            <w:r>
              <w:rPr>
                <w:sz w:val="24"/>
                <w:szCs w:val="24"/>
              </w:rPr>
              <w:t>=10lg</w:t>
            </w:r>
            <w:r>
              <w:rPr>
                <w:rFonts w:ascii="宋体" w:hAnsi="宋体"/>
                <w:sz w:val="24"/>
                <w:szCs w:val="24"/>
              </w:rPr>
              <w:t>（</w:t>
            </w:r>
            <w:r>
              <w:rPr>
                <w:sz w:val="24"/>
                <w:szCs w:val="24"/>
              </w:rPr>
              <w:t>10</w:t>
            </w:r>
            <w:r>
              <w:rPr>
                <w:sz w:val="24"/>
                <w:szCs w:val="24"/>
                <w:vertAlign w:val="superscript"/>
              </w:rPr>
              <w:t>0.1Leqg</w:t>
            </w:r>
            <w:r>
              <w:rPr>
                <w:sz w:val="24"/>
                <w:szCs w:val="24"/>
              </w:rPr>
              <w:t>+10</w:t>
            </w:r>
            <w:r>
              <w:rPr>
                <w:sz w:val="24"/>
                <w:szCs w:val="24"/>
                <w:vertAlign w:val="superscript"/>
              </w:rPr>
              <w:t>0.1Leqb</w:t>
            </w:r>
            <w:r>
              <w:rPr>
                <w:rFonts w:ascii="宋体" w:hAnsi="宋体"/>
                <w:sz w:val="24"/>
                <w:szCs w:val="24"/>
              </w:rPr>
              <w:t>）</w:t>
            </w:r>
          </w:p>
          <w:p>
            <w:pPr>
              <w:spacing w:line="360" w:lineRule="auto"/>
              <w:ind w:firstLine="480"/>
              <w:rPr>
                <w:sz w:val="24"/>
                <w:szCs w:val="24"/>
              </w:rPr>
            </w:pPr>
            <w:r>
              <w:rPr>
                <w:rFonts w:ascii="宋体" w:hAnsi="宋体"/>
                <w:sz w:val="24"/>
                <w:szCs w:val="24"/>
              </w:rPr>
              <w:t>式中；</w:t>
            </w:r>
            <w:r>
              <w:rPr>
                <w:sz w:val="24"/>
                <w:szCs w:val="24"/>
              </w:rPr>
              <w:t>L</w:t>
            </w:r>
            <w:r>
              <w:rPr>
                <w:sz w:val="24"/>
                <w:szCs w:val="24"/>
                <w:vertAlign w:val="subscript"/>
              </w:rPr>
              <w:t>eqg</w:t>
            </w:r>
            <w:r>
              <w:rPr>
                <w:sz w:val="24"/>
                <w:szCs w:val="24"/>
              </w:rPr>
              <w:t>——</w:t>
            </w:r>
            <w:r>
              <w:rPr>
                <w:rFonts w:ascii="宋体" w:hAnsi="宋体"/>
                <w:sz w:val="24"/>
                <w:szCs w:val="24"/>
              </w:rPr>
              <w:t>建设项目声源在预测点的等效声级贡献值，</w:t>
            </w:r>
            <w:r>
              <w:rPr>
                <w:sz w:val="24"/>
                <w:szCs w:val="24"/>
              </w:rPr>
              <w:t>dB</w:t>
            </w:r>
            <w:r>
              <w:rPr>
                <w:rFonts w:ascii="宋体" w:hAnsi="宋体"/>
                <w:sz w:val="24"/>
                <w:szCs w:val="24"/>
              </w:rPr>
              <w:t>（</w:t>
            </w:r>
            <w:r>
              <w:rPr>
                <w:sz w:val="24"/>
                <w:szCs w:val="24"/>
              </w:rPr>
              <w:t>A</w:t>
            </w:r>
            <w:r>
              <w:rPr>
                <w:rFonts w:ascii="宋体" w:hAnsi="宋体"/>
                <w:sz w:val="24"/>
                <w:szCs w:val="24"/>
              </w:rPr>
              <w:t>）。</w:t>
            </w:r>
          </w:p>
          <w:p>
            <w:pPr>
              <w:spacing w:line="360" w:lineRule="auto"/>
              <w:ind w:firstLine="480"/>
              <w:rPr>
                <w:sz w:val="24"/>
                <w:szCs w:val="24"/>
              </w:rPr>
            </w:pPr>
            <w:r>
              <w:rPr>
                <w:sz w:val="24"/>
                <w:szCs w:val="24"/>
              </w:rPr>
              <w:t>L</w:t>
            </w:r>
            <w:r>
              <w:rPr>
                <w:sz w:val="24"/>
                <w:szCs w:val="24"/>
                <w:vertAlign w:val="subscript"/>
              </w:rPr>
              <w:t>eqb</w:t>
            </w:r>
            <w:r>
              <w:rPr>
                <w:sz w:val="24"/>
                <w:szCs w:val="24"/>
              </w:rPr>
              <w:t>——</w:t>
            </w:r>
            <w:r>
              <w:rPr>
                <w:rFonts w:ascii="宋体" w:hAnsi="宋体"/>
                <w:sz w:val="24"/>
                <w:szCs w:val="24"/>
              </w:rPr>
              <w:t>预测点背景值，</w:t>
            </w:r>
            <w:r>
              <w:rPr>
                <w:sz w:val="24"/>
                <w:szCs w:val="24"/>
              </w:rPr>
              <w:t>dB</w:t>
            </w:r>
            <w:r>
              <w:rPr>
                <w:rFonts w:ascii="宋体" w:hAnsi="宋体"/>
                <w:sz w:val="24"/>
                <w:szCs w:val="24"/>
              </w:rPr>
              <w:t>（</w:t>
            </w:r>
            <w:r>
              <w:rPr>
                <w:sz w:val="24"/>
                <w:szCs w:val="24"/>
              </w:rPr>
              <w:t>A</w:t>
            </w:r>
            <w:r>
              <w:rPr>
                <w:rFonts w:ascii="宋体" w:hAnsi="宋体"/>
                <w:sz w:val="24"/>
                <w:szCs w:val="24"/>
              </w:rPr>
              <w:t>）。</w:t>
            </w:r>
          </w:p>
          <w:p>
            <w:pPr>
              <w:spacing w:line="360" w:lineRule="auto"/>
              <w:ind w:firstLine="480" w:firstLineChars="200"/>
              <w:outlineLvl w:val="0"/>
              <w:rPr>
                <w:sz w:val="24"/>
                <w:szCs w:val="24"/>
                <w:lang w:bidi="ar"/>
              </w:rPr>
            </w:pPr>
            <w:r>
              <w:rPr>
                <w:rFonts w:hint="eastAsia"/>
                <w:sz w:val="24"/>
                <w:szCs w:val="24"/>
                <w:lang w:val="en-US" w:eastAsia="zh-CN" w:bidi="ar"/>
              </w:rPr>
              <w:t>3、</w:t>
            </w:r>
            <w:r>
              <w:rPr>
                <w:rFonts w:hint="eastAsia"/>
                <w:sz w:val="24"/>
                <w:szCs w:val="24"/>
                <w:lang w:bidi="ar"/>
              </w:rPr>
              <w:t>预测结果和分析</w:t>
            </w:r>
            <w:r>
              <w:rPr>
                <w:sz w:val="24"/>
                <w:szCs w:val="24"/>
                <w:lang w:bidi="ar"/>
              </w:rPr>
              <w:t>。</w:t>
            </w:r>
          </w:p>
          <w:p>
            <w:pPr>
              <w:pStyle w:val="2"/>
              <w:jc w:val="center"/>
              <w:rPr>
                <w:b/>
                <w:bCs/>
                <w:sz w:val="24"/>
                <w:szCs w:val="24"/>
              </w:rPr>
            </w:pPr>
            <w:r>
              <w:rPr>
                <w:b/>
                <w:bCs/>
                <w:sz w:val="24"/>
                <w:szCs w:val="24"/>
                <w:lang w:bidi="ar"/>
              </w:rPr>
              <w:t>表4-</w:t>
            </w:r>
            <w:r>
              <w:rPr>
                <w:rFonts w:hint="eastAsia"/>
                <w:b/>
                <w:bCs/>
                <w:sz w:val="24"/>
                <w:szCs w:val="24"/>
                <w:lang w:val="en-US" w:eastAsia="zh-CN" w:bidi="ar"/>
              </w:rPr>
              <w:t>10</w:t>
            </w:r>
            <w:r>
              <w:rPr>
                <w:b/>
                <w:bCs/>
                <w:sz w:val="24"/>
                <w:szCs w:val="24"/>
                <w:lang w:bidi="ar"/>
              </w:rPr>
              <w:t xml:space="preserve">  环境噪声预测结果一览表  单位dB（A）</w:t>
            </w:r>
          </w:p>
          <w:tbl>
            <w:tblPr>
              <w:tblStyle w:val="21"/>
              <w:tblW w:w="7808" w:type="dxa"/>
              <w:tblInd w:w="1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1"/>
              <w:gridCol w:w="1110"/>
              <w:gridCol w:w="1057"/>
              <w:gridCol w:w="1215"/>
              <w:gridCol w:w="1155"/>
              <w:gridCol w:w="17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1" w:type="dxa"/>
                  <w:vMerge w:val="restart"/>
                  <w:noWrap w:val="0"/>
                  <w:vAlign w:val="center"/>
                </w:tcPr>
                <w:p>
                  <w:pPr>
                    <w:jc w:val="center"/>
                    <w:rPr>
                      <w:szCs w:val="21"/>
                    </w:rPr>
                  </w:pPr>
                  <w:r>
                    <w:rPr>
                      <w:b/>
                      <w:bCs/>
                      <w:kern w:val="0"/>
                      <w:szCs w:val="21"/>
                      <w:lang w:bidi="ar"/>
                    </w:rPr>
                    <w:t>预测点</w:t>
                  </w:r>
                </w:p>
              </w:tc>
              <w:tc>
                <w:tcPr>
                  <w:tcW w:w="2167" w:type="dxa"/>
                  <w:gridSpan w:val="2"/>
                  <w:noWrap w:val="0"/>
                  <w:vAlign w:val="center"/>
                </w:tcPr>
                <w:p>
                  <w:pPr>
                    <w:jc w:val="center"/>
                    <w:rPr>
                      <w:b/>
                      <w:bCs/>
                      <w:kern w:val="0"/>
                      <w:szCs w:val="21"/>
                      <w:lang w:bidi="ar"/>
                    </w:rPr>
                  </w:pPr>
                  <w:r>
                    <w:rPr>
                      <w:b/>
                      <w:bCs/>
                      <w:kern w:val="0"/>
                      <w:szCs w:val="21"/>
                      <w:lang w:bidi="ar"/>
                    </w:rPr>
                    <w:t>贡献值</w:t>
                  </w:r>
                </w:p>
              </w:tc>
              <w:tc>
                <w:tcPr>
                  <w:tcW w:w="2370" w:type="dxa"/>
                  <w:gridSpan w:val="2"/>
                  <w:noWrap w:val="0"/>
                  <w:vAlign w:val="center"/>
                </w:tcPr>
                <w:p>
                  <w:pPr>
                    <w:jc w:val="center"/>
                    <w:rPr>
                      <w:b/>
                      <w:bCs/>
                      <w:kern w:val="0"/>
                      <w:szCs w:val="21"/>
                      <w:lang w:bidi="ar"/>
                    </w:rPr>
                  </w:pPr>
                  <w:r>
                    <w:rPr>
                      <w:b/>
                      <w:bCs/>
                      <w:kern w:val="0"/>
                      <w:szCs w:val="21"/>
                      <w:lang w:bidi="ar"/>
                    </w:rPr>
                    <w:t>标准值</w:t>
                  </w:r>
                </w:p>
              </w:tc>
              <w:tc>
                <w:tcPr>
                  <w:tcW w:w="1710" w:type="dxa"/>
                  <w:vMerge w:val="restart"/>
                  <w:noWrap w:val="0"/>
                  <w:vAlign w:val="center"/>
                </w:tcPr>
                <w:p>
                  <w:pPr>
                    <w:jc w:val="center"/>
                    <w:rPr>
                      <w:b/>
                      <w:bCs/>
                      <w:kern w:val="0"/>
                      <w:szCs w:val="21"/>
                      <w:lang w:bidi="ar"/>
                    </w:rPr>
                  </w:pPr>
                  <w:r>
                    <w:rPr>
                      <w:b/>
                      <w:bCs/>
                      <w:kern w:val="0"/>
                      <w:szCs w:val="21"/>
                      <w:lang w:bidi="ar"/>
                    </w:rPr>
                    <w:t>达标情况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1" w:type="dxa"/>
                  <w:vMerge w:val="continue"/>
                  <w:noWrap w:val="0"/>
                  <w:vAlign w:val="center"/>
                </w:tcPr>
                <w:p>
                  <w:pPr>
                    <w:jc w:val="center"/>
                    <w:rPr>
                      <w:szCs w:val="21"/>
                    </w:rPr>
                  </w:pPr>
                </w:p>
              </w:tc>
              <w:tc>
                <w:tcPr>
                  <w:tcW w:w="1110" w:type="dxa"/>
                  <w:noWrap w:val="0"/>
                  <w:vAlign w:val="center"/>
                </w:tcPr>
                <w:p>
                  <w:pPr>
                    <w:jc w:val="center"/>
                    <w:rPr>
                      <w:szCs w:val="21"/>
                    </w:rPr>
                  </w:pPr>
                  <w:r>
                    <w:rPr>
                      <w:b/>
                      <w:bCs/>
                      <w:kern w:val="0"/>
                      <w:szCs w:val="21"/>
                      <w:lang w:bidi="ar"/>
                    </w:rPr>
                    <w:t>昼间</w:t>
                  </w:r>
                </w:p>
              </w:tc>
              <w:tc>
                <w:tcPr>
                  <w:tcW w:w="1057" w:type="dxa"/>
                  <w:noWrap w:val="0"/>
                  <w:vAlign w:val="center"/>
                </w:tcPr>
                <w:p>
                  <w:pPr>
                    <w:jc w:val="center"/>
                    <w:rPr>
                      <w:szCs w:val="21"/>
                    </w:rPr>
                  </w:pPr>
                  <w:r>
                    <w:rPr>
                      <w:b/>
                      <w:bCs/>
                      <w:kern w:val="0"/>
                      <w:szCs w:val="21"/>
                      <w:lang w:bidi="ar"/>
                    </w:rPr>
                    <w:t>夜间</w:t>
                  </w:r>
                </w:p>
              </w:tc>
              <w:tc>
                <w:tcPr>
                  <w:tcW w:w="1215" w:type="dxa"/>
                  <w:noWrap w:val="0"/>
                  <w:vAlign w:val="center"/>
                </w:tcPr>
                <w:p>
                  <w:pPr>
                    <w:jc w:val="center"/>
                    <w:rPr>
                      <w:szCs w:val="21"/>
                    </w:rPr>
                  </w:pPr>
                  <w:r>
                    <w:rPr>
                      <w:b/>
                      <w:bCs/>
                      <w:kern w:val="0"/>
                      <w:szCs w:val="21"/>
                      <w:lang w:bidi="ar"/>
                    </w:rPr>
                    <w:t>昼间</w:t>
                  </w:r>
                </w:p>
              </w:tc>
              <w:tc>
                <w:tcPr>
                  <w:tcW w:w="1155" w:type="dxa"/>
                  <w:noWrap w:val="0"/>
                  <w:vAlign w:val="center"/>
                </w:tcPr>
                <w:p>
                  <w:pPr>
                    <w:jc w:val="center"/>
                    <w:rPr>
                      <w:szCs w:val="21"/>
                    </w:rPr>
                  </w:pPr>
                  <w:r>
                    <w:rPr>
                      <w:b/>
                      <w:bCs/>
                      <w:kern w:val="0"/>
                      <w:szCs w:val="21"/>
                      <w:lang w:bidi="ar"/>
                    </w:rPr>
                    <w:t>夜间</w:t>
                  </w:r>
                </w:p>
              </w:tc>
              <w:tc>
                <w:tcPr>
                  <w:tcW w:w="1710" w:type="dxa"/>
                  <w:vMerge w:val="continue"/>
                  <w:noWrap w:val="0"/>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1" w:type="dxa"/>
                  <w:noWrap w:val="0"/>
                  <w:vAlign w:val="center"/>
                </w:tcPr>
                <w:p>
                  <w:pPr>
                    <w:jc w:val="center"/>
                    <w:rPr>
                      <w:szCs w:val="21"/>
                    </w:rPr>
                  </w:pPr>
                  <w:r>
                    <w:rPr>
                      <w:kern w:val="0"/>
                      <w:szCs w:val="21"/>
                      <w:lang w:bidi="ar"/>
                    </w:rPr>
                    <w:t>东厂界</w:t>
                  </w:r>
                </w:p>
              </w:tc>
              <w:tc>
                <w:tcPr>
                  <w:tcW w:w="1110" w:type="dxa"/>
                  <w:noWrap w:val="0"/>
                  <w:vAlign w:val="center"/>
                </w:tcPr>
                <w:p>
                  <w:pPr>
                    <w:jc w:val="center"/>
                    <w:rPr>
                      <w:szCs w:val="21"/>
                    </w:rPr>
                  </w:pPr>
                  <w:r>
                    <w:rPr>
                      <w:szCs w:val="21"/>
                      <w:lang w:bidi="ar"/>
                    </w:rPr>
                    <w:t>57.72</w:t>
                  </w:r>
                </w:p>
              </w:tc>
              <w:tc>
                <w:tcPr>
                  <w:tcW w:w="1057" w:type="dxa"/>
                  <w:noWrap w:val="0"/>
                  <w:vAlign w:val="center"/>
                </w:tcPr>
                <w:p>
                  <w:pPr>
                    <w:jc w:val="center"/>
                    <w:rPr>
                      <w:szCs w:val="21"/>
                      <w:lang w:bidi="ar"/>
                    </w:rPr>
                  </w:pPr>
                  <w:r>
                    <w:rPr>
                      <w:kern w:val="0"/>
                      <w:szCs w:val="21"/>
                      <w:lang w:bidi="ar"/>
                    </w:rPr>
                    <w:t>/</w:t>
                  </w:r>
                </w:p>
              </w:tc>
              <w:tc>
                <w:tcPr>
                  <w:tcW w:w="1215" w:type="dxa"/>
                  <w:noWrap w:val="0"/>
                  <w:vAlign w:val="center"/>
                </w:tcPr>
                <w:p>
                  <w:pPr>
                    <w:jc w:val="center"/>
                    <w:rPr>
                      <w:rFonts w:hint="eastAsia" w:eastAsia="宋体"/>
                      <w:szCs w:val="21"/>
                      <w:lang w:val="en-US" w:eastAsia="zh-CN"/>
                    </w:rPr>
                  </w:pPr>
                  <w:r>
                    <w:rPr>
                      <w:kern w:val="0"/>
                      <w:szCs w:val="21"/>
                      <w:lang w:bidi="ar"/>
                    </w:rPr>
                    <w:t>6</w:t>
                  </w:r>
                  <w:r>
                    <w:rPr>
                      <w:rFonts w:hint="eastAsia"/>
                      <w:kern w:val="0"/>
                      <w:szCs w:val="21"/>
                      <w:lang w:val="en-US" w:eastAsia="zh-CN" w:bidi="ar"/>
                    </w:rPr>
                    <w:t>0</w:t>
                  </w:r>
                </w:p>
              </w:tc>
              <w:tc>
                <w:tcPr>
                  <w:tcW w:w="1155" w:type="dxa"/>
                  <w:noWrap w:val="0"/>
                  <w:vAlign w:val="top"/>
                </w:tcPr>
                <w:p>
                  <w:pPr>
                    <w:jc w:val="center"/>
                    <w:rPr>
                      <w:szCs w:val="21"/>
                    </w:rPr>
                  </w:pPr>
                  <w:r>
                    <w:rPr>
                      <w:kern w:val="0"/>
                      <w:szCs w:val="21"/>
                      <w:lang w:bidi="ar"/>
                    </w:rPr>
                    <w:t>/</w:t>
                  </w:r>
                </w:p>
              </w:tc>
              <w:tc>
                <w:tcPr>
                  <w:tcW w:w="1710" w:type="dxa"/>
                  <w:noWrap w:val="0"/>
                  <w:vAlign w:val="center"/>
                </w:tcPr>
                <w:p>
                  <w:pPr>
                    <w:jc w:val="center"/>
                    <w:rPr>
                      <w:kern w:val="0"/>
                      <w:szCs w:val="21"/>
                      <w:lang w:bidi="ar"/>
                    </w:rPr>
                  </w:pPr>
                  <w:r>
                    <w:rPr>
                      <w:kern w:val="0"/>
                      <w:szCs w:val="21"/>
                      <w:lang w:bidi="ar"/>
                    </w:rPr>
                    <w:t>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61" w:type="dxa"/>
                  <w:noWrap w:val="0"/>
                  <w:vAlign w:val="center"/>
                </w:tcPr>
                <w:p>
                  <w:pPr>
                    <w:jc w:val="center"/>
                    <w:rPr>
                      <w:szCs w:val="21"/>
                    </w:rPr>
                  </w:pPr>
                  <w:r>
                    <w:rPr>
                      <w:kern w:val="0"/>
                      <w:szCs w:val="21"/>
                      <w:lang w:bidi="ar"/>
                    </w:rPr>
                    <w:t>南厂界</w:t>
                  </w:r>
                </w:p>
              </w:tc>
              <w:tc>
                <w:tcPr>
                  <w:tcW w:w="1110" w:type="dxa"/>
                  <w:noWrap w:val="0"/>
                  <w:vAlign w:val="center"/>
                </w:tcPr>
                <w:p>
                  <w:pPr>
                    <w:jc w:val="center"/>
                    <w:rPr>
                      <w:szCs w:val="21"/>
                    </w:rPr>
                  </w:pPr>
                  <w:r>
                    <w:rPr>
                      <w:kern w:val="0"/>
                      <w:szCs w:val="21"/>
                      <w:lang w:bidi="ar"/>
                    </w:rPr>
                    <w:t>56.97</w:t>
                  </w:r>
                </w:p>
              </w:tc>
              <w:tc>
                <w:tcPr>
                  <w:tcW w:w="1057" w:type="dxa"/>
                  <w:noWrap w:val="0"/>
                  <w:vAlign w:val="center"/>
                </w:tcPr>
                <w:p>
                  <w:pPr>
                    <w:jc w:val="center"/>
                    <w:rPr>
                      <w:kern w:val="0"/>
                      <w:szCs w:val="21"/>
                      <w:lang w:bidi="ar"/>
                    </w:rPr>
                  </w:pPr>
                  <w:r>
                    <w:rPr>
                      <w:kern w:val="0"/>
                      <w:szCs w:val="21"/>
                      <w:lang w:bidi="ar"/>
                    </w:rPr>
                    <w:t>/</w:t>
                  </w:r>
                </w:p>
              </w:tc>
              <w:tc>
                <w:tcPr>
                  <w:tcW w:w="1215" w:type="dxa"/>
                  <w:noWrap w:val="0"/>
                  <w:vAlign w:val="center"/>
                </w:tcPr>
                <w:p>
                  <w:pPr>
                    <w:jc w:val="center"/>
                    <w:rPr>
                      <w:szCs w:val="21"/>
                    </w:rPr>
                  </w:pPr>
                  <w:r>
                    <w:rPr>
                      <w:kern w:val="0"/>
                      <w:szCs w:val="21"/>
                      <w:lang w:bidi="ar"/>
                    </w:rPr>
                    <w:t>6</w:t>
                  </w:r>
                  <w:r>
                    <w:rPr>
                      <w:rFonts w:hint="eastAsia"/>
                      <w:kern w:val="0"/>
                      <w:szCs w:val="21"/>
                      <w:lang w:val="en-US" w:eastAsia="zh-CN" w:bidi="ar"/>
                    </w:rPr>
                    <w:t>0</w:t>
                  </w:r>
                </w:p>
              </w:tc>
              <w:tc>
                <w:tcPr>
                  <w:tcW w:w="1155" w:type="dxa"/>
                  <w:noWrap w:val="0"/>
                  <w:vAlign w:val="top"/>
                </w:tcPr>
                <w:p>
                  <w:pPr>
                    <w:jc w:val="center"/>
                    <w:rPr>
                      <w:szCs w:val="21"/>
                    </w:rPr>
                  </w:pPr>
                  <w:r>
                    <w:rPr>
                      <w:kern w:val="0"/>
                      <w:szCs w:val="21"/>
                      <w:lang w:bidi="ar"/>
                    </w:rPr>
                    <w:t>/</w:t>
                  </w:r>
                </w:p>
              </w:tc>
              <w:tc>
                <w:tcPr>
                  <w:tcW w:w="1710" w:type="dxa"/>
                  <w:noWrap w:val="0"/>
                  <w:vAlign w:val="center"/>
                </w:tcPr>
                <w:p>
                  <w:pPr>
                    <w:jc w:val="center"/>
                    <w:rPr>
                      <w:kern w:val="0"/>
                      <w:szCs w:val="21"/>
                      <w:lang w:bidi="ar"/>
                    </w:rPr>
                  </w:pPr>
                  <w:r>
                    <w:rPr>
                      <w:kern w:val="0"/>
                      <w:szCs w:val="21"/>
                      <w:lang w:bidi="ar"/>
                    </w:rPr>
                    <w:t>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1" w:type="dxa"/>
                  <w:noWrap w:val="0"/>
                  <w:vAlign w:val="center"/>
                </w:tcPr>
                <w:p>
                  <w:pPr>
                    <w:jc w:val="center"/>
                    <w:rPr>
                      <w:szCs w:val="21"/>
                    </w:rPr>
                  </w:pPr>
                  <w:r>
                    <w:rPr>
                      <w:kern w:val="0"/>
                      <w:szCs w:val="21"/>
                      <w:lang w:bidi="ar"/>
                    </w:rPr>
                    <w:t>西厂界</w:t>
                  </w:r>
                </w:p>
              </w:tc>
              <w:tc>
                <w:tcPr>
                  <w:tcW w:w="1110" w:type="dxa"/>
                  <w:noWrap w:val="0"/>
                  <w:vAlign w:val="center"/>
                </w:tcPr>
                <w:p>
                  <w:pPr>
                    <w:jc w:val="center"/>
                    <w:rPr>
                      <w:szCs w:val="21"/>
                    </w:rPr>
                  </w:pPr>
                  <w:r>
                    <w:rPr>
                      <w:kern w:val="0"/>
                      <w:szCs w:val="21"/>
                      <w:lang w:bidi="ar"/>
                    </w:rPr>
                    <w:t>54.10</w:t>
                  </w:r>
                </w:p>
              </w:tc>
              <w:tc>
                <w:tcPr>
                  <w:tcW w:w="1057" w:type="dxa"/>
                  <w:noWrap w:val="0"/>
                  <w:vAlign w:val="center"/>
                </w:tcPr>
                <w:p>
                  <w:pPr>
                    <w:jc w:val="center"/>
                    <w:rPr>
                      <w:kern w:val="0"/>
                      <w:szCs w:val="21"/>
                      <w:lang w:bidi="ar"/>
                    </w:rPr>
                  </w:pPr>
                  <w:r>
                    <w:rPr>
                      <w:kern w:val="0"/>
                      <w:szCs w:val="21"/>
                      <w:lang w:bidi="ar"/>
                    </w:rPr>
                    <w:t>/</w:t>
                  </w:r>
                </w:p>
              </w:tc>
              <w:tc>
                <w:tcPr>
                  <w:tcW w:w="1215" w:type="dxa"/>
                  <w:noWrap w:val="0"/>
                  <w:vAlign w:val="center"/>
                </w:tcPr>
                <w:p>
                  <w:pPr>
                    <w:jc w:val="center"/>
                    <w:rPr>
                      <w:szCs w:val="21"/>
                    </w:rPr>
                  </w:pPr>
                  <w:r>
                    <w:rPr>
                      <w:kern w:val="0"/>
                      <w:szCs w:val="21"/>
                      <w:lang w:bidi="ar"/>
                    </w:rPr>
                    <w:t>6</w:t>
                  </w:r>
                  <w:r>
                    <w:rPr>
                      <w:rFonts w:hint="eastAsia"/>
                      <w:kern w:val="0"/>
                      <w:szCs w:val="21"/>
                      <w:lang w:val="en-US" w:eastAsia="zh-CN" w:bidi="ar"/>
                    </w:rPr>
                    <w:t>0</w:t>
                  </w:r>
                </w:p>
              </w:tc>
              <w:tc>
                <w:tcPr>
                  <w:tcW w:w="1155" w:type="dxa"/>
                  <w:noWrap w:val="0"/>
                  <w:vAlign w:val="top"/>
                </w:tcPr>
                <w:p>
                  <w:pPr>
                    <w:jc w:val="center"/>
                    <w:rPr>
                      <w:szCs w:val="21"/>
                    </w:rPr>
                  </w:pPr>
                  <w:r>
                    <w:rPr>
                      <w:kern w:val="0"/>
                      <w:szCs w:val="21"/>
                      <w:lang w:bidi="ar"/>
                    </w:rPr>
                    <w:t>/</w:t>
                  </w:r>
                </w:p>
              </w:tc>
              <w:tc>
                <w:tcPr>
                  <w:tcW w:w="1710" w:type="dxa"/>
                  <w:noWrap w:val="0"/>
                  <w:vAlign w:val="center"/>
                </w:tcPr>
                <w:p>
                  <w:pPr>
                    <w:jc w:val="center"/>
                    <w:rPr>
                      <w:kern w:val="0"/>
                      <w:szCs w:val="21"/>
                      <w:lang w:bidi="ar"/>
                    </w:rPr>
                  </w:pPr>
                  <w:r>
                    <w:rPr>
                      <w:kern w:val="0"/>
                      <w:szCs w:val="21"/>
                      <w:lang w:bidi="ar"/>
                    </w:rPr>
                    <w:t>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61" w:type="dxa"/>
                  <w:noWrap w:val="0"/>
                  <w:vAlign w:val="center"/>
                </w:tcPr>
                <w:p>
                  <w:pPr>
                    <w:jc w:val="center"/>
                    <w:rPr>
                      <w:szCs w:val="21"/>
                    </w:rPr>
                  </w:pPr>
                  <w:r>
                    <w:rPr>
                      <w:kern w:val="0"/>
                      <w:szCs w:val="21"/>
                      <w:lang w:bidi="ar"/>
                    </w:rPr>
                    <w:t>北厂界</w:t>
                  </w:r>
                </w:p>
              </w:tc>
              <w:tc>
                <w:tcPr>
                  <w:tcW w:w="1110" w:type="dxa"/>
                  <w:noWrap w:val="0"/>
                  <w:vAlign w:val="center"/>
                </w:tcPr>
                <w:p>
                  <w:pPr>
                    <w:jc w:val="center"/>
                    <w:rPr>
                      <w:szCs w:val="21"/>
                    </w:rPr>
                  </w:pPr>
                  <w:r>
                    <w:rPr>
                      <w:szCs w:val="21"/>
                      <w:lang w:bidi="ar"/>
                    </w:rPr>
                    <w:t>57.12</w:t>
                  </w:r>
                </w:p>
              </w:tc>
              <w:tc>
                <w:tcPr>
                  <w:tcW w:w="1057" w:type="dxa"/>
                  <w:noWrap w:val="0"/>
                  <w:vAlign w:val="center"/>
                </w:tcPr>
                <w:p>
                  <w:pPr>
                    <w:jc w:val="center"/>
                    <w:rPr>
                      <w:szCs w:val="21"/>
                      <w:lang w:bidi="ar"/>
                    </w:rPr>
                  </w:pPr>
                  <w:r>
                    <w:rPr>
                      <w:kern w:val="0"/>
                      <w:szCs w:val="21"/>
                      <w:lang w:bidi="ar"/>
                    </w:rPr>
                    <w:t>/</w:t>
                  </w:r>
                </w:p>
              </w:tc>
              <w:tc>
                <w:tcPr>
                  <w:tcW w:w="1215" w:type="dxa"/>
                  <w:noWrap w:val="0"/>
                  <w:vAlign w:val="center"/>
                </w:tcPr>
                <w:p>
                  <w:pPr>
                    <w:jc w:val="center"/>
                    <w:rPr>
                      <w:szCs w:val="21"/>
                    </w:rPr>
                  </w:pPr>
                  <w:r>
                    <w:rPr>
                      <w:kern w:val="0"/>
                      <w:szCs w:val="21"/>
                      <w:lang w:bidi="ar"/>
                    </w:rPr>
                    <w:t>6</w:t>
                  </w:r>
                  <w:r>
                    <w:rPr>
                      <w:rFonts w:hint="eastAsia"/>
                      <w:kern w:val="0"/>
                      <w:szCs w:val="21"/>
                      <w:lang w:val="en-US" w:eastAsia="zh-CN" w:bidi="ar"/>
                    </w:rPr>
                    <w:t>0</w:t>
                  </w:r>
                </w:p>
              </w:tc>
              <w:tc>
                <w:tcPr>
                  <w:tcW w:w="1155" w:type="dxa"/>
                  <w:noWrap w:val="0"/>
                  <w:vAlign w:val="top"/>
                </w:tcPr>
                <w:p>
                  <w:pPr>
                    <w:jc w:val="center"/>
                    <w:rPr>
                      <w:szCs w:val="21"/>
                    </w:rPr>
                  </w:pPr>
                  <w:r>
                    <w:rPr>
                      <w:kern w:val="0"/>
                      <w:szCs w:val="21"/>
                      <w:lang w:bidi="ar"/>
                    </w:rPr>
                    <w:t>/</w:t>
                  </w:r>
                </w:p>
              </w:tc>
              <w:tc>
                <w:tcPr>
                  <w:tcW w:w="1710" w:type="dxa"/>
                  <w:noWrap w:val="0"/>
                  <w:vAlign w:val="center"/>
                </w:tcPr>
                <w:p>
                  <w:pPr>
                    <w:jc w:val="center"/>
                    <w:rPr>
                      <w:kern w:val="0"/>
                      <w:szCs w:val="21"/>
                      <w:lang w:bidi="ar"/>
                    </w:rPr>
                  </w:pPr>
                  <w:r>
                    <w:rPr>
                      <w:kern w:val="0"/>
                      <w:szCs w:val="21"/>
                      <w:lang w:bidi="ar"/>
                    </w:rPr>
                    <w:t>达标</w:t>
                  </w:r>
                </w:p>
              </w:tc>
            </w:tr>
          </w:tbl>
          <w:p>
            <w:pPr>
              <w:adjustRightInd w:val="0"/>
              <w:snapToGrid w:val="0"/>
              <w:spacing w:line="360" w:lineRule="auto"/>
              <w:ind w:firstLine="480" w:firstLineChars="200"/>
              <w:rPr>
                <w:color w:val="000000"/>
                <w:kern w:val="0"/>
                <w:sz w:val="24"/>
                <w:szCs w:val="24"/>
              </w:rPr>
            </w:pPr>
            <w:r>
              <w:rPr>
                <w:rFonts w:hint="eastAsia"/>
                <w:bCs/>
                <w:snapToGrid w:val="0"/>
                <w:kern w:val="0"/>
                <w:sz w:val="24"/>
                <w:szCs w:val="24"/>
                <w:lang w:val="en-US" w:eastAsia="zh-CN"/>
              </w:rPr>
              <w:t>4</w:t>
            </w:r>
            <w:r>
              <w:rPr>
                <w:rFonts w:hint="eastAsia"/>
                <w:bCs/>
                <w:snapToGrid w:val="0"/>
                <w:kern w:val="0"/>
                <w:sz w:val="24"/>
                <w:szCs w:val="24"/>
              </w:rPr>
              <w:t>、</w:t>
            </w:r>
            <w:r>
              <w:rPr>
                <w:sz w:val="24"/>
                <w:szCs w:val="24"/>
                <w:lang w:bidi="ar"/>
              </w:rPr>
              <w:t>噪声</w:t>
            </w:r>
            <w:r>
              <w:rPr>
                <w:bCs/>
                <w:snapToGrid w:val="0"/>
                <w:kern w:val="0"/>
                <w:sz w:val="24"/>
                <w:szCs w:val="24"/>
              </w:rPr>
              <w:t>治理措施</w:t>
            </w:r>
          </w:p>
          <w:p>
            <w:pPr>
              <w:adjustRightInd w:val="0"/>
              <w:snapToGrid w:val="0"/>
              <w:spacing w:line="360" w:lineRule="auto"/>
              <w:ind w:firstLine="480" w:firstLineChars="200"/>
              <w:rPr>
                <w:color w:val="000000"/>
                <w:kern w:val="0"/>
                <w:sz w:val="24"/>
              </w:rPr>
            </w:pPr>
            <w:r>
              <w:rPr>
                <w:color w:val="000000"/>
                <w:kern w:val="0"/>
                <w:sz w:val="24"/>
              </w:rPr>
              <w:t>本项目生产设备在运行期间均会产生噪声，建设单位采取以下措施来减轻生产设备运行噪声的环境影响。</w:t>
            </w:r>
          </w:p>
          <w:p>
            <w:pPr>
              <w:adjustRightInd w:val="0"/>
              <w:snapToGrid w:val="0"/>
              <w:spacing w:line="360" w:lineRule="auto"/>
              <w:ind w:firstLine="480" w:firstLineChars="200"/>
              <w:rPr>
                <w:color w:val="000000"/>
                <w:kern w:val="0"/>
                <w:sz w:val="24"/>
              </w:rPr>
            </w:pPr>
            <w:r>
              <w:rPr>
                <w:color w:val="000000"/>
                <w:kern w:val="0"/>
                <w:sz w:val="24"/>
              </w:rPr>
              <w:t>（1）选用低噪声设备或带隔声、消声的设备，从源头减少噪声的产生。</w:t>
            </w:r>
          </w:p>
          <w:p>
            <w:pPr>
              <w:adjustRightInd w:val="0"/>
              <w:snapToGrid w:val="0"/>
              <w:spacing w:line="360" w:lineRule="auto"/>
              <w:ind w:firstLine="480" w:firstLineChars="200"/>
              <w:rPr>
                <w:color w:val="000000"/>
                <w:kern w:val="0"/>
                <w:sz w:val="24"/>
              </w:rPr>
            </w:pPr>
            <w:r>
              <w:rPr>
                <w:color w:val="000000"/>
                <w:kern w:val="0"/>
                <w:sz w:val="24"/>
              </w:rPr>
              <w:t>（2）合理布局设备位置，使高强度的噪声设备远离项目边界。</w:t>
            </w:r>
          </w:p>
          <w:p>
            <w:pPr>
              <w:adjustRightInd w:val="0"/>
              <w:snapToGrid w:val="0"/>
              <w:spacing w:line="360" w:lineRule="auto"/>
              <w:ind w:firstLine="480" w:firstLineChars="200"/>
              <w:rPr>
                <w:color w:val="000000"/>
                <w:kern w:val="0"/>
                <w:sz w:val="24"/>
              </w:rPr>
            </w:pPr>
            <w:r>
              <w:rPr>
                <w:color w:val="000000"/>
                <w:kern w:val="0"/>
                <w:sz w:val="24"/>
              </w:rPr>
              <w:t>（</w:t>
            </w:r>
            <w:r>
              <w:rPr>
                <w:rFonts w:hint="eastAsia"/>
                <w:color w:val="000000"/>
                <w:kern w:val="0"/>
                <w:sz w:val="24"/>
              </w:rPr>
              <w:t>3</w:t>
            </w:r>
            <w:r>
              <w:rPr>
                <w:color w:val="000000"/>
                <w:kern w:val="0"/>
                <w:sz w:val="24"/>
              </w:rPr>
              <w:t>）对噪声值高的设备采取减振、消声、隔声等措施降低噪声值。</w:t>
            </w:r>
          </w:p>
          <w:p>
            <w:pPr>
              <w:adjustRightInd w:val="0"/>
              <w:snapToGrid w:val="0"/>
              <w:spacing w:line="360" w:lineRule="auto"/>
              <w:ind w:firstLine="480" w:firstLineChars="200"/>
              <w:rPr>
                <w:color w:val="000000"/>
                <w:kern w:val="0"/>
                <w:sz w:val="24"/>
              </w:rPr>
            </w:pPr>
            <w:r>
              <w:rPr>
                <w:color w:val="000000"/>
                <w:kern w:val="0"/>
                <w:sz w:val="24"/>
              </w:rPr>
              <w:t>（</w:t>
            </w:r>
            <w:r>
              <w:rPr>
                <w:rFonts w:hint="eastAsia"/>
                <w:color w:val="000000"/>
                <w:kern w:val="0"/>
                <w:sz w:val="24"/>
              </w:rPr>
              <w:t>4</w:t>
            </w:r>
            <w:r>
              <w:rPr>
                <w:color w:val="000000"/>
                <w:kern w:val="0"/>
                <w:sz w:val="24"/>
              </w:rPr>
              <w:t>）定期对生产设备进行保养维修，保证生产设备维持的良好使用状态，并严格遵守生产设备的操作规范。</w:t>
            </w:r>
          </w:p>
          <w:p>
            <w:pPr>
              <w:adjustRightInd w:val="0"/>
              <w:snapToGrid w:val="0"/>
              <w:spacing w:line="360" w:lineRule="auto"/>
              <w:ind w:firstLine="480" w:firstLineChars="200"/>
              <w:rPr>
                <w:color w:val="000000"/>
                <w:kern w:val="0"/>
                <w:sz w:val="24"/>
              </w:rPr>
            </w:pPr>
            <w:r>
              <w:rPr>
                <w:rFonts w:ascii="宋体" w:hAnsi="宋体" w:cs="宋体"/>
                <w:sz w:val="24"/>
              </w:rPr>
              <w:t>通过采取以上措施后，项</w:t>
            </w:r>
            <w:r>
              <w:rPr>
                <w:sz w:val="24"/>
              </w:rPr>
              <w:t>目厂界满足《工业企业厂界环境噪声排放标准》（GB12348-2008）中的</w:t>
            </w:r>
            <w:r>
              <w:rPr>
                <w:rFonts w:hint="eastAsia"/>
                <w:sz w:val="24"/>
              </w:rPr>
              <w:t>2</w:t>
            </w:r>
            <w:r>
              <w:rPr>
                <w:sz w:val="24"/>
              </w:rPr>
              <w:t>类</w:t>
            </w:r>
            <w:r>
              <w:rPr>
                <w:color w:val="000000"/>
                <w:kern w:val="0"/>
                <w:sz w:val="24"/>
              </w:rPr>
              <w:t>标准限值要求，对周边区域声环境影响较小。</w:t>
            </w:r>
          </w:p>
          <w:p>
            <w:pPr>
              <w:adjustRightInd w:val="0"/>
              <w:snapToGrid w:val="0"/>
              <w:spacing w:line="360" w:lineRule="auto"/>
              <w:ind w:firstLine="480" w:firstLineChars="200"/>
              <w:rPr>
                <w:rFonts w:hint="default" w:ascii="Times New Roman" w:hAnsi="Times New Roman" w:eastAsia="宋体" w:cs="Times New Roman"/>
                <w:b w:val="0"/>
                <w:bCs/>
                <w:color w:val="000000"/>
                <w:spacing w:val="0"/>
                <w:sz w:val="24"/>
                <w:szCs w:val="24"/>
                <w:lang w:val="en-US" w:eastAsia="zh-CN"/>
              </w:rPr>
            </w:pPr>
            <w:r>
              <w:rPr>
                <w:rFonts w:hint="eastAsia" w:cs="Times New Roman"/>
                <w:b w:val="0"/>
                <w:bCs/>
                <w:color w:val="000000"/>
                <w:spacing w:val="0"/>
                <w:sz w:val="24"/>
                <w:szCs w:val="24"/>
                <w:lang w:val="en-US" w:eastAsia="zh-CN"/>
              </w:rPr>
              <w:t>5</w:t>
            </w:r>
            <w:r>
              <w:rPr>
                <w:rFonts w:hint="default" w:ascii="Times New Roman" w:hAnsi="Times New Roman" w:eastAsia="宋体" w:cs="Times New Roman"/>
                <w:b w:val="0"/>
                <w:bCs/>
                <w:color w:val="000000"/>
                <w:spacing w:val="0"/>
                <w:sz w:val="24"/>
                <w:szCs w:val="24"/>
                <w:lang w:val="en-US" w:eastAsia="zh-CN"/>
              </w:rPr>
              <w:t>、噪声监测计划</w:t>
            </w:r>
          </w:p>
          <w:p>
            <w:pPr>
              <w:spacing w:line="360" w:lineRule="auto"/>
              <w:ind w:firstLine="480" w:firstLineChars="200"/>
              <w:rPr>
                <w:b/>
                <w:bCs/>
                <w:kern w:val="0"/>
                <w:sz w:val="24"/>
                <w:lang w:bidi="ar"/>
              </w:rPr>
            </w:pPr>
            <w:r>
              <w:rPr>
                <w:rFonts w:hint="default" w:ascii="Times New Roman" w:hAnsi="Times New Roman" w:eastAsia="宋体" w:cs="Times New Roman"/>
                <w:bCs/>
                <w:color w:val="000000"/>
                <w:sz w:val="24"/>
                <w:szCs w:val="24"/>
              </w:rPr>
              <w:t>根据《排污单位自行监测技术指南 总则》（HJ819-2017），项目噪声监测</w:t>
            </w:r>
            <w:r>
              <w:rPr>
                <w:rFonts w:hint="default" w:ascii="Times New Roman" w:hAnsi="Times New Roman" w:eastAsia="宋体" w:cs="Times New Roman"/>
                <w:bCs/>
                <w:color w:val="000000"/>
                <w:sz w:val="24"/>
                <w:szCs w:val="24"/>
                <w:lang w:val="en-US" w:eastAsia="zh-CN"/>
              </w:rPr>
              <w:t>计划</w:t>
            </w:r>
            <w:r>
              <w:rPr>
                <w:rFonts w:hint="default" w:ascii="Times New Roman" w:hAnsi="Times New Roman" w:eastAsia="宋体" w:cs="Times New Roman"/>
                <w:bCs/>
                <w:color w:val="000000"/>
                <w:sz w:val="24"/>
                <w:szCs w:val="24"/>
              </w:rPr>
              <w:t>如下所示。</w:t>
            </w:r>
          </w:p>
          <w:p>
            <w:pPr>
              <w:autoSpaceDE w:val="0"/>
              <w:autoSpaceDN w:val="0"/>
              <w:adjustRightInd w:val="0"/>
              <w:jc w:val="center"/>
              <w:rPr>
                <w:b/>
                <w:bCs/>
                <w:kern w:val="0"/>
                <w:sz w:val="24"/>
              </w:rPr>
            </w:pPr>
            <w:r>
              <w:rPr>
                <w:b/>
                <w:bCs/>
                <w:kern w:val="0"/>
                <w:sz w:val="24"/>
                <w:lang w:bidi="ar"/>
              </w:rPr>
              <w:t>表4-1</w:t>
            </w:r>
            <w:r>
              <w:rPr>
                <w:rFonts w:hint="eastAsia"/>
                <w:b/>
                <w:bCs/>
                <w:kern w:val="0"/>
                <w:sz w:val="24"/>
                <w:lang w:val="en-US" w:eastAsia="zh-CN" w:bidi="ar"/>
              </w:rPr>
              <w:t>1</w:t>
            </w:r>
            <w:r>
              <w:rPr>
                <w:b/>
                <w:bCs/>
                <w:kern w:val="0"/>
                <w:sz w:val="24"/>
                <w:lang w:bidi="ar"/>
              </w:rPr>
              <w:t xml:space="preserve">  噪声监测计划表</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2"/>
              <w:gridCol w:w="1598"/>
              <w:gridCol w:w="1210"/>
              <w:gridCol w:w="37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372" w:type="dxa"/>
                  <w:noWrap w:val="0"/>
                  <w:vAlign w:val="center"/>
                </w:tcPr>
                <w:p>
                  <w:pPr>
                    <w:pStyle w:val="46"/>
                    <w:spacing w:line="240" w:lineRule="auto"/>
                    <w:rPr>
                      <w:b/>
                      <w:bCs/>
                      <w:color w:val="000000"/>
                      <w:sz w:val="21"/>
                    </w:rPr>
                  </w:pPr>
                  <w:r>
                    <w:rPr>
                      <w:b/>
                      <w:bCs/>
                      <w:color w:val="000000"/>
                      <w:sz w:val="21"/>
                    </w:rPr>
                    <w:t>监测点位置</w:t>
                  </w:r>
                </w:p>
              </w:tc>
              <w:tc>
                <w:tcPr>
                  <w:tcW w:w="1598" w:type="dxa"/>
                  <w:noWrap w:val="0"/>
                  <w:vAlign w:val="center"/>
                </w:tcPr>
                <w:p>
                  <w:pPr>
                    <w:pStyle w:val="46"/>
                    <w:spacing w:line="240" w:lineRule="auto"/>
                    <w:rPr>
                      <w:b/>
                      <w:bCs/>
                      <w:color w:val="000000"/>
                      <w:sz w:val="21"/>
                    </w:rPr>
                  </w:pPr>
                  <w:r>
                    <w:rPr>
                      <w:b/>
                      <w:bCs/>
                      <w:color w:val="000000"/>
                      <w:sz w:val="21"/>
                    </w:rPr>
                    <w:t>监测指标</w:t>
                  </w:r>
                </w:p>
              </w:tc>
              <w:tc>
                <w:tcPr>
                  <w:tcW w:w="1210" w:type="dxa"/>
                  <w:noWrap w:val="0"/>
                  <w:vAlign w:val="center"/>
                </w:tcPr>
                <w:p>
                  <w:pPr>
                    <w:pStyle w:val="46"/>
                    <w:spacing w:line="240" w:lineRule="auto"/>
                    <w:rPr>
                      <w:b/>
                      <w:bCs/>
                      <w:color w:val="000000"/>
                      <w:sz w:val="21"/>
                    </w:rPr>
                  </w:pPr>
                  <w:r>
                    <w:rPr>
                      <w:b/>
                      <w:bCs/>
                      <w:color w:val="000000"/>
                      <w:sz w:val="21"/>
                    </w:rPr>
                    <w:t>监测频次</w:t>
                  </w:r>
                </w:p>
              </w:tc>
              <w:tc>
                <w:tcPr>
                  <w:tcW w:w="3756" w:type="dxa"/>
                  <w:noWrap w:val="0"/>
                  <w:vAlign w:val="center"/>
                </w:tcPr>
                <w:p>
                  <w:pPr>
                    <w:pStyle w:val="46"/>
                    <w:spacing w:line="240" w:lineRule="auto"/>
                    <w:rPr>
                      <w:b/>
                      <w:bCs/>
                      <w:color w:val="000000"/>
                      <w:sz w:val="21"/>
                    </w:rPr>
                  </w:pPr>
                  <w:r>
                    <w:rPr>
                      <w:b/>
                      <w:bCs/>
                      <w:color w:val="000000"/>
                      <w:sz w:val="21"/>
                    </w:rPr>
                    <w:t>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372" w:type="dxa"/>
                  <w:noWrap w:val="0"/>
                  <w:vAlign w:val="center"/>
                </w:tcPr>
                <w:p>
                  <w:pPr>
                    <w:pStyle w:val="46"/>
                    <w:spacing w:line="240" w:lineRule="auto"/>
                    <w:rPr>
                      <w:color w:val="000000"/>
                      <w:sz w:val="21"/>
                    </w:rPr>
                  </w:pPr>
                  <w:r>
                    <w:rPr>
                      <w:color w:val="000000"/>
                      <w:sz w:val="21"/>
                    </w:rPr>
                    <w:t>厂界四周各布设一个噪声监测点</w:t>
                  </w:r>
                </w:p>
              </w:tc>
              <w:tc>
                <w:tcPr>
                  <w:tcW w:w="1598" w:type="dxa"/>
                  <w:noWrap w:val="0"/>
                  <w:vAlign w:val="center"/>
                </w:tcPr>
                <w:p>
                  <w:pPr>
                    <w:pStyle w:val="46"/>
                    <w:spacing w:line="240" w:lineRule="auto"/>
                    <w:rPr>
                      <w:color w:val="000000"/>
                      <w:sz w:val="21"/>
                    </w:rPr>
                  </w:pPr>
                  <w:r>
                    <w:rPr>
                      <w:color w:val="000000"/>
                      <w:sz w:val="21"/>
                    </w:rPr>
                    <w:t>连续等效A声级</w:t>
                  </w:r>
                </w:p>
              </w:tc>
              <w:tc>
                <w:tcPr>
                  <w:tcW w:w="1210" w:type="dxa"/>
                  <w:noWrap w:val="0"/>
                  <w:vAlign w:val="center"/>
                </w:tcPr>
                <w:p>
                  <w:pPr>
                    <w:pStyle w:val="46"/>
                    <w:spacing w:line="240" w:lineRule="auto"/>
                    <w:rPr>
                      <w:color w:val="000000"/>
                      <w:sz w:val="21"/>
                    </w:rPr>
                  </w:pPr>
                  <w:r>
                    <w:rPr>
                      <w:color w:val="000000"/>
                      <w:sz w:val="21"/>
                    </w:rPr>
                    <w:t>每季一次</w:t>
                  </w:r>
                </w:p>
              </w:tc>
              <w:tc>
                <w:tcPr>
                  <w:tcW w:w="3756" w:type="dxa"/>
                  <w:noWrap w:val="0"/>
                  <w:vAlign w:val="center"/>
                </w:tcPr>
                <w:p>
                  <w:pPr>
                    <w:pStyle w:val="46"/>
                    <w:spacing w:line="240" w:lineRule="auto"/>
                    <w:rPr>
                      <w:color w:val="000000"/>
                      <w:sz w:val="21"/>
                    </w:rPr>
                  </w:pPr>
                  <w:r>
                    <w:rPr>
                      <w:color w:val="000000"/>
                      <w:sz w:val="21"/>
                      <w:highlight w:val="none"/>
                    </w:rPr>
                    <w:t>《工业企业厂界环境噪声排放标准》（GB12348-2008）的中</w:t>
                  </w:r>
                  <w:r>
                    <w:rPr>
                      <w:rFonts w:hint="eastAsia"/>
                      <w:color w:val="000000"/>
                      <w:sz w:val="21"/>
                      <w:highlight w:val="none"/>
                      <w:lang w:val="en-US" w:eastAsia="zh-CN"/>
                    </w:rPr>
                    <w:t>2</w:t>
                  </w:r>
                  <w:r>
                    <w:rPr>
                      <w:color w:val="000000"/>
                      <w:sz w:val="21"/>
                      <w:highlight w:val="none"/>
                    </w:rPr>
                    <w:t>类标准</w:t>
                  </w:r>
                </w:p>
              </w:tc>
            </w:tr>
          </w:tbl>
          <w:p>
            <w:pPr>
              <w:spacing w:line="360" w:lineRule="auto"/>
              <w:ind w:firstLine="482" w:firstLineChars="200"/>
              <w:rPr>
                <w:b/>
                <w:bCs/>
                <w:color w:val="000000"/>
                <w:sz w:val="24"/>
              </w:rPr>
            </w:pPr>
            <w:r>
              <w:rPr>
                <w:b/>
                <w:bCs/>
                <w:color w:val="000000"/>
                <w:sz w:val="24"/>
              </w:rPr>
              <w:t>四、固体废物</w:t>
            </w:r>
          </w:p>
          <w:p>
            <w:pPr>
              <w:spacing w:line="360" w:lineRule="auto"/>
              <w:ind w:firstLine="480"/>
              <w:rPr>
                <w:sz w:val="24"/>
                <w:szCs w:val="24"/>
              </w:rPr>
            </w:pPr>
            <w:r>
              <w:rPr>
                <w:sz w:val="24"/>
                <w:szCs w:val="24"/>
              </w:rPr>
              <w:t>本项目所产生的固体废物为</w:t>
            </w:r>
            <w:r>
              <w:rPr>
                <w:rFonts w:hint="eastAsia"/>
                <w:sz w:val="24"/>
                <w:szCs w:val="24"/>
              </w:rPr>
              <w:t>一般固体废物、危险废物</w:t>
            </w:r>
            <w:r>
              <w:rPr>
                <w:sz w:val="24"/>
                <w:szCs w:val="24"/>
              </w:rPr>
              <w:t>和生活垃圾；</w:t>
            </w:r>
          </w:p>
          <w:p>
            <w:pPr>
              <w:pStyle w:val="2"/>
              <w:numPr>
                <w:ilvl w:val="0"/>
                <w:numId w:val="0"/>
              </w:numPr>
              <w:ind w:firstLine="480" w:firstLineChars="200"/>
            </w:pPr>
            <w:r>
              <w:rPr>
                <w:rFonts w:hint="eastAsia"/>
                <w:sz w:val="24"/>
                <w:szCs w:val="24"/>
                <w:lang w:val="en-US" w:eastAsia="zh-CN"/>
              </w:rPr>
              <w:t>1、生活垃圾</w:t>
            </w:r>
          </w:p>
          <w:p>
            <w:pPr>
              <w:pStyle w:val="51"/>
              <w:autoSpaceDE w:val="0"/>
              <w:spacing w:line="360" w:lineRule="auto"/>
              <w:ind w:firstLine="480"/>
            </w:pPr>
            <w:r>
              <w:t>职工办公生活产生的生活垃圾，按每人每日0.5kg计（项目职工</w:t>
            </w:r>
            <w:r>
              <w:rPr>
                <w:rFonts w:hint="eastAsia"/>
              </w:rPr>
              <w:t>45</w:t>
            </w:r>
            <w:r>
              <w:t>人），每年生活垃圾产生量</w:t>
            </w:r>
            <w:r>
              <w:rPr>
                <w:rFonts w:hint="eastAsia"/>
              </w:rPr>
              <w:t>6.75</w:t>
            </w:r>
            <w:r>
              <w:t>t，生活垃圾实行分类袋装化，由市政环卫部门统一处理。</w:t>
            </w:r>
          </w:p>
          <w:p>
            <w:pPr>
              <w:spacing w:line="360" w:lineRule="auto"/>
              <w:ind w:firstLine="480"/>
              <w:rPr>
                <w:sz w:val="24"/>
                <w:szCs w:val="24"/>
              </w:rPr>
            </w:pPr>
            <w:r>
              <w:rPr>
                <w:rFonts w:hint="eastAsia"/>
                <w:sz w:val="24"/>
                <w:szCs w:val="24"/>
                <w:lang w:val="en-US" w:eastAsia="zh-CN"/>
              </w:rPr>
              <w:t>2、一般固体废物</w:t>
            </w:r>
          </w:p>
          <w:p>
            <w:pPr>
              <w:pStyle w:val="51"/>
              <w:autoSpaceDE w:val="0"/>
              <w:spacing w:line="360" w:lineRule="auto"/>
              <w:ind w:left="420" w:leftChars="200" w:firstLine="0" w:firstLineChars="0"/>
              <w:rPr>
                <w:rFonts w:hint="eastAsia"/>
                <w:sz w:val="24"/>
                <w:szCs w:val="24"/>
              </w:rPr>
            </w:pPr>
            <w:r>
              <w:rPr>
                <w:rFonts w:hint="eastAsia"/>
                <w:sz w:val="24"/>
                <w:szCs w:val="24"/>
                <w:lang w:eastAsia="zh-CN"/>
              </w:rPr>
              <w:t>（</w:t>
            </w:r>
            <w:r>
              <w:rPr>
                <w:rFonts w:hint="eastAsia"/>
                <w:sz w:val="24"/>
                <w:szCs w:val="24"/>
                <w:lang w:val="en-US" w:eastAsia="zh-CN"/>
              </w:rPr>
              <w:t>1</w:t>
            </w:r>
            <w:r>
              <w:rPr>
                <w:rFonts w:hint="eastAsia"/>
                <w:sz w:val="24"/>
                <w:szCs w:val="24"/>
                <w:lang w:eastAsia="zh-CN"/>
              </w:rPr>
              <w:t>）</w:t>
            </w:r>
            <w:r>
              <w:rPr>
                <w:rFonts w:hint="eastAsia"/>
                <w:sz w:val="24"/>
                <w:szCs w:val="24"/>
              </w:rPr>
              <w:t>废木方边角料</w:t>
            </w:r>
          </w:p>
          <w:p>
            <w:pPr>
              <w:pStyle w:val="51"/>
              <w:autoSpaceDE w:val="0"/>
              <w:spacing w:line="360" w:lineRule="auto"/>
              <w:ind w:firstLine="480"/>
            </w:pPr>
            <w:r>
              <w:rPr>
                <w:rFonts w:ascii="宋体" w:hAnsi="宋体" w:cs="宋体"/>
                <w:szCs w:val="24"/>
              </w:rPr>
              <w:t>项目使用会产生一定的</w:t>
            </w:r>
            <w:r>
              <w:rPr>
                <w:rFonts w:hint="eastAsia" w:ascii="宋体" w:hAnsi="宋体" w:cs="宋体"/>
                <w:szCs w:val="24"/>
              </w:rPr>
              <w:t>废木方边角料</w:t>
            </w:r>
            <w:r>
              <w:t>，</w:t>
            </w:r>
            <w:r>
              <w:rPr>
                <w:rFonts w:ascii="宋体" w:hAnsi="宋体" w:cs="宋体"/>
                <w:szCs w:val="24"/>
              </w:rPr>
              <w:t>项目使用会产生一定的</w:t>
            </w:r>
            <w:r>
              <w:rPr>
                <w:rFonts w:hint="eastAsia" w:ascii="宋体" w:hAnsi="宋体" w:cs="宋体"/>
                <w:szCs w:val="24"/>
              </w:rPr>
              <w:t>废木方边角料</w:t>
            </w:r>
            <w:r>
              <w:rPr>
                <w:rFonts w:ascii="宋体" w:hAnsi="宋体" w:cs="宋体"/>
                <w:szCs w:val="24"/>
              </w:rPr>
              <w:t>，</w:t>
            </w:r>
            <w:r>
              <w:t>产生量为</w:t>
            </w:r>
            <w:r>
              <w:rPr>
                <w:rFonts w:hint="eastAsia"/>
              </w:rPr>
              <w:t>4</w:t>
            </w:r>
            <w:r>
              <w:t>t/a。交由物资回收部门回收。</w:t>
            </w:r>
          </w:p>
          <w:p>
            <w:pPr>
              <w:pStyle w:val="51"/>
              <w:numPr>
                <w:ilvl w:val="0"/>
                <w:numId w:val="0"/>
              </w:numPr>
              <w:autoSpaceDE w:val="0"/>
              <w:spacing w:line="360" w:lineRule="auto"/>
              <w:ind w:firstLine="480" w:firstLineChars="200"/>
              <w:rPr>
                <w:szCs w:val="24"/>
              </w:rPr>
            </w:pPr>
            <w:r>
              <w:rPr>
                <w:rFonts w:hint="eastAsia"/>
                <w:szCs w:val="24"/>
                <w:lang w:eastAsia="zh-CN"/>
              </w:rPr>
              <w:t>（</w:t>
            </w:r>
            <w:r>
              <w:rPr>
                <w:rFonts w:hint="eastAsia"/>
                <w:szCs w:val="24"/>
                <w:lang w:val="en-US" w:eastAsia="zh-CN"/>
              </w:rPr>
              <w:t>2）</w:t>
            </w:r>
            <w:r>
              <w:rPr>
                <w:szCs w:val="24"/>
              </w:rPr>
              <w:t>除尘器收集粉尘</w:t>
            </w:r>
          </w:p>
          <w:p>
            <w:pPr>
              <w:pStyle w:val="51"/>
              <w:autoSpaceDE w:val="0"/>
              <w:spacing w:line="360" w:lineRule="auto"/>
              <w:ind w:firstLine="480"/>
            </w:pPr>
            <w:r>
              <w:t>来源于项目布袋除尘装置收集的粉尘，根据前述分析可知，本项目布袋除尘装置收集的粉尘量为</w:t>
            </w:r>
            <w:r>
              <w:rPr>
                <w:rFonts w:hint="eastAsia"/>
              </w:rPr>
              <w:t>3.65</w:t>
            </w:r>
            <w:r>
              <w:t>t/a。项目除尘装置收集的粉尘，实行分类袋装化，由市政环卫部门统一处理。</w:t>
            </w:r>
          </w:p>
          <w:p>
            <w:pPr>
              <w:spacing w:line="360" w:lineRule="auto"/>
              <w:ind w:left="480"/>
              <w:rPr>
                <w:rFonts w:hint="default" w:ascii="Times New Roman" w:hAnsi="Times New Roman" w:cs="Times New Roman"/>
                <w:sz w:val="24"/>
                <w:szCs w:val="24"/>
                <w:lang w:bidi="ar"/>
              </w:rPr>
            </w:pPr>
            <w:r>
              <w:rPr>
                <w:rFonts w:hint="default" w:ascii="Times New Roman" w:hAnsi="Times New Roman" w:cs="Times New Roman"/>
                <w:sz w:val="24"/>
                <w:szCs w:val="24"/>
                <w:lang w:bidi="ar"/>
              </w:rPr>
              <w:t>3、危险废物</w:t>
            </w:r>
          </w:p>
          <w:p>
            <w:pPr>
              <w:keepNext w:val="0"/>
              <w:keepLines w:val="0"/>
              <w:suppressLineNumbers w:val="0"/>
              <w:autoSpaceDE w:val="0"/>
              <w:autoSpaceDN w:val="0"/>
              <w:adjustRightInd w:val="0"/>
              <w:spacing w:before="0" w:beforeAutospacing="0" w:after="0" w:afterAutospacing="0" w:line="360" w:lineRule="auto"/>
              <w:ind w:left="0" w:right="0" w:firstLine="480" w:firstLineChars="200"/>
              <w:rPr>
                <w:b/>
                <w:sz w:val="24"/>
                <w:lang w:bidi="ar"/>
              </w:rPr>
            </w:pPr>
            <w:r>
              <w:rPr>
                <w:sz w:val="24"/>
                <w:szCs w:val="24"/>
              </w:rPr>
              <w:t>（</w:t>
            </w:r>
            <w:r>
              <w:rPr>
                <w:rFonts w:hint="eastAsia"/>
                <w:sz w:val="24"/>
                <w:szCs w:val="24"/>
              </w:rPr>
              <w:t>1</w:t>
            </w:r>
            <w:r>
              <w:rPr>
                <w:sz w:val="24"/>
                <w:szCs w:val="24"/>
              </w:rPr>
              <w:t>）废</w:t>
            </w:r>
            <w:r>
              <w:rPr>
                <w:rFonts w:hint="eastAsia"/>
                <w:sz w:val="24"/>
                <w:szCs w:val="24"/>
              </w:rPr>
              <w:t>胶</w:t>
            </w:r>
            <w:r>
              <w:rPr>
                <w:sz w:val="24"/>
                <w:szCs w:val="24"/>
              </w:rPr>
              <w:t>桶</w:t>
            </w:r>
            <w:r>
              <w:rPr>
                <w:rFonts w:hint="eastAsia"/>
                <w:sz w:val="24"/>
                <w:szCs w:val="24"/>
                <w:lang w:eastAsia="zh-CN"/>
              </w:rPr>
              <w:t>：</w:t>
            </w:r>
            <w:r>
              <w:rPr>
                <w:bCs/>
                <w:sz w:val="24"/>
                <w:szCs w:val="24"/>
              </w:rPr>
              <w:t>项目使用</w:t>
            </w:r>
            <w:r>
              <w:rPr>
                <w:rFonts w:ascii="宋体" w:hAnsi="宋体" w:cs="宋体"/>
                <w:sz w:val="24"/>
                <w:szCs w:val="24"/>
              </w:rPr>
              <w:t>密封胶</w:t>
            </w:r>
            <w:r>
              <w:rPr>
                <w:sz w:val="24"/>
                <w:szCs w:val="24"/>
              </w:rPr>
              <w:t>时</w:t>
            </w:r>
            <w:r>
              <w:rPr>
                <w:rFonts w:hint="eastAsia"/>
                <w:sz w:val="24"/>
                <w:szCs w:val="24"/>
              </w:rPr>
              <w:t>会</w:t>
            </w:r>
            <w:r>
              <w:rPr>
                <w:bCs/>
                <w:sz w:val="24"/>
                <w:szCs w:val="24"/>
              </w:rPr>
              <w:t>产生废</w:t>
            </w:r>
            <w:r>
              <w:rPr>
                <w:rFonts w:hint="eastAsia"/>
                <w:sz w:val="24"/>
                <w:szCs w:val="24"/>
              </w:rPr>
              <w:t>胶</w:t>
            </w:r>
            <w:r>
              <w:rPr>
                <w:sz w:val="24"/>
                <w:szCs w:val="24"/>
              </w:rPr>
              <w:t>桶</w:t>
            </w:r>
            <w:r>
              <w:rPr>
                <w:bCs/>
                <w:sz w:val="24"/>
                <w:szCs w:val="24"/>
              </w:rPr>
              <w:t>，</w:t>
            </w:r>
            <w:r>
              <w:rPr>
                <w:rFonts w:ascii="宋体" w:hAnsi="宋体" w:cs="宋体"/>
                <w:sz w:val="24"/>
                <w:szCs w:val="24"/>
              </w:rPr>
              <w:t>物理性状为固态</w:t>
            </w:r>
            <w:r>
              <w:rPr>
                <w:rFonts w:hint="eastAsia" w:ascii="宋体" w:hAnsi="宋体" w:cs="宋体"/>
                <w:sz w:val="24"/>
                <w:szCs w:val="24"/>
              </w:rPr>
              <w:t>，</w:t>
            </w:r>
            <w:r>
              <w:rPr>
                <w:rFonts w:ascii="宋体" w:hAnsi="宋体" w:cs="宋体"/>
                <w:sz w:val="24"/>
                <w:szCs w:val="24"/>
              </w:rPr>
              <w:t>根据建设单位提供的资料</w:t>
            </w:r>
            <w:r>
              <w:rPr>
                <w:rFonts w:hint="eastAsia" w:ascii="宋体" w:hAnsi="宋体" w:cs="宋体"/>
                <w:sz w:val="24"/>
                <w:szCs w:val="24"/>
              </w:rPr>
              <w:t>，</w:t>
            </w:r>
            <w:r>
              <w:rPr>
                <w:sz w:val="24"/>
                <w:szCs w:val="24"/>
              </w:rPr>
              <w:t>产生量</w:t>
            </w:r>
            <w:r>
              <w:rPr>
                <w:rFonts w:hint="eastAsia"/>
                <w:sz w:val="24"/>
                <w:szCs w:val="24"/>
              </w:rPr>
              <w:t>约为0.</w:t>
            </w:r>
            <w:r>
              <w:rPr>
                <w:rFonts w:hint="eastAsia"/>
                <w:sz w:val="24"/>
                <w:szCs w:val="24"/>
                <w:lang w:val="en-US" w:eastAsia="zh-CN"/>
              </w:rPr>
              <w:t>1</w:t>
            </w:r>
            <w:r>
              <w:rPr>
                <w:rFonts w:hint="eastAsia"/>
                <w:sz w:val="24"/>
                <w:szCs w:val="24"/>
              </w:rPr>
              <w:t>t/a</w:t>
            </w:r>
            <w:r>
              <w:rPr>
                <w:bCs/>
                <w:sz w:val="24"/>
                <w:szCs w:val="24"/>
              </w:rPr>
              <w:t>，</w:t>
            </w:r>
            <w:r>
              <w:rPr>
                <w:sz w:val="24"/>
                <w:szCs w:val="24"/>
              </w:rPr>
              <w:t>根据《国家危险废物名录》（2021年版），废胶桶</w:t>
            </w:r>
            <w:r>
              <w:rPr>
                <w:rFonts w:hint="eastAsia"/>
                <w:sz w:val="24"/>
                <w:szCs w:val="24"/>
              </w:rPr>
              <w:t>属于危险固废，危废类别为HW49，危废代码900-041-49，</w:t>
            </w:r>
            <w:r>
              <w:rPr>
                <w:sz w:val="24"/>
                <w:szCs w:val="24"/>
              </w:rPr>
              <w:t>经收集后</w:t>
            </w:r>
            <w:r>
              <w:rPr>
                <w:rFonts w:hint="eastAsia"/>
                <w:sz w:val="24"/>
                <w:szCs w:val="24"/>
              </w:rPr>
              <w:t>暂</w:t>
            </w:r>
            <w:r>
              <w:rPr>
                <w:sz w:val="24"/>
                <w:szCs w:val="24"/>
              </w:rPr>
              <w:t>存于</w:t>
            </w:r>
            <w:r>
              <w:rPr>
                <w:bCs/>
                <w:sz w:val="24"/>
                <w:szCs w:val="24"/>
              </w:rPr>
              <w:t>危险废物暂存库内</w:t>
            </w:r>
            <w:r>
              <w:rPr>
                <w:sz w:val="24"/>
                <w:szCs w:val="24"/>
              </w:rPr>
              <w:t>，由有资质单位进行处理。</w:t>
            </w:r>
          </w:p>
          <w:p>
            <w:pPr>
              <w:jc w:val="center"/>
              <w:rPr>
                <w:b/>
                <w:sz w:val="24"/>
              </w:rPr>
            </w:pPr>
            <w:r>
              <w:rPr>
                <w:b/>
                <w:sz w:val="24"/>
                <w:lang w:bidi="ar"/>
              </w:rPr>
              <w:t>表4-1</w:t>
            </w:r>
            <w:r>
              <w:rPr>
                <w:rFonts w:hint="eastAsia"/>
                <w:b/>
                <w:sz w:val="24"/>
                <w:lang w:val="en-US" w:eastAsia="zh-CN" w:bidi="ar"/>
              </w:rPr>
              <w:t>2</w:t>
            </w:r>
            <w:r>
              <w:rPr>
                <w:b/>
                <w:sz w:val="24"/>
                <w:lang w:bidi="ar"/>
              </w:rPr>
              <w:t xml:space="preserve">  固体废物产生情况一览表</w:t>
            </w:r>
          </w:p>
          <w:tbl>
            <w:tblPr>
              <w:tblStyle w:val="21"/>
              <w:tblW w:w="7937" w:type="dxa"/>
              <w:jc w:val="center"/>
              <w:tblBorders>
                <w:top w:val="single" w:color="auto" w:sz="4" w:space="0"/>
                <w:left w:val="none" w:color="auto" w:sz="6" w:space="0"/>
                <w:bottom w:val="single" w:color="auto" w:sz="4" w:space="0"/>
                <w:right w:val="none" w:color="auto" w:sz="6" w:space="0"/>
                <w:insideH w:val="single" w:color="auto" w:sz="4" w:space="0"/>
                <w:insideV w:val="single" w:color="auto" w:sz="4" w:space="0"/>
              </w:tblBorders>
              <w:tblLayout w:type="fixed"/>
              <w:tblCellMar>
                <w:top w:w="0" w:type="dxa"/>
                <w:left w:w="108" w:type="dxa"/>
                <w:bottom w:w="0" w:type="dxa"/>
                <w:right w:w="108" w:type="dxa"/>
              </w:tblCellMar>
            </w:tblPr>
            <w:tblGrid>
              <w:gridCol w:w="357"/>
              <w:gridCol w:w="901"/>
              <w:gridCol w:w="866"/>
              <w:gridCol w:w="866"/>
              <w:gridCol w:w="705"/>
              <w:gridCol w:w="690"/>
              <w:gridCol w:w="822"/>
              <w:gridCol w:w="923"/>
              <w:gridCol w:w="968"/>
              <w:gridCol w:w="839"/>
            </w:tblGrid>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57" w:type="dxa"/>
                  <w:tcBorders>
                    <w:top w:val="single" w:color="auto" w:sz="4" w:space="0"/>
                    <w:left w:val="single" w:color="auto" w:sz="4" w:space="0"/>
                    <w:bottom w:val="single" w:color="auto" w:sz="4" w:space="0"/>
                    <w:right w:val="single" w:color="auto" w:sz="4" w:space="0"/>
                  </w:tcBorders>
                  <w:noWrap w:val="0"/>
                  <w:vAlign w:val="center"/>
                </w:tcPr>
                <w:p>
                  <w:pPr>
                    <w:jc w:val="center"/>
                    <w:outlineLvl w:val="0"/>
                    <w:rPr>
                      <w:b/>
                      <w:szCs w:val="21"/>
                    </w:rPr>
                  </w:pPr>
                  <w:r>
                    <w:rPr>
                      <w:b/>
                      <w:szCs w:val="21"/>
                      <w:lang w:bidi="ar"/>
                    </w:rPr>
                    <w:t>序号</w:t>
                  </w:r>
                </w:p>
              </w:tc>
              <w:tc>
                <w:tcPr>
                  <w:tcW w:w="901" w:type="dxa"/>
                  <w:tcBorders>
                    <w:top w:val="single" w:color="auto" w:sz="4" w:space="0"/>
                    <w:left w:val="single" w:color="auto" w:sz="4" w:space="0"/>
                    <w:bottom w:val="single" w:color="auto" w:sz="4" w:space="0"/>
                    <w:right w:val="single" w:color="auto" w:sz="4" w:space="0"/>
                  </w:tcBorders>
                  <w:noWrap w:val="0"/>
                  <w:vAlign w:val="center"/>
                </w:tcPr>
                <w:p>
                  <w:pPr>
                    <w:jc w:val="center"/>
                    <w:outlineLvl w:val="0"/>
                    <w:rPr>
                      <w:b/>
                      <w:szCs w:val="21"/>
                    </w:rPr>
                  </w:pPr>
                  <w:r>
                    <w:rPr>
                      <w:b/>
                      <w:szCs w:val="21"/>
                      <w:lang w:bidi="ar"/>
                    </w:rPr>
                    <w:t>名称</w:t>
                  </w:r>
                </w:p>
              </w:tc>
              <w:tc>
                <w:tcPr>
                  <w:tcW w:w="866" w:type="dxa"/>
                  <w:tcBorders>
                    <w:top w:val="single" w:color="auto" w:sz="4" w:space="0"/>
                    <w:left w:val="single" w:color="auto" w:sz="4" w:space="0"/>
                    <w:bottom w:val="single" w:color="auto" w:sz="4" w:space="0"/>
                    <w:right w:val="single" w:color="auto" w:sz="4" w:space="0"/>
                  </w:tcBorders>
                  <w:noWrap w:val="0"/>
                  <w:vAlign w:val="center"/>
                </w:tcPr>
                <w:p>
                  <w:pPr>
                    <w:jc w:val="center"/>
                    <w:outlineLvl w:val="0"/>
                    <w:rPr>
                      <w:b/>
                      <w:szCs w:val="21"/>
                    </w:rPr>
                  </w:pPr>
                  <w:r>
                    <w:rPr>
                      <w:rFonts w:hint="default" w:ascii="Times New Roman" w:hAnsi="Times New Roman" w:cs="Times New Roman"/>
                      <w:b/>
                      <w:szCs w:val="21"/>
                      <w:lang w:bidi="ar"/>
                    </w:rPr>
                    <w:t>固废代码</w:t>
                  </w:r>
                </w:p>
              </w:tc>
              <w:tc>
                <w:tcPr>
                  <w:tcW w:w="866" w:type="dxa"/>
                  <w:tcBorders>
                    <w:top w:val="single" w:color="auto" w:sz="4" w:space="0"/>
                    <w:left w:val="single" w:color="auto" w:sz="4" w:space="0"/>
                    <w:bottom w:val="single" w:color="auto" w:sz="4" w:space="0"/>
                    <w:right w:val="single" w:color="auto" w:sz="4" w:space="0"/>
                  </w:tcBorders>
                  <w:noWrap w:val="0"/>
                  <w:vAlign w:val="center"/>
                </w:tcPr>
                <w:p>
                  <w:pPr>
                    <w:jc w:val="center"/>
                    <w:outlineLvl w:val="0"/>
                    <w:rPr>
                      <w:b/>
                      <w:szCs w:val="21"/>
                      <w:lang w:bidi="ar"/>
                    </w:rPr>
                  </w:pPr>
                  <w:r>
                    <w:rPr>
                      <w:b/>
                      <w:szCs w:val="21"/>
                      <w:lang w:bidi="ar"/>
                    </w:rPr>
                    <w:t>固废类别</w:t>
                  </w:r>
                </w:p>
              </w:tc>
              <w:tc>
                <w:tcPr>
                  <w:tcW w:w="705" w:type="dxa"/>
                  <w:tcBorders>
                    <w:top w:val="single" w:color="auto" w:sz="4" w:space="0"/>
                    <w:left w:val="single" w:color="auto" w:sz="4" w:space="0"/>
                    <w:bottom w:val="single" w:color="auto" w:sz="4" w:space="0"/>
                    <w:right w:val="single" w:color="auto" w:sz="4" w:space="0"/>
                  </w:tcBorders>
                  <w:noWrap w:val="0"/>
                  <w:vAlign w:val="center"/>
                </w:tcPr>
                <w:p>
                  <w:pPr>
                    <w:jc w:val="center"/>
                    <w:outlineLvl w:val="0"/>
                    <w:rPr>
                      <w:b/>
                      <w:szCs w:val="21"/>
                    </w:rPr>
                  </w:pPr>
                  <w:r>
                    <w:rPr>
                      <w:b/>
                      <w:szCs w:val="21"/>
                      <w:lang w:bidi="ar"/>
                    </w:rPr>
                    <w:t>来源</w:t>
                  </w:r>
                </w:p>
              </w:tc>
              <w:tc>
                <w:tcPr>
                  <w:tcW w:w="690" w:type="dxa"/>
                  <w:tcBorders>
                    <w:top w:val="single" w:color="auto" w:sz="4" w:space="0"/>
                    <w:left w:val="single" w:color="auto" w:sz="4" w:space="0"/>
                    <w:bottom w:val="single" w:color="auto" w:sz="4" w:space="0"/>
                    <w:right w:val="single" w:color="auto" w:sz="4" w:space="0"/>
                  </w:tcBorders>
                  <w:noWrap w:val="0"/>
                  <w:vAlign w:val="center"/>
                </w:tcPr>
                <w:p>
                  <w:pPr>
                    <w:jc w:val="center"/>
                    <w:outlineLvl w:val="0"/>
                    <w:rPr>
                      <w:b/>
                      <w:szCs w:val="21"/>
                    </w:rPr>
                  </w:pPr>
                  <w:r>
                    <w:rPr>
                      <w:b/>
                      <w:szCs w:val="21"/>
                      <w:lang w:bidi="ar"/>
                    </w:rPr>
                    <w:t>状态</w:t>
                  </w:r>
                </w:p>
              </w:tc>
              <w:tc>
                <w:tcPr>
                  <w:tcW w:w="822" w:type="dxa"/>
                  <w:tcBorders>
                    <w:top w:val="single" w:color="auto" w:sz="4" w:space="0"/>
                    <w:left w:val="single" w:color="auto" w:sz="4" w:space="0"/>
                    <w:bottom w:val="single" w:color="auto" w:sz="4" w:space="0"/>
                    <w:right w:val="single" w:color="auto" w:sz="4" w:space="0"/>
                  </w:tcBorders>
                  <w:noWrap w:val="0"/>
                  <w:vAlign w:val="center"/>
                </w:tcPr>
                <w:p>
                  <w:pPr>
                    <w:jc w:val="center"/>
                    <w:outlineLvl w:val="0"/>
                    <w:rPr>
                      <w:b/>
                      <w:szCs w:val="21"/>
                    </w:rPr>
                  </w:pPr>
                  <w:r>
                    <w:rPr>
                      <w:b/>
                      <w:szCs w:val="21"/>
                      <w:lang w:bidi="ar"/>
                    </w:rPr>
                    <w:t>存放地点</w:t>
                  </w:r>
                </w:p>
              </w:tc>
              <w:tc>
                <w:tcPr>
                  <w:tcW w:w="923" w:type="dxa"/>
                  <w:tcBorders>
                    <w:top w:val="single" w:color="auto" w:sz="4" w:space="0"/>
                    <w:left w:val="single" w:color="auto" w:sz="4" w:space="0"/>
                    <w:bottom w:val="single" w:color="auto" w:sz="4" w:space="0"/>
                    <w:right w:val="single" w:color="auto" w:sz="4" w:space="0"/>
                  </w:tcBorders>
                  <w:noWrap w:val="0"/>
                  <w:vAlign w:val="center"/>
                </w:tcPr>
                <w:p>
                  <w:pPr>
                    <w:jc w:val="center"/>
                    <w:outlineLvl w:val="0"/>
                    <w:rPr>
                      <w:b/>
                      <w:szCs w:val="21"/>
                    </w:rPr>
                  </w:pPr>
                  <w:r>
                    <w:rPr>
                      <w:b/>
                      <w:szCs w:val="21"/>
                      <w:lang w:bidi="ar"/>
                    </w:rPr>
                    <w:t>产生量</w:t>
                  </w:r>
                </w:p>
              </w:tc>
              <w:tc>
                <w:tcPr>
                  <w:tcW w:w="968" w:type="dxa"/>
                  <w:tcBorders>
                    <w:top w:val="single" w:color="auto" w:sz="4" w:space="0"/>
                    <w:left w:val="single" w:color="auto" w:sz="4" w:space="0"/>
                    <w:bottom w:val="single" w:color="auto" w:sz="4" w:space="0"/>
                    <w:right w:val="single" w:color="auto" w:sz="4" w:space="0"/>
                  </w:tcBorders>
                  <w:noWrap w:val="0"/>
                  <w:vAlign w:val="center"/>
                </w:tcPr>
                <w:p>
                  <w:pPr>
                    <w:jc w:val="center"/>
                    <w:outlineLvl w:val="0"/>
                    <w:rPr>
                      <w:b/>
                      <w:szCs w:val="21"/>
                    </w:rPr>
                  </w:pPr>
                  <w:r>
                    <w:rPr>
                      <w:b/>
                      <w:szCs w:val="21"/>
                      <w:lang w:bidi="ar"/>
                    </w:rPr>
                    <w:t>处置方式</w:t>
                  </w:r>
                </w:p>
              </w:tc>
              <w:tc>
                <w:tcPr>
                  <w:tcW w:w="839" w:type="dxa"/>
                  <w:tcBorders>
                    <w:top w:val="single" w:color="auto" w:sz="4" w:space="0"/>
                    <w:left w:val="nil"/>
                    <w:bottom w:val="single" w:color="auto" w:sz="4" w:space="0"/>
                    <w:right w:val="single" w:color="auto" w:sz="4" w:space="0"/>
                  </w:tcBorders>
                  <w:noWrap w:val="0"/>
                  <w:vAlign w:val="center"/>
                </w:tcPr>
                <w:p>
                  <w:pPr>
                    <w:jc w:val="center"/>
                    <w:outlineLvl w:val="0"/>
                    <w:rPr>
                      <w:b/>
                      <w:szCs w:val="21"/>
                    </w:rPr>
                  </w:pPr>
                  <w:r>
                    <w:rPr>
                      <w:b/>
                      <w:szCs w:val="21"/>
                      <w:lang w:bidi="ar"/>
                    </w:rPr>
                    <w:t>排放量（t/a）</w:t>
                  </w:r>
                </w:p>
              </w:tc>
            </w:tr>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57" w:type="dxa"/>
                  <w:tcBorders>
                    <w:top w:val="single" w:color="auto" w:sz="4" w:space="0"/>
                    <w:left w:val="single" w:color="auto" w:sz="4" w:space="0"/>
                    <w:bottom w:val="single" w:color="auto" w:sz="4" w:space="0"/>
                    <w:right w:val="single" w:color="auto" w:sz="4" w:space="0"/>
                  </w:tcBorders>
                  <w:noWrap w:val="0"/>
                  <w:vAlign w:val="center"/>
                </w:tcPr>
                <w:p>
                  <w:pPr>
                    <w:jc w:val="center"/>
                    <w:outlineLvl w:val="0"/>
                    <w:rPr>
                      <w:szCs w:val="21"/>
                    </w:rPr>
                  </w:pPr>
                  <w:r>
                    <w:rPr>
                      <w:szCs w:val="21"/>
                      <w:lang w:bidi="ar"/>
                    </w:rPr>
                    <w:t>1</w:t>
                  </w:r>
                </w:p>
              </w:tc>
              <w:tc>
                <w:tcPr>
                  <w:tcW w:w="901" w:type="dxa"/>
                  <w:tcBorders>
                    <w:top w:val="single" w:color="auto" w:sz="4" w:space="0"/>
                    <w:left w:val="single" w:color="auto" w:sz="4" w:space="0"/>
                    <w:bottom w:val="single" w:color="auto" w:sz="4" w:space="0"/>
                    <w:right w:val="single" w:color="auto" w:sz="4" w:space="0"/>
                  </w:tcBorders>
                  <w:noWrap w:val="0"/>
                  <w:vAlign w:val="center"/>
                </w:tcPr>
                <w:p>
                  <w:pPr>
                    <w:jc w:val="center"/>
                    <w:outlineLvl w:val="0"/>
                    <w:rPr>
                      <w:kern w:val="0"/>
                      <w:szCs w:val="21"/>
                    </w:rPr>
                  </w:pPr>
                  <w:r>
                    <w:rPr>
                      <w:szCs w:val="21"/>
                      <w:lang w:bidi="ar"/>
                    </w:rPr>
                    <w:t>生活垃圾</w:t>
                  </w:r>
                </w:p>
              </w:tc>
              <w:tc>
                <w:tcPr>
                  <w:tcW w:w="866" w:type="dxa"/>
                  <w:tcBorders>
                    <w:top w:val="single" w:color="auto" w:sz="4" w:space="0"/>
                    <w:left w:val="single" w:color="auto" w:sz="4" w:space="0"/>
                    <w:bottom w:val="single" w:color="auto" w:sz="4" w:space="0"/>
                    <w:right w:val="single" w:color="auto" w:sz="4" w:space="0"/>
                  </w:tcBorders>
                  <w:noWrap w:val="0"/>
                  <w:vAlign w:val="center"/>
                </w:tcPr>
                <w:p>
                  <w:pPr>
                    <w:jc w:val="center"/>
                    <w:rPr>
                      <w:szCs w:val="21"/>
                    </w:rPr>
                  </w:pPr>
                  <w:r>
                    <w:rPr>
                      <w:szCs w:val="21"/>
                      <w:lang w:bidi="ar"/>
                    </w:rPr>
                    <w:t>/</w:t>
                  </w:r>
                </w:p>
              </w:tc>
              <w:tc>
                <w:tcPr>
                  <w:tcW w:w="866" w:type="dxa"/>
                  <w:tcBorders>
                    <w:top w:val="single" w:color="auto" w:sz="4" w:space="0"/>
                    <w:left w:val="single" w:color="auto" w:sz="4" w:space="0"/>
                    <w:bottom w:val="single" w:color="auto" w:sz="4" w:space="0"/>
                    <w:right w:val="single" w:color="auto" w:sz="4" w:space="0"/>
                  </w:tcBorders>
                  <w:noWrap w:val="0"/>
                  <w:vAlign w:val="center"/>
                </w:tcPr>
                <w:p>
                  <w:pPr>
                    <w:jc w:val="center"/>
                    <w:rPr>
                      <w:szCs w:val="21"/>
                      <w:lang w:bidi="ar"/>
                    </w:rPr>
                  </w:pPr>
                  <w:r>
                    <w:rPr>
                      <w:szCs w:val="21"/>
                      <w:lang w:bidi="ar"/>
                    </w:rPr>
                    <w:t>/</w:t>
                  </w:r>
                </w:p>
              </w:tc>
              <w:tc>
                <w:tcPr>
                  <w:tcW w:w="705" w:type="dxa"/>
                  <w:tcBorders>
                    <w:top w:val="single" w:color="auto" w:sz="4" w:space="0"/>
                    <w:left w:val="single" w:color="auto" w:sz="4" w:space="0"/>
                    <w:bottom w:val="single" w:color="auto" w:sz="4" w:space="0"/>
                    <w:right w:val="single" w:color="auto" w:sz="4" w:space="0"/>
                  </w:tcBorders>
                  <w:noWrap w:val="0"/>
                  <w:vAlign w:val="center"/>
                </w:tcPr>
                <w:p>
                  <w:pPr>
                    <w:jc w:val="center"/>
                    <w:outlineLvl w:val="0"/>
                    <w:rPr>
                      <w:szCs w:val="21"/>
                    </w:rPr>
                  </w:pPr>
                  <w:r>
                    <w:rPr>
                      <w:szCs w:val="21"/>
                      <w:lang w:bidi="ar"/>
                    </w:rPr>
                    <w:t>员工生活</w:t>
                  </w:r>
                </w:p>
              </w:tc>
              <w:tc>
                <w:tcPr>
                  <w:tcW w:w="690" w:type="dxa"/>
                  <w:tcBorders>
                    <w:top w:val="single" w:color="auto" w:sz="4" w:space="0"/>
                    <w:left w:val="single" w:color="auto" w:sz="4" w:space="0"/>
                    <w:bottom w:val="single" w:color="auto" w:sz="4" w:space="0"/>
                    <w:right w:val="single" w:color="auto" w:sz="4" w:space="0"/>
                  </w:tcBorders>
                  <w:noWrap w:val="0"/>
                  <w:vAlign w:val="center"/>
                </w:tcPr>
                <w:p>
                  <w:pPr>
                    <w:jc w:val="center"/>
                    <w:outlineLvl w:val="0"/>
                    <w:rPr>
                      <w:szCs w:val="21"/>
                    </w:rPr>
                  </w:pPr>
                  <w:r>
                    <w:rPr>
                      <w:szCs w:val="21"/>
                      <w:lang w:bidi="ar"/>
                    </w:rPr>
                    <w:t>固态</w:t>
                  </w:r>
                </w:p>
              </w:tc>
              <w:tc>
                <w:tcPr>
                  <w:tcW w:w="822" w:type="dxa"/>
                  <w:tcBorders>
                    <w:top w:val="single" w:color="auto" w:sz="4" w:space="0"/>
                    <w:left w:val="single" w:color="auto" w:sz="4" w:space="0"/>
                    <w:bottom w:val="single" w:color="auto" w:sz="4" w:space="0"/>
                    <w:right w:val="single" w:color="auto" w:sz="4" w:space="0"/>
                  </w:tcBorders>
                  <w:noWrap w:val="0"/>
                  <w:vAlign w:val="center"/>
                </w:tcPr>
                <w:p>
                  <w:pPr>
                    <w:jc w:val="center"/>
                    <w:outlineLvl w:val="0"/>
                    <w:rPr>
                      <w:szCs w:val="21"/>
                    </w:rPr>
                  </w:pPr>
                  <w:r>
                    <w:rPr>
                      <w:szCs w:val="21"/>
                      <w:lang w:bidi="ar"/>
                    </w:rPr>
                    <w:t>垃圾桶</w:t>
                  </w:r>
                </w:p>
              </w:tc>
              <w:tc>
                <w:tcPr>
                  <w:tcW w:w="923" w:type="dxa"/>
                  <w:tcBorders>
                    <w:top w:val="single" w:color="auto" w:sz="4" w:space="0"/>
                    <w:left w:val="single" w:color="auto" w:sz="4" w:space="0"/>
                    <w:bottom w:val="single" w:color="auto" w:sz="4" w:space="0"/>
                    <w:right w:val="single" w:color="auto" w:sz="4" w:space="0"/>
                  </w:tcBorders>
                  <w:noWrap w:val="0"/>
                  <w:vAlign w:val="center"/>
                </w:tcPr>
                <w:p>
                  <w:pPr>
                    <w:jc w:val="center"/>
                    <w:rPr>
                      <w:szCs w:val="21"/>
                    </w:rPr>
                  </w:pPr>
                  <w:r>
                    <w:rPr>
                      <w:szCs w:val="21"/>
                      <w:lang w:bidi="ar"/>
                    </w:rPr>
                    <w:t>1.5t/a</w:t>
                  </w:r>
                </w:p>
              </w:tc>
              <w:tc>
                <w:tcPr>
                  <w:tcW w:w="968" w:type="dxa"/>
                  <w:tcBorders>
                    <w:top w:val="single" w:color="auto" w:sz="4" w:space="0"/>
                    <w:left w:val="single" w:color="auto" w:sz="4" w:space="0"/>
                    <w:bottom w:val="single" w:color="auto" w:sz="4" w:space="0"/>
                    <w:right w:val="single" w:color="auto" w:sz="4" w:space="0"/>
                  </w:tcBorders>
                  <w:noWrap w:val="0"/>
                  <w:vAlign w:val="center"/>
                </w:tcPr>
                <w:p>
                  <w:pPr>
                    <w:jc w:val="center"/>
                    <w:rPr>
                      <w:szCs w:val="21"/>
                    </w:rPr>
                  </w:pPr>
                  <w:r>
                    <w:rPr>
                      <w:szCs w:val="21"/>
                      <w:lang w:bidi="ar"/>
                    </w:rPr>
                    <w:t>环卫部门清运</w:t>
                  </w:r>
                </w:p>
              </w:tc>
              <w:tc>
                <w:tcPr>
                  <w:tcW w:w="839" w:type="dxa"/>
                  <w:tcBorders>
                    <w:top w:val="single" w:color="auto" w:sz="4" w:space="0"/>
                    <w:left w:val="nil"/>
                    <w:bottom w:val="single" w:color="auto" w:sz="4" w:space="0"/>
                    <w:right w:val="single" w:color="auto" w:sz="4" w:space="0"/>
                  </w:tcBorders>
                  <w:noWrap w:val="0"/>
                  <w:vAlign w:val="center"/>
                </w:tcPr>
                <w:p>
                  <w:pPr>
                    <w:jc w:val="center"/>
                    <w:outlineLvl w:val="0"/>
                    <w:rPr>
                      <w:szCs w:val="21"/>
                    </w:rPr>
                  </w:pPr>
                  <w:r>
                    <w:rPr>
                      <w:szCs w:val="21"/>
                      <w:lang w:bidi="ar"/>
                    </w:rPr>
                    <w:t>0</w:t>
                  </w:r>
                </w:p>
              </w:tc>
            </w:tr>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57" w:type="dxa"/>
                  <w:tcBorders>
                    <w:top w:val="single" w:color="auto" w:sz="4" w:space="0"/>
                    <w:left w:val="single" w:color="auto" w:sz="4" w:space="0"/>
                    <w:bottom w:val="single" w:color="auto" w:sz="4" w:space="0"/>
                    <w:right w:val="single" w:color="auto" w:sz="4" w:space="0"/>
                  </w:tcBorders>
                  <w:noWrap w:val="0"/>
                  <w:vAlign w:val="center"/>
                </w:tcPr>
                <w:p>
                  <w:pPr>
                    <w:jc w:val="center"/>
                    <w:outlineLvl w:val="0"/>
                    <w:rPr>
                      <w:szCs w:val="21"/>
                      <w:lang w:bidi="ar"/>
                    </w:rPr>
                  </w:pPr>
                  <w:r>
                    <w:rPr>
                      <w:szCs w:val="21"/>
                      <w:lang w:bidi="ar"/>
                    </w:rPr>
                    <w:t>2</w:t>
                  </w:r>
                </w:p>
              </w:tc>
              <w:tc>
                <w:tcPr>
                  <w:tcW w:w="901" w:type="dxa"/>
                  <w:tcBorders>
                    <w:top w:val="single" w:color="auto" w:sz="4" w:space="0"/>
                    <w:left w:val="single" w:color="auto" w:sz="4" w:space="0"/>
                    <w:bottom w:val="single" w:color="auto" w:sz="4" w:space="0"/>
                    <w:right w:val="single" w:color="auto" w:sz="4" w:space="0"/>
                  </w:tcBorders>
                  <w:noWrap w:val="0"/>
                  <w:vAlign w:val="center"/>
                </w:tcPr>
                <w:p>
                  <w:pPr>
                    <w:jc w:val="center"/>
                    <w:outlineLvl w:val="0"/>
                    <w:rPr>
                      <w:szCs w:val="21"/>
                      <w:lang w:bidi="ar"/>
                    </w:rPr>
                  </w:pPr>
                  <w:r>
                    <w:rPr>
                      <w:rFonts w:hint="eastAsia"/>
                      <w:szCs w:val="21"/>
                    </w:rPr>
                    <w:t>废木方边角料</w:t>
                  </w:r>
                </w:p>
              </w:tc>
              <w:tc>
                <w:tcPr>
                  <w:tcW w:w="866" w:type="dxa"/>
                  <w:tcBorders>
                    <w:top w:val="single" w:color="auto" w:sz="4" w:space="0"/>
                    <w:left w:val="single" w:color="auto" w:sz="4" w:space="0"/>
                    <w:bottom w:val="single" w:color="auto" w:sz="4" w:space="0"/>
                    <w:right w:val="single" w:color="auto" w:sz="4" w:space="0"/>
                  </w:tcBorders>
                  <w:noWrap w:val="0"/>
                  <w:vAlign w:val="center"/>
                </w:tcPr>
                <w:p>
                  <w:pPr>
                    <w:pStyle w:val="2"/>
                    <w:jc w:val="center"/>
                  </w:pPr>
                  <w:r>
                    <w:rPr>
                      <w:rFonts w:hint="eastAsia"/>
                      <w:sz w:val="21"/>
                      <w:szCs w:val="21"/>
                      <w:lang w:bidi="ar"/>
                    </w:rPr>
                    <w:t>020-001-03</w:t>
                  </w:r>
                </w:p>
              </w:tc>
              <w:tc>
                <w:tcPr>
                  <w:tcW w:w="86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sz w:val="21"/>
                      <w:szCs w:val="21"/>
                      <w:lang w:bidi="ar"/>
                    </w:rPr>
                  </w:pPr>
                  <w:r>
                    <w:t>一般固废</w:t>
                  </w:r>
                </w:p>
              </w:tc>
              <w:tc>
                <w:tcPr>
                  <w:tcW w:w="705" w:type="dxa"/>
                  <w:tcBorders>
                    <w:top w:val="single" w:color="auto" w:sz="4" w:space="0"/>
                    <w:left w:val="single" w:color="auto" w:sz="4" w:space="0"/>
                    <w:bottom w:val="single" w:color="auto" w:sz="4" w:space="0"/>
                    <w:right w:val="single" w:color="auto" w:sz="4" w:space="0"/>
                  </w:tcBorders>
                  <w:noWrap w:val="0"/>
                  <w:vAlign w:val="center"/>
                </w:tcPr>
                <w:p>
                  <w:pPr>
                    <w:jc w:val="center"/>
                    <w:outlineLvl w:val="0"/>
                    <w:rPr>
                      <w:szCs w:val="21"/>
                      <w:lang w:bidi="ar"/>
                    </w:rPr>
                  </w:pPr>
                  <w:r>
                    <w:rPr>
                      <w:szCs w:val="21"/>
                      <w:lang w:bidi="ar"/>
                    </w:rPr>
                    <w:t>生产</w:t>
                  </w:r>
                </w:p>
              </w:tc>
              <w:tc>
                <w:tcPr>
                  <w:tcW w:w="690" w:type="dxa"/>
                  <w:tcBorders>
                    <w:top w:val="single" w:color="auto" w:sz="4" w:space="0"/>
                    <w:left w:val="single" w:color="auto" w:sz="4" w:space="0"/>
                    <w:bottom w:val="single" w:color="auto" w:sz="4" w:space="0"/>
                    <w:right w:val="single" w:color="auto" w:sz="4" w:space="0"/>
                  </w:tcBorders>
                  <w:noWrap w:val="0"/>
                  <w:vAlign w:val="center"/>
                </w:tcPr>
                <w:p>
                  <w:pPr>
                    <w:jc w:val="center"/>
                    <w:outlineLvl w:val="0"/>
                    <w:rPr>
                      <w:szCs w:val="21"/>
                      <w:lang w:bidi="ar"/>
                    </w:rPr>
                  </w:pPr>
                  <w:r>
                    <w:rPr>
                      <w:szCs w:val="21"/>
                      <w:lang w:bidi="ar"/>
                    </w:rPr>
                    <w:t>固态</w:t>
                  </w:r>
                </w:p>
              </w:tc>
              <w:tc>
                <w:tcPr>
                  <w:tcW w:w="822" w:type="dxa"/>
                  <w:tcBorders>
                    <w:top w:val="single" w:color="auto" w:sz="4" w:space="0"/>
                    <w:left w:val="single" w:color="auto" w:sz="4" w:space="0"/>
                    <w:bottom w:val="single" w:color="auto" w:sz="4" w:space="0"/>
                    <w:right w:val="single" w:color="auto" w:sz="4" w:space="0"/>
                  </w:tcBorders>
                  <w:noWrap w:val="0"/>
                  <w:vAlign w:val="center"/>
                </w:tcPr>
                <w:p>
                  <w:pPr>
                    <w:jc w:val="center"/>
                    <w:outlineLvl w:val="0"/>
                    <w:rPr>
                      <w:szCs w:val="21"/>
                      <w:lang w:bidi="ar"/>
                    </w:rPr>
                  </w:pPr>
                  <w:r>
                    <w:rPr>
                      <w:szCs w:val="21"/>
                      <w:lang w:bidi="ar"/>
                    </w:rPr>
                    <w:t>一般固废暂存点</w:t>
                  </w:r>
                </w:p>
              </w:tc>
              <w:tc>
                <w:tcPr>
                  <w:tcW w:w="923" w:type="dxa"/>
                  <w:tcBorders>
                    <w:top w:val="single" w:color="auto" w:sz="4" w:space="0"/>
                    <w:left w:val="single" w:color="auto" w:sz="4" w:space="0"/>
                    <w:bottom w:val="single" w:color="auto" w:sz="4" w:space="0"/>
                    <w:right w:val="single" w:color="auto" w:sz="4" w:space="0"/>
                  </w:tcBorders>
                  <w:noWrap w:val="0"/>
                  <w:vAlign w:val="center"/>
                </w:tcPr>
                <w:p>
                  <w:pPr>
                    <w:jc w:val="center"/>
                    <w:rPr>
                      <w:szCs w:val="21"/>
                      <w:lang w:bidi="ar"/>
                    </w:rPr>
                  </w:pPr>
                  <w:r>
                    <w:rPr>
                      <w:rFonts w:hint="eastAsia"/>
                      <w:szCs w:val="21"/>
                      <w:lang w:bidi="ar"/>
                    </w:rPr>
                    <w:t>4</w:t>
                  </w:r>
                  <w:r>
                    <w:rPr>
                      <w:szCs w:val="21"/>
                      <w:lang w:bidi="ar"/>
                    </w:rPr>
                    <w:t>t/a</w:t>
                  </w:r>
                </w:p>
              </w:tc>
              <w:tc>
                <w:tcPr>
                  <w:tcW w:w="968" w:type="dxa"/>
                  <w:tcBorders>
                    <w:top w:val="single" w:color="auto" w:sz="4" w:space="0"/>
                    <w:left w:val="single" w:color="auto" w:sz="4" w:space="0"/>
                    <w:bottom w:val="single" w:color="auto" w:sz="4" w:space="0"/>
                    <w:right w:val="single" w:color="auto" w:sz="4" w:space="0"/>
                  </w:tcBorders>
                  <w:noWrap w:val="0"/>
                  <w:vAlign w:val="center"/>
                </w:tcPr>
                <w:p>
                  <w:pPr>
                    <w:jc w:val="center"/>
                    <w:rPr>
                      <w:szCs w:val="21"/>
                      <w:lang w:bidi="ar"/>
                    </w:rPr>
                  </w:pPr>
                  <w:r>
                    <w:rPr>
                      <w:szCs w:val="21"/>
                      <w:lang w:bidi="ar"/>
                    </w:rPr>
                    <w:t>外售物资回收部门</w:t>
                  </w:r>
                </w:p>
              </w:tc>
              <w:tc>
                <w:tcPr>
                  <w:tcW w:w="839" w:type="dxa"/>
                  <w:tcBorders>
                    <w:top w:val="single" w:color="auto" w:sz="4" w:space="0"/>
                    <w:left w:val="nil"/>
                    <w:bottom w:val="single" w:color="auto" w:sz="4" w:space="0"/>
                    <w:right w:val="single" w:color="auto" w:sz="4" w:space="0"/>
                  </w:tcBorders>
                  <w:noWrap w:val="0"/>
                  <w:vAlign w:val="center"/>
                </w:tcPr>
                <w:p>
                  <w:pPr>
                    <w:jc w:val="center"/>
                    <w:outlineLvl w:val="0"/>
                    <w:rPr>
                      <w:szCs w:val="21"/>
                      <w:lang w:bidi="ar"/>
                    </w:rPr>
                  </w:pPr>
                  <w:r>
                    <w:rPr>
                      <w:szCs w:val="21"/>
                      <w:lang w:bidi="ar"/>
                    </w:rPr>
                    <w:t>0</w:t>
                  </w:r>
                </w:p>
              </w:tc>
            </w:tr>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57" w:type="dxa"/>
                  <w:tcBorders>
                    <w:top w:val="single" w:color="auto" w:sz="4" w:space="0"/>
                    <w:left w:val="single" w:color="auto" w:sz="4" w:space="0"/>
                    <w:bottom w:val="single" w:color="auto" w:sz="4" w:space="0"/>
                    <w:right w:val="single" w:color="auto" w:sz="4" w:space="0"/>
                  </w:tcBorders>
                  <w:noWrap w:val="0"/>
                  <w:vAlign w:val="center"/>
                </w:tcPr>
                <w:p>
                  <w:pPr>
                    <w:jc w:val="center"/>
                    <w:outlineLvl w:val="0"/>
                    <w:rPr>
                      <w:szCs w:val="21"/>
                      <w:lang w:bidi="ar"/>
                    </w:rPr>
                  </w:pPr>
                  <w:r>
                    <w:rPr>
                      <w:szCs w:val="21"/>
                      <w:lang w:bidi="ar"/>
                    </w:rPr>
                    <w:t>3</w:t>
                  </w:r>
                </w:p>
              </w:tc>
              <w:tc>
                <w:tcPr>
                  <w:tcW w:w="901" w:type="dxa"/>
                  <w:tcBorders>
                    <w:top w:val="single" w:color="auto" w:sz="4" w:space="0"/>
                    <w:left w:val="single" w:color="auto" w:sz="4" w:space="0"/>
                    <w:bottom w:val="single" w:color="auto" w:sz="4" w:space="0"/>
                    <w:right w:val="single" w:color="auto" w:sz="4" w:space="0"/>
                  </w:tcBorders>
                  <w:noWrap w:val="0"/>
                  <w:vAlign w:val="center"/>
                </w:tcPr>
                <w:p>
                  <w:pPr>
                    <w:pStyle w:val="51"/>
                    <w:autoSpaceDE w:val="0"/>
                    <w:spacing w:line="240" w:lineRule="auto"/>
                    <w:ind w:firstLine="0" w:firstLineChars="0"/>
                    <w:jc w:val="center"/>
                    <w:rPr>
                      <w:sz w:val="21"/>
                      <w:szCs w:val="21"/>
                      <w:lang w:bidi="ar"/>
                    </w:rPr>
                  </w:pPr>
                  <w:r>
                    <w:rPr>
                      <w:sz w:val="21"/>
                      <w:szCs w:val="21"/>
                    </w:rPr>
                    <w:t>除尘器收集粉</w:t>
                  </w:r>
                  <w:r>
                    <w:rPr>
                      <w:rFonts w:ascii="宋体" w:hAnsi="宋体" w:cs="宋体"/>
                      <w:sz w:val="21"/>
                      <w:szCs w:val="21"/>
                    </w:rPr>
                    <w:t>尘</w:t>
                  </w:r>
                </w:p>
              </w:tc>
              <w:tc>
                <w:tcPr>
                  <w:tcW w:w="866" w:type="dxa"/>
                  <w:tcBorders>
                    <w:top w:val="single" w:color="auto" w:sz="4" w:space="0"/>
                    <w:left w:val="single" w:color="auto" w:sz="4" w:space="0"/>
                    <w:bottom w:val="single" w:color="auto" w:sz="4" w:space="0"/>
                    <w:right w:val="single" w:color="auto" w:sz="4" w:space="0"/>
                  </w:tcBorders>
                  <w:noWrap w:val="0"/>
                  <w:vAlign w:val="center"/>
                </w:tcPr>
                <w:p>
                  <w:pPr>
                    <w:pStyle w:val="2"/>
                    <w:jc w:val="center"/>
                    <w:rPr>
                      <w:sz w:val="21"/>
                      <w:szCs w:val="21"/>
                    </w:rPr>
                  </w:pPr>
                  <w:r>
                    <w:rPr>
                      <w:rFonts w:hint="eastAsia"/>
                      <w:sz w:val="21"/>
                      <w:szCs w:val="21"/>
                      <w:lang w:bidi="ar"/>
                    </w:rPr>
                    <w:t>900-999-66</w:t>
                  </w:r>
                </w:p>
              </w:tc>
              <w:tc>
                <w:tcPr>
                  <w:tcW w:w="86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sz w:val="21"/>
                      <w:szCs w:val="21"/>
                      <w:lang w:bidi="ar"/>
                    </w:rPr>
                  </w:pPr>
                  <w:r>
                    <w:rPr>
                      <w:szCs w:val="21"/>
                    </w:rPr>
                    <w:t>一般固废</w:t>
                  </w:r>
                </w:p>
              </w:tc>
              <w:tc>
                <w:tcPr>
                  <w:tcW w:w="705" w:type="dxa"/>
                  <w:tcBorders>
                    <w:top w:val="single" w:color="auto" w:sz="4" w:space="0"/>
                    <w:left w:val="single" w:color="auto" w:sz="4" w:space="0"/>
                    <w:bottom w:val="single" w:color="auto" w:sz="4" w:space="0"/>
                    <w:right w:val="single" w:color="auto" w:sz="4" w:space="0"/>
                  </w:tcBorders>
                  <w:noWrap w:val="0"/>
                  <w:vAlign w:val="center"/>
                </w:tcPr>
                <w:p>
                  <w:pPr>
                    <w:jc w:val="center"/>
                    <w:outlineLvl w:val="0"/>
                    <w:rPr>
                      <w:szCs w:val="21"/>
                      <w:lang w:bidi="ar"/>
                    </w:rPr>
                  </w:pPr>
                  <w:r>
                    <w:rPr>
                      <w:szCs w:val="21"/>
                      <w:lang w:bidi="ar"/>
                    </w:rPr>
                    <w:t>生产</w:t>
                  </w:r>
                </w:p>
              </w:tc>
              <w:tc>
                <w:tcPr>
                  <w:tcW w:w="690" w:type="dxa"/>
                  <w:tcBorders>
                    <w:top w:val="single" w:color="auto" w:sz="4" w:space="0"/>
                    <w:left w:val="single" w:color="auto" w:sz="4" w:space="0"/>
                    <w:bottom w:val="single" w:color="auto" w:sz="4" w:space="0"/>
                    <w:right w:val="single" w:color="auto" w:sz="4" w:space="0"/>
                  </w:tcBorders>
                  <w:noWrap w:val="0"/>
                  <w:vAlign w:val="center"/>
                </w:tcPr>
                <w:p>
                  <w:pPr>
                    <w:jc w:val="center"/>
                    <w:outlineLvl w:val="0"/>
                    <w:rPr>
                      <w:szCs w:val="21"/>
                      <w:lang w:bidi="ar"/>
                    </w:rPr>
                  </w:pPr>
                  <w:r>
                    <w:rPr>
                      <w:szCs w:val="21"/>
                      <w:lang w:bidi="ar"/>
                    </w:rPr>
                    <w:t>固态</w:t>
                  </w:r>
                </w:p>
              </w:tc>
              <w:tc>
                <w:tcPr>
                  <w:tcW w:w="822" w:type="dxa"/>
                  <w:tcBorders>
                    <w:top w:val="single" w:color="auto" w:sz="4" w:space="0"/>
                    <w:left w:val="single" w:color="auto" w:sz="4" w:space="0"/>
                    <w:bottom w:val="single" w:color="auto" w:sz="4" w:space="0"/>
                    <w:right w:val="single" w:color="auto" w:sz="4" w:space="0"/>
                  </w:tcBorders>
                  <w:noWrap w:val="0"/>
                  <w:vAlign w:val="center"/>
                </w:tcPr>
                <w:p>
                  <w:pPr>
                    <w:jc w:val="center"/>
                    <w:outlineLvl w:val="0"/>
                    <w:rPr>
                      <w:szCs w:val="21"/>
                      <w:lang w:bidi="ar"/>
                    </w:rPr>
                  </w:pPr>
                  <w:r>
                    <w:rPr>
                      <w:szCs w:val="21"/>
                      <w:lang w:bidi="ar"/>
                    </w:rPr>
                    <w:t>一般固废暂存点</w:t>
                  </w:r>
                </w:p>
              </w:tc>
              <w:tc>
                <w:tcPr>
                  <w:tcW w:w="923" w:type="dxa"/>
                  <w:tcBorders>
                    <w:top w:val="single" w:color="auto" w:sz="4" w:space="0"/>
                    <w:left w:val="single" w:color="auto" w:sz="4" w:space="0"/>
                    <w:bottom w:val="single" w:color="auto" w:sz="4" w:space="0"/>
                    <w:right w:val="single" w:color="auto" w:sz="4" w:space="0"/>
                  </w:tcBorders>
                  <w:noWrap w:val="0"/>
                  <w:vAlign w:val="center"/>
                </w:tcPr>
                <w:p>
                  <w:pPr>
                    <w:jc w:val="center"/>
                    <w:rPr>
                      <w:szCs w:val="21"/>
                      <w:lang w:bidi="ar"/>
                    </w:rPr>
                  </w:pPr>
                  <w:r>
                    <w:rPr>
                      <w:rFonts w:hint="eastAsia"/>
                      <w:sz w:val="21"/>
                      <w:szCs w:val="21"/>
                    </w:rPr>
                    <w:t>3.105</w:t>
                  </w:r>
                  <w:r>
                    <w:rPr>
                      <w:sz w:val="21"/>
                      <w:szCs w:val="21"/>
                    </w:rPr>
                    <w:t>t/a</w:t>
                  </w:r>
                </w:p>
              </w:tc>
              <w:tc>
                <w:tcPr>
                  <w:tcW w:w="968" w:type="dxa"/>
                  <w:tcBorders>
                    <w:top w:val="single" w:color="auto" w:sz="4" w:space="0"/>
                    <w:left w:val="single" w:color="auto" w:sz="4" w:space="0"/>
                    <w:bottom w:val="single" w:color="auto" w:sz="4" w:space="0"/>
                    <w:right w:val="single" w:color="auto" w:sz="4" w:space="0"/>
                  </w:tcBorders>
                  <w:noWrap w:val="0"/>
                  <w:vAlign w:val="center"/>
                </w:tcPr>
                <w:p>
                  <w:pPr>
                    <w:jc w:val="center"/>
                    <w:rPr>
                      <w:szCs w:val="21"/>
                      <w:lang w:bidi="ar"/>
                    </w:rPr>
                  </w:pPr>
                  <w:r>
                    <w:rPr>
                      <w:szCs w:val="21"/>
                      <w:lang w:bidi="ar"/>
                    </w:rPr>
                    <w:t>环卫部门清运</w:t>
                  </w:r>
                </w:p>
              </w:tc>
              <w:tc>
                <w:tcPr>
                  <w:tcW w:w="839" w:type="dxa"/>
                  <w:tcBorders>
                    <w:top w:val="single" w:color="auto" w:sz="4" w:space="0"/>
                    <w:left w:val="nil"/>
                    <w:bottom w:val="single" w:color="auto" w:sz="4" w:space="0"/>
                    <w:right w:val="single" w:color="auto" w:sz="4" w:space="0"/>
                  </w:tcBorders>
                  <w:noWrap w:val="0"/>
                  <w:vAlign w:val="center"/>
                </w:tcPr>
                <w:p>
                  <w:pPr>
                    <w:jc w:val="center"/>
                    <w:outlineLvl w:val="0"/>
                    <w:rPr>
                      <w:szCs w:val="21"/>
                      <w:lang w:bidi="ar"/>
                    </w:rPr>
                  </w:pPr>
                  <w:r>
                    <w:rPr>
                      <w:szCs w:val="21"/>
                      <w:lang w:bidi="ar"/>
                    </w:rPr>
                    <w:t>0</w:t>
                  </w:r>
                </w:p>
              </w:tc>
            </w:tr>
          </w:tbl>
          <w:p>
            <w:pPr>
              <w:keepNext w:val="0"/>
              <w:keepLines w:val="0"/>
              <w:suppressLineNumbers w:val="0"/>
              <w:autoSpaceDE w:val="0"/>
              <w:autoSpaceDN w:val="0"/>
              <w:adjustRightInd w:val="0"/>
              <w:spacing w:before="0" w:beforeAutospacing="0" w:after="0" w:afterAutospacing="0" w:line="360" w:lineRule="auto"/>
              <w:ind w:left="0" w:right="0"/>
              <w:jc w:val="center"/>
              <w:rPr>
                <w:rFonts w:hint="eastAsia" w:ascii="Times New Roman" w:hAnsi="Times New Roman" w:cs="Times New Roman"/>
                <w:b/>
                <w:sz w:val="24"/>
                <w:szCs w:val="24"/>
              </w:rPr>
            </w:pPr>
            <w:r>
              <w:rPr>
                <w:rFonts w:hint="eastAsia" w:ascii="Times New Roman" w:hAnsi="Times New Roman" w:cs="Times New Roman"/>
                <w:b/>
                <w:sz w:val="24"/>
                <w:szCs w:val="24"/>
                <w:lang w:bidi="ar"/>
              </w:rPr>
              <w:t>表4-1</w:t>
            </w:r>
            <w:r>
              <w:rPr>
                <w:rFonts w:hint="eastAsia" w:cs="Times New Roman"/>
                <w:b/>
                <w:sz w:val="24"/>
                <w:szCs w:val="24"/>
                <w:lang w:val="en-US" w:eastAsia="zh-CN" w:bidi="ar"/>
              </w:rPr>
              <w:t>3</w:t>
            </w:r>
            <w:r>
              <w:rPr>
                <w:rFonts w:hint="eastAsia" w:ascii="Times New Roman" w:hAnsi="Times New Roman" w:cs="Times New Roman"/>
                <w:b/>
                <w:sz w:val="24"/>
                <w:szCs w:val="24"/>
                <w:lang w:bidi="ar"/>
              </w:rPr>
              <w:t xml:space="preserve">  项目危险废物</w:t>
            </w:r>
            <w:r>
              <w:rPr>
                <w:rFonts w:hint="default" w:ascii="Times New Roman" w:hAnsi="Times New Roman" w:cs="Times New Roman"/>
                <w:b/>
                <w:sz w:val="24"/>
                <w:szCs w:val="24"/>
                <w:lang w:bidi="ar"/>
              </w:rPr>
              <w:t>产</w:t>
            </w:r>
            <w:r>
              <w:rPr>
                <w:rFonts w:hint="eastAsia" w:ascii="宋体" w:hAnsi="宋体" w:cs="宋体"/>
                <w:b/>
                <w:sz w:val="24"/>
                <w:szCs w:val="24"/>
                <w:lang w:bidi="ar"/>
              </w:rPr>
              <w:t>生情况一览表</w:t>
            </w:r>
          </w:p>
          <w:tbl>
            <w:tblPr>
              <w:tblStyle w:val="21"/>
              <w:tblW w:w="7936" w:type="dxa"/>
              <w:jc w:val="center"/>
              <w:tblBorders>
                <w:top w:val="single" w:color="auto" w:sz="4" w:space="0"/>
                <w:left w:val="none" w:color="auto" w:sz="6" w:space="0"/>
                <w:bottom w:val="single" w:color="auto" w:sz="4" w:space="0"/>
                <w:right w:val="none" w:color="auto" w:sz="6" w:space="0"/>
                <w:insideH w:val="single" w:color="auto" w:sz="4" w:space="0"/>
                <w:insideV w:val="single" w:color="auto" w:sz="4" w:space="0"/>
              </w:tblBorders>
              <w:tblLayout w:type="fixed"/>
              <w:tblCellMar>
                <w:top w:w="0" w:type="dxa"/>
                <w:left w:w="108" w:type="dxa"/>
                <w:bottom w:w="0" w:type="dxa"/>
                <w:right w:w="108" w:type="dxa"/>
              </w:tblCellMar>
            </w:tblPr>
            <w:tblGrid>
              <w:gridCol w:w="1601"/>
              <w:gridCol w:w="840"/>
              <w:gridCol w:w="888"/>
              <w:gridCol w:w="864"/>
              <w:gridCol w:w="692"/>
              <w:gridCol w:w="601"/>
              <w:gridCol w:w="739"/>
              <w:gridCol w:w="623"/>
              <w:gridCol w:w="1088"/>
            </w:tblGrid>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0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outlineLvl w:val="0"/>
                    <w:rPr>
                      <w:rFonts w:hint="default" w:ascii="Times New Roman" w:hAnsi="Times New Roman" w:cs="Times New Roman"/>
                      <w:b/>
                      <w:sz w:val="21"/>
                      <w:szCs w:val="21"/>
                      <w:lang w:bidi="ar"/>
                    </w:rPr>
                  </w:pPr>
                  <w:r>
                    <w:rPr>
                      <w:rFonts w:hint="default" w:ascii="Times New Roman" w:hAnsi="Times New Roman" w:cs="Times New Roman"/>
                      <w:b/>
                      <w:sz w:val="21"/>
                      <w:szCs w:val="21"/>
                      <w:lang w:bidi="ar"/>
                    </w:rPr>
                    <w:t>危险废物名称</w:t>
                  </w:r>
                </w:p>
              </w:tc>
              <w:tc>
                <w:tcPr>
                  <w:tcW w:w="8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outlineLvl w:val="0"/>
                    <w:rPr>
                      <w:rFonts w:hint="default" w:ascii="Times New Roman" w:hAnsi="Times New Roman" w:cs="Times New Roman"/>
                      <w:b/>
                      <w:sz w:val="21"/>
                      <w:szCs w:val="21"/>
                    </w:rPr>
                  </w:pPr>
                  <w:r>
                    <w:rPr>
                      <w:rFonts w:hint="default" w:ascii="Times New Roman" w:hAnsi="Times New Roman" w:cs="Times New Roman"/>
                      <w:b/>
                      <w:sz w:val="21"/>
                      <w:szCs w:val="21"/>
                      <w:lang w:bidi="ar"/>
                    </w:rPr>
                    <w:t>危险废物类别</w:t>
                  </w:r>
                </w:p>
              </w:tc>
              <w:tc>
                <w:tcPr>
                  <w:tcW w:w="8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outlineLvl w:val="0"/>
                    <w:rPr>
                      <w:rFonts w:hint="default" w:ascii="Times New Roman" w:hAnsi="Times New Roman" w:cs="Times New Roman"/>
                      <w:b/>
                      <w:sz w:val="21"/>
                      <w:szCs w:val="21"/>
                    </w:rPr>
                  </w:pPr>
                  <w:r>
                    <w:rPr>
                      <w:rFonts w:hint="default" w:ascii="Times New Roman" w:hAnsi="Times New Roman" w:cs="Times New Roman"/>
                      <w:b/>
                      <w:sz w:val="21"/>
                      <w:szCs w:val="21"/>
                      <w:lang w:bidi="ar"/>
                    </w:rPr>
                    <w:t>危险废物代码</w:t>
                  </w:r>
                </w:p>
              </w:tc>
              <w:tc>
                <w:tcPr>
                  <w:tcW w:w="8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outlineLvl w:val="0"/>
                    <w:rPr>
                      <w:rFonts w:hint="default" w:ascii="Times New Roman" w:hAnsi="Times New Roman" w:cs="Times New Roman"/>
                      <w:b/>
                      <w:sz w:val="21"/>
                      <w:szCs w:val="21"/>
                    </w:rPr>
                  </w:pPr>
                  <w:r>
                    <w:rPr>
                      <w:rFonts w:hint="default" w:ascii="Times New Roman" w:hAnsi="Times New Roman" w:cs="Times New Roman"/>
                      <w:b/>
                      <w:sz w:val="21"/>
                      <w:szCs w:val="21"/>
                      <w:lang w:bidi="ar"/>
                    </w:rPr>
                    <w:t>产生量</w:t>
                  </w:r>
                </w:p>
              </w:tc>
              <w:tc>
                <w:tcPr>
                  <w:tcW w:w="69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outlineLvl w:val="0"/>
                    <w:rPr>
                      <w:rFonts w:hint="default" w:ascii="Times New Roman" w:hAnsi="Times New Roman" w:cs="Times New Roman"/>
                      <w:b/>
                      <w:sz w:val="21"/>
                      <w:szCs w:val="21"/>
                    </w:rPr>
                  </w:pPr>
                  <w:r>
                    <w:rPr>
                      <w:rFonts w:hint="default" w:ascii="Times New Roman" w:hAnsi="Times New Roman" w:cs="Times New Roman"/>
                      <w:b/>
                      <w:sz w:val="21"/>
                      <w:szCs w:val="21"/>
                      <w:lang w:bidi="ar"/>
                    </w:rPr>
                    <w:t>产生工序及装置</w:t>
                  </w:r>
                </w:p>
              </w:tc>
              <w:tc>
                <w:tcPr>
                  <w:tcW w:w="60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outlineLvl w:val="0"/>
                    <w:rPr>
                      <w:rFonts w:hint="default" w:ascii="Times New Roman" w:hAnsi="Times New Roman" w:cs="Times New Roman"/>
                      <w:b/>
                      <w:sz w:val="21"/>
                      <w:szCs w:val="21"/>
                    </w:rPr>
                  </w:pPr>
                  <w:r>
                    <w:rPr>
                      <w:rFonts w:hint="default" w:ascii="Times New Roman" w:hAnsi="Times New Roman" w:cs="Times New Roman"/>
                      <w:b/>
                      <w:sz w:val="21"/>
                      <w:szCs w:val="21"/>
                    </w:rPr>
                    <w:t>形态</w:t>
                  </w:r>
                </w:p>
              </w:tc>
              <w:tc>
                <w:tcPr>
                  <w:tcW w:w="73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outlineLvl w:val="0"/>
                    <w:rPr>
                      <w:rFonts w:hint="default" w:ascii="Times New Roman" w:hAnsi="Times New Roman" w:cs="Times New Roman"/>
                      <w:b/>
                      <w:sz w:val="21"/>
                      <w:szCs w:val="21"/>
                    </w:rPr>
                  </w:pPr>
                  <w:r>
                    <w:rPr>
                      <w:rFonts w:hint="default" w:ascii="Times New Roman" w:hAnsi="Times New Roman" w:cs="Times New Roman"/>
                      <w:b/>
                      <w:sz w:val="21"/>
                      <w:szCs w:val="21"/>
                      <w:lang w:bidi="ar"/>
                    </w:rPr>
                    <w:t>产废周期</w:t>
                  </w:r>
                </w:p>
              </w:tc>
              <w:tc>
                <w:tcPr>
                  <w:tcW w:w="623"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outlineLvl w:val="0"/>
                    <w:rPr>
                      <w:rFonts w:hint="default" w:ascii="Times New Roman" w:hAnsi="Times New Roman" w:cs="Times New Roman"/>
                      <w:b/>
                      <w:sz w:val="21"/>
                      <w:szCs w:val="21"/>
                    </w:rPr>
                  </w:pPr>
                  <w:r>
                    <w:rPr>
                      <w:rFonts w:hint="default" w:ascii="Times New Roman" w:hAnsi="Times New Roman" w:cs="Times New Roman"/>
                      <w:b/>
                      <w:sz w:val="21"/>
                      <w:szCs w:val="21"/>
                    </w:rPr>
                    <w:t>危险特性</w:t>
                  </w:r>
                </w:p>
              </w:tc>
              <w:tc>
                <w:tcPr>
                  <w:tcW w:w="108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outlineLvl w:val="0"/>
                    <w:rPr>
                      <w:rFonts w:hint="default" w:ascii="Times New Roman" w:hAnsi="Times New Roman" w:cs="Times New Roman"/>
                      <w:b/>
                      <w:sz w:val="21"/>
                      <w:szCs w:val="21"/>
                      <w:lang w:bidi="ar"/>
                    </w:rPr>
                  </w:pPr>
                  <w:r>
                    <w:rPr>
                      <w:rFonts w:hint="default" w:ascii="Times New Roman" w:hAnsi="Times New Roman" w:cs="Times New Roman"/>
                      <w:b/>
                      <w:sz w:val="21"/>
                      <w:szCs w:val="21"/>
                      <w:lang w:bidi="ar"/>
                    </w:rPr>
                    <w:t>污染防治措施</w:t>
                  </w:r>
                </w:p>
              </w:tc>
            </w:tr>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01" w:type="dxa"/>
                  <w:tcBorders>
                    <w:left w:val="single" w:color="auto" w:sz="4" w:space="0"/>
                    <w:right w:val="single" w:color="auto" w:sz="4" w:space="0"/>
                  </w:tcBorders>
                  <w:noWrap w:val="0"/>
                  <w:vAlign w:val="center"/>
                </w:tcPr>
                <w:p>
                  <w:pPr>
                    <w:keepNext w:val="0"/>
                    <w:keepLines w:val="0"/>
                    <w:suppressLineNumbers w:val="0"/>
                    <w:spacing w:before="0" w:beforeAutospacing="0" w:after="0" w:afterAutospacing="0"/>
                    <w:ind w:left="0" w:leftChars="0" w:right="0" w:rightChars="0"/>
                    <w:jc w:val="center"/>
                    <w:rPr>
                      <w:rFonts w:hint="default" w:ascii="宋体" w:hAnsi="宋体" w:eastAsia="宋体" w:cs="宋体"/>
                      <w:sz w:val="21"/>
                      <w:szCs w:val="21"/>
                    </w:rPr>
                  </w:pPr>
                  <w:r>
                    <w:rPr>
                      <w:rFonts w:hint="default" w:ascii="Times New Roman" w:hAnsi="Times New Roman" w:eastAsia="宋体" w:cs="Times New Roman"/>
                      <w:color w:val="auto"/>
                      <w:sz w:val="21"/>
                      <w:szCs w:val="21"/>
                      <w:lang w:val="en-US" w:eastAsia="zh-CN" w:bidi="ar"/>
                    </w:rPr>
                    <w:t>废</w:t>
                  </w:r>
                  <w:r>
                    <w:rPr>
                      <w:rFonts w:hint="eastAsia" w:cs="Times New Roman"/>
                      <w:color w:val="auto"/>
                      <w:sz w:val="21"/>
                      <w:szCs w:val="21"/>
                      <w:lang w:val="en-US" w:eastAsia="zh-CN" w:bidi="ar"/>
                    </w:rPr>
                    <w:t>胶</w:t>
                  </w:r>
                  <w:r>
                    <w:rPr>
                      <w:rFonts w:hint="default" w:ascii="Times New Roman" w:hAnsi="Times New Roman" w:eastAsia="宋体" w:cs="Times New Roman"/>
                      <w:bCs/>
                      <w:color w:val="auto"/>
                      <w:sz w:val="21"/>
                      <w:szCs w:val="21"/>
                    </w:rPr>
                    <w:t>桶</w:t>
                  </w:r>
                </w:p>
              </w:tc>
              <w:tc>
                <w:tcPr>
                  <w:tcW w:w="8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sz w:val="21"/>
                      <w:szCs w:val="21"/>
                      <w:lang w:val="en-US" w:eastAsia="zh-CN" w:bidi="ar"/>
                    </w:rPr>
                  </w:pPr>
                  <w:r>
                    <w:rPr>
                      <w:rFonts w:hint="default" w:ascii="Times New Roman" w:hAnsi="Times New Roman" w:cs="Times New Roman"/>
                      <w:sz w:val="21"/>
                      <w:szCs w:val="21"/>
                      <w:lang w:bidi="ar"/>
                    </w:rPr>
                    <w:t>HW</w:t>
                  </w:r>
                  <w:r>
                    <w:rPr>
                      <w:rFonts w:hint="eastAsia" w:cs="Times New Roman"/>
                      <w:sz w:val="21"/>
                      <w:szCs w:val="21"/>
                      <w:lang w:val="en-US" w:eastAsia="zh-CN" w:bidi="ar"/>
                    </w:rPr>
                    <w:t>49</w:t>
                  </w:r>
                </w:p>
              </w:tc>
              <w:tc>
                <w:tcPr>
                  <w:tcW w:w="8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auto"/>
                    <w:ind w:left="0" w:right="0"/>
                    <w:jc w:val="center"/>
                    <w:outlineLvl w:val="0"/>
                    <w:rPr>
                      <w:rFonts w:hint="default" w:ascii="Times New Roman" w:hAnsi="Times New Roman" w:eastAsia="宋体" w:cs="Times New Roman"/>
                      <w:sz w:val="21"/>
                      <w:szCs w:val="21"/>
                      <w:lang w:val="en-US" w:eastAsia="zh-CN" w:bidi="ar"/>
                    </w:rPr>
                  </w:pPr>
                  <w:r>
                    <w:rPr>
                      <w:rFonts w:hint="default" w:ascii="Times New Roman" w:hAnsi="Times New Roman" w:cs="Times New Roman"/>
                      <w:sz w:val="21"/>
                      <w:szCs w:val="21"/>
                      <w:lang w:bidi="ar"/>
                    </w:rPr>
                    <w:t>900-</w:t>
                  </w:r>
                  <w:r>
                    <w:rPr>
                      <w:rFonts w:hint="eastAsia" w:cs="Times New Roman"/>
                      <w:sz w:val="21"/>
                      <w:szCs w:val="21"/>
                      <w:lang w:val="en-US" w:eastAsia="zh-CN" w:bidi="ar"/>
                    </w:rPr>
                    <w:t>041</w:t>
                  </w:r>
                  <w:r>
                    <w:rPr>
                      <w:rFonts w:hint="default" w:ascii="Times New Roman" w:hAnsi="Times New Roman" w:cs="Times New Roman"/>
                      <w:sz w:val="21"/>
                      <w:szCs w:val="21"/>
                      <w:lang w:bidi="ar"/>
                    </w:rPr>
                    <w:t>-</w:t>
                  </w:r>
                  <w:r>
                    <w:rPr>
                      <w:rFonts w:hint="eastAsia" w:cs="Times New Roman"/>
                      <w:sz w:val="21"/>
                      <w:szCs w:val="21"/>
                      <w:lang w:val="en-US" w:eastAsia="zh-CN" w:bidi="ar"/>
                    </w:rPr>
                    <w:t>49</w:t>
                  </w:r>
                </w:p>
              </w:tc>
              <w:tc>
                <w:tcPr>
                  <w:tcW w:w="8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outlineLvl w:val="0"/>
                    <w:rPr>
                      <w:rFonts w:hint="eastAsia" w:ascii="Times New Roman" w:hAnsi="Times New Roman" w:cs="Times New Roman"/>
                      <w:sz w:val="21"/>
                      <w:szCs w:val="21"/>
                      <w:lang w:val="en-US" w:eastAsia="zh-CN" w:bidi="ar"/>
                    </w:rPr>
                  </w:pPr>
                  <w:r>
                    <w:rPr>
                      <w:rFonts w:hint="default" w:ascii="Times New Roman" w:hAnsi="Times New Roman" w:eastAsia="宋体" w:cs="Times New Roman"/>
                      <w:color w:val="auto"/>
                      <w:sz w:val="21"/>
                      <w:szCs w:val="21"/>
                      <w:lang w:val="en-US" w:eastAsia="zh-CN"/>
                    </w:rPr>
                    <w:t>0.</w:t>
                  </w:r>
                  <w:r>
                    <w:rPr>
                      <w:rFonts w:hint="eastAsia" w:ascii="Times New Roman" w:hAnsi="Times New Roman" w:eastAsia="宋体" w:cs="Times New Roman"/>
                      <w:color w:val="auto"/>
                      <w:sz w:val="21"/>
                      <w:szCs w:val="21"/>
                      <w:lang w:val="en-US" w:eastAsia="zh-CN"/>
                    </w:rPr>
                    <w:t>1</w:t>
                  </w:r>
                  <w:r>
                    <w:rPr>
                      <w:rFonts w:hint="eastAsia" w:ascii="Times New Roman" w:hAnsi="Times New Roman" w:cs="Times New Roman"/>
                      <w:sz w:val="21"/>
                      <w:szCs w:val="21"/>
                      <w:lang w:bidi="ar"/>
                    </w:rPr>
                    <w:t>t/a</w:t>
                  </w:r>
                </w:p>
              </w:tc>
              <w:tc>
                <w:tcPr>
                  <w:tcW w:w="69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outlineLvl w:val="0"/>
                    <w:rPr>
                      <w:rFonts w:hint="default" w:ascii="宋体" w:hAnsi="宋体" w:eastAsia="宋体" w:cs="宋体"/>
                      <w:sz w:val="21"/>
                      <w:szCs w:val="21"/>
                    </w:rPr>
                  </w:pPr>
                  <w:r>
                    <w:rPr>
                      <w:rFonts w:hint="default" w:ascii="宋体" w:hAnsi="宋体" w:eastAsia="宋体" w:cs="宋体"/>
                      <w:sz w:val="21"/>
                      <w:szCs w:val="21"/>
                    </w:rPr>
                    <w:t>日常生产</w:t>
                  </w:r>
                </w:p>
              </w:tc>
              <w:tc>
                <w:tcPr>
                  <w:tcW w:w="60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outlineLvl w:val="0"/>
                    <w:rPr>
                      <w:rFonts w:hint="default" w:ascii="Times New Roman" w:hAnsi="Times New Roman" w:cs="Times New Roman"/>
                      <w:sz w:val="21"/>
                      <w:szCs w:val="21"/>
                    </w:rPr>
                  </w:pPr>
                  <w:r>
                    <w:rPr>
                      <w:rFonts w:hint="eastAsia" w:ascii="Times New Roman" w:hAnsi="Times New Roman" w:cs="Times New Roman"/>
                      <w:sz w:val="21"/>
                      <w:szCs w:val="21"/>
                    </w:rPr>
                    <w:t>固态</w:t>
                  </w:r>
                </w:p>
              </w:tc>
              <w:tc>
                <w:tcPr>
                  <w:tcW w:w="73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Times New Roman" w:hAnsi="Times New Roman" w:cs="Times New Roman"/>
                      <w:sz w:val="21"/>
                      <w:szCs w:val="21"/>
                      <w:lang w:val="en-US" w:eastAsia="zh-CN" w:bidi="ar"/>
                    </w:rPr>
                  </w:pPr>
                  <w:r>
                    <w:rPr>
                      <w:rFonts w:hint="default" w:ascii="Times New Roman" w:hAnsi="Times New Roman" w:cs="Times New Roman"/>
                      <w:sz w:val="21"/>
                      <w:szCs w:val="21"/>
                      <w:lang w:bidi="ar"/>
                    </w:rPr>
                    <w:t>按工况</w:t>
                  </w:r>
                </w:p>
              </w:tc>
              <w:tc>
                <w:tcPr>
                  <w:tcW w:w="623"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outlineLvl w:val="0"/>
                    <w:rPr>
                      <w:rFonts w:hint="default" w:ascii="Times New Roman" w:hAnsi="Times New Roman" w:cs="Times New Roman"/>
                      <w:sz w:val="21"/>
                      <w:szCs w:val="21"/>
                      <w:lang w:bidi="ar"/>
                    </w:rPr>
                  </w:pPr>
                  <w:r>
                    <w:rPr>
                      <w:rFonts w:hint="eastAsia" w:ascii="Times New Roman" w:hAnsi="Times New Roman" w:cs="Times New Roman"/>
                      <w:sz w:val="21"/>
                      <w:szCs w:val="21"/>
                      <w:lang w:bidi="ar"/>
                    </w:rPr>
                    <w:t>T</w:t>
                  </w:r>
                  <w:r>
                    <w:rPr>
                      <w:rFonts w:hint="eastAsia" w:cs="Times New Roman"/>
                      <w:sz w:val="21"/>
                      <w:szCs w:val="21"/>
                      <w:lang w:eastAsia="zh-CN" w:bidi="ar"/>
                    </w:rPr>
                    <w:t>，</w:t>
                  </w:r>
                  <w:r>
                    <w:rPr>
                      <w:rFonts w:hint="eastAsia" w:cs="Times New Roman"/>
                      <w:sz w:val="21"/>
                      <w:szCs w:val="21"/>
                      <w:lang w:val="en-US" w:eastAsia="zh-CN" w:bidi="ar"/>
                    </w:rPr>
                    <w:t>I</w:t>
                  </w:r>
                </w:p>
              </w:tc>
              <w:tc>
                <w:tcPr>
                  <w:tcW w:w="1088" w:type="dxa"/>
                  <w:tcBorders>
                    <w:left w:val="nil"/>
                    <w:right w:val="single" w:color="auto" w:sz="4" w:space="0"/>
                  </w:tcBorders>
                  <w:noWrap w:val="0"/>
                  <w:vAlign w:val="center"/>
                </w:tcPr>
                <w:p>
                  <w:pPr>
                    <w:keepNext w:val="0"/>
                    <w:keepLines w:val="0"/>
                    <w:suppressLineNumbers w:val="0"/>
                    <w:spacing w:before="0" w:beforeAutospacing="0" w:after="0" w:afterAutospacing="0"/>
                    <w:ind w:left="0" w:right="0"/>
                    <w:jc w:val="center"/>
                    <w:outlineLvl w:val="0"/>
                    <w:rPr>
                      <w:rFonts w:hint="default" w:ascii="Times New Roman" w:hAnsi="Times New Roman" w:eastAsia="宋体" w:cs="Times New Roman"/>
                      <w:sz w:val="21"/>
                      <w:szCs w:val="21"/>
                      <w:lang w:bidi="ar"/>
                    </w:rPr>
                  </w:pPr>
                  <w:r>
                    <w:rPr>
                      <w:rFonts w:hint="default" w:ascii="Times New Roman" w:hAnsi="Times New Roman" w:eastAsia="宋体" w:cs="Times New Roman"/>
                      <w:sz w:val="21"/>
                      <w:szCs w:val="21"/>
                      <w:lang w:bidi="ar"/>
                    </w:rPr>
                    <w:t>暂存在危废暂存间，由有资质单位进行处理</w:t>
                  </w:r>
                </w:p>
              </w:tc>
            </w:tr>
          </w:tbl>
          <w:p>
            <w:pPr>
              <w:widowControl/>
              <w:wordWrap w:val="0"/>
              <w:spacing w:line="360" w:lineRule="auto"/>
              <w:ind w:firstLine="480" w:firstLineChars="200"/>
              <w:rPr>
                <w:kern w:val="0"/>
                <w:sz w:val="24"/>
                <w:lang w:bidi="ar"/>
              </w:rPr>
            </w:pPr>
            <w:r>
              <w:rPr>
                <w:kern w:val="0"/>
                <w:sz w:val="24"/>
                <w:lang w:bidi="ar"/>
              </w:rPr>
              <w:t>环境管理要求：</w:t>
            </w:r>
          </w:p>
          <w:p>
            <w:pPr>
              <w:widowControl/>
              <w:wordWrap w:val="0"/>
              <w:spacing w:line="360" w:lineRule="auto"/>
              <w:ind w:firstLine="480" w:firstLineChars="200"/>
              <w:rPr>
                <w:kern w:val="0"/>
                <w:sz w:val="24"/>
                <w:lang w:bidi="ar"/>
              </w:rPr>
            </w:pPr>
            <w:r>
              <w:rPr>
                <w:kern w:val="0"/>
                <w:sz w:val="24"/>
                <w:lang w:bidi="ar"/>
              </w:rPr>
              <w:t>项目一般固体废物存放一般固废暂存间，暂存场地的设置应符合《一般工业固体废物贮存、处置场污染控制标准》（GB18599--2020）中的规定。一般固废暂存间设置要求做到以下几点：</w:t>
            </w:r>
          </w:p>
          <w:p>
            <w:pPr>
              <w:widowControl/>
              <w:wordWrap w:val="0"/>
              <w:spacing w:line="360" w:lineRule="auto"/>
              <w:ind w:firstLine="480" w:firstLineChars="200"/>
              <w:rPr>
                <w:kern w:val="0"/>
                <w:sz w:val="24"/>
                <w:lang w:bidi="ar"/>
              </w:rPr>
            </w:pPr>
            <w:r>
              <w:rPr>
                <w:kern w:val="0"/>
                <w:sz w:val="24"/>
                <w:lang w:bidi="ar"/>
              </w:rPr>
              <w:t>（1）应选在满足承载力要求的地基上，以避免地基下沉的影响，特别是不均匀或局部下沉的影响。</w:t>
            </w:r>
          </w:p>
          <w:p>
            <w:pPr>
              <w:widowControl/>
              <w:wordWrap w:val="0"/>
              <w:spacing w:line="360" w:lineRule="auto"/>
              <w:ind w:firstLine="480" w:firstLineChars="200"/>
              <w:rPr>
                <w:kern w:val="0"/>
                <w:sz w:val="24"/>
                <w:lang w:bidi="ar"/>
              </w:rPr>
            </w:pPr>
            <w:r>
              <w:rPr>
                <w:kern w:val="0"/>
                <w:sz w:val="24"/>
                <w:lang w:bidi="ar"/>
              </w:rPr>
              <w:t>（2）为防止雨水径流进入贮存、处</w:t>
            </w:r>
            <w:r>
              <w:rPr>
                <w:rFonts w:hint="eastAsia"/>
                <w:kern w:val="0"/>
                <w:sz w:val="24"/>
                <w:lang w:bidi="ar"/>
              </w:rPr>
              <w:t>置</w:t>
            </w:r>
            <w:r>
              <w:rPr>
                <w:kern w:val="0"/>
                <w:sz w:val="24"/>
                <w:lang w:bidi="ar"/>
              </w:rPr>
              <w:t>场内，避免渗滤液量增加和滑坡，贮存、处</w:t>
            </w:r>
            <w:r>
              <w:rPr>
                <w:rFonts w:hint="eastAsia"/>
                <w:kern w:val="0"/>
                <w:sz w:val="24"/>
                <w:lang w:bidi="ar"/>
              </w:rPr>
              <w:t>置</w:t>
            </w:r>
            <w:r>
              <w:rPr>
                <w:kern w:val="0"/>
                <w:sz w:val="24"/>
                <w:lang w:bidi="ar"/>
              </w:rPr>
              <w:t>场周边应设</w:t>
            </w:r>
            <w:r>
              <w:rPr>
                <w:rFonts w:hint="eastAsia"/>
                <w:kern w:val="0"/>
                <w:sz w:val="24"/>
                <w:lang w:bidi="ar"/>
              </w:rPr>
              <w:t>置</w:t>
            </w:r>
            <w:r>
              <w:rPr>
                <w:kern w:val="0"/>
                <w:sz w:val="24"/>
                <w:lang w:bidi="ar"/>
              </w:rPr>
              <w:t>导流渠。</w:t>
            </w:r>
          </w:p>
          <w:p>
            <w:pPr>
              <w:widowControl/>
              <w:wordWrap w:val="0"/>
              <w:spacing w:line="360" w:lineRule="auto"/>
              <w:ind w:firstLine="480" w:firstLineChars="200"/>
              <w:rPr>
                <w:kern w:val="0"/>
                <w:sz w:val="24"/>
                <w:lang w:bidi="ar"/>
              </w:rPr>
            </w:pPr>
            <w:r>
              <w:rPr>
                <w:kern w:val="0"/>
                <w:sz w:val="24"/>
                <w:lang w:bidi="ar"/>
              </w:rPr>
              <w:t>（3）一般工业固体废物贮存、处</w:t>
            </w:r>
            <w:r>
              <w:rPr>
                <w:rFonts w:hint="eastAsia"/>
                <w:kern w:val="0"/>
                <w:sz w:val="24"/>
                <w:lang w:bidi="ar"/>
              </w:rPr>
              <w:t>置</w:t>
            </w:r>
            <w:r>
              <w:rPr>
                <w:kern w:val="0"/>
                <w:sz w:val="24"/>
                <w:lang w:bidi="ar"/>
              </w:rPr>
              <w:t>场，禁止危险废物和生活垃圾混入。</w:t>
            </w:r>
          </w:p>
          <w:p>
            <w:pPr>
              <w:widowControl/>
              <w:wordWrap w:val="0"/>
              <w:spacing w:line="360" w:lineRule="auto"/>
              <w:ind w:firstLine="480" w:firstLineChars="200"/>
              <w:rPr>
                <w:kern w:val="0"/>
                <w:sz w:val="24"/>
                <w:szCs w:val="24"/>
                <w:lang w:bidi="ar"/>
              </w:rPr>
            </w:pPr>
            <w:r>
              <w:rPr>
                <w:kern w:val="0"/>
                <w:sz w:val="24"/>
                <w:lang w:bidi="ar"/>
              </w:rPr>
              <w:t>（4）贮存、处</w:t>
            </w:r>
            <w:r>
              <w:rPr>
                <w:rFonts w:hint="eastAsia"/>
                <w:kern w:val="0"/>
                <w:sz w:val="24"/>
                <w:lang w:bidi="ar"/>
              </w:rPr>
              <w:t>置</w:t>
            </w:r>
            <w:r>
              <w:rPr>
                <w:kern w:val="0"/>
                <w:sz w:val="24"/>
                <w:lang w:bidi="ar"/>
              </w:rPr>
              <w:t>场的环境保护图形标志，应按GB15562.2规定进行检查</w:t>
            </w:r>
            <w:r>
              <w:rPr>
                <w:kern w:val="0"/>
                <w:sz w:val="24"/>
                <w:szCs w:val="24"/>
                <w:lang w:bidi="ar"/>
              </w:rPr>
              <w:t>和维护。</w:t>
            </w:r>
          </w:p>
          <w:p>
            <w:pPr>
              <w:widowControl/>
              <w:wordWrap w:val="0"/>
              <w:spacing w:line="360" w:lineRule="auto"/>
              <w:ind w:firstLine="480" w:firstLineChars="200"/>
              <w:rPr>
                <w:kern w:val="0"/>
                <w:sz w:val="24"/>
                <w:szCs w:val="24"/>
                <w:lang w:bidi="ar"/>
              </w:rPr>
            </w:pPr>
            <w:r>
              <w:rPr>
                <w:kern w:val="0"/>
                <w:sz w:val="24"/>
                <w:szCs w:val="24"/>
                <w:lang w:bidi="ar"/>
              </w:rPr>
              <w:t>（</w:t>
            </w:r>
            <w:r>
              <w:rPr>
                <w:rFonts w:hint="eastAsia"/>
                <w:kern w:val="0"/>
                <w:sz w:val="24"/>
                <w:szCs w:val="24"/>
                <w:lang w:bidi="ar"/>
              </w:rPr>
              <w:t>5</w:t>
            </w:r>
            <w:r>
              <w:rPr>
                <w:kern w:val="0"/>
                <w:sz w:val="24"/>
                <w:szCs w:val="24"/>
                <w:lang w:bidi="ar"/>
              </w:rPr>
              <w:t>）</w:t>
            </w:r>
            <w:r>
              <w:rPr>
                <w:sz w:val="24"/>
                <w:szCs w:val="24"/>
              </w:rPr>
              <w:t>规范</w:t>
            </w:r>
            <w:r>
              <w:rPr>
                <w:kern w:val="0"/>
                <w:sz w:val="24"/>
                <w:szCs w:val="24"/>
                <w:lang w:bidi="ar"/>
              </w:rPr>
              <w:t>一般工业固体废物</w:t>
            </w:r>
            <w:r>
              <w:rPr>
                <w:sz w:val="24"/>
                <w:szCs w:val="24"/>
              </w:rPr>
              <w:t>台账记录、建立</w:t>
            </w:r>
            <w:r>
              <w:rPr>
                <w:kern w:val="0"/>
                <w:sz w:val="24"/>
                <w:szCs w:val="24"/>
                <w:lang w:bidi="ar"/>
              </w:rPr>
              <w:t>一般工业固体废物</w:t>
            </w:r>
            <w:r>
              <w:rPr>
                <w:sz w:val="24"/>
                <w:szCs w:val="24"/>
              </w:rPr>
              <w:t>收集及储运有关档案，作好</w:t>
            </w:r>
            <w:r>
              <w:rPr>
                <w:kern w:val="0"/>
                <w:sz w:val="24"/>
                <w:szCs w:val="24"/>
                <w:lang w:bidi="ar"/>
              </w:rPr>
              <w:t>一般工业固体废物</w:t>
            </w:r>
            <w:r>
              <w:rPr>
                <w:sz w:val="24"/>
                <w:szCs w:val="24"/>
              </w:rPr>
              <w:t>台账的记录，并即时存档以备查阅。</w:t>
            </w:r>
          </w:p>
          <w:p>
            <w:pPr>
              <w:widowControl/>
              <w:wordWrap w:val="0"/>
              <w:spacing w:line="360" w:lineRule="auto"/>
              <w:ind w:firstLine="480" w:firstLineChars="200"/>
              <w:rPr>
                <w:kern w:val="0"/>
                <w:sz w:val="24"/>
                <w:lang w:bidi="ar"/>
              </w:rPr>
            </w:pPr>
            <w:r>
              <w:rPr>
                <w:kern w:val="0"/>
                <w:sz w:val="24"/>
                <w:lang w:bidi="ar"/>
              </w:rPr>
              <w:t>项目危险废物短暂存放，暂存场地的设置应符合</w:t>
            </w:r>
            <w:r>
              <w:rPr>
                <w:sz w:val="24"/>
              </w:rPr>
              <w:t>《危险废物贮存污染控制标准》（GB18597-2001）及其2013修改清单</w:t>
            </w:r>
            <w:r>
              <w:rPr>
                <w:kern w:val="0"/>
                <w:sz w:val="24"/>
                <w:lang w:bidi="ar"/>
              </w:rPr>
              <w:t>中的规定。危废暂存场地设置要求做到以下几点：</w:t>
            </w:r>
          </w:p>
          <w:p>
            <w:pPr>
              <w:widowControl/>
              <w:wordWrap w:val="0"/>
              <w:spacing w:line="360" w:lineRule="auto"/>
              <w:ind w:firstLine="480" w:firstLineChars="200"/>
              <w:rPr>
                <w:sz w:val="24"/>
              </w:rPr>
            </w:pPr>
            <w:r>
              <w:rPr>
                <w:kern w:val="0"/>
                <w:sz w:val="24"/>
                <w:lang w:bidi="ar"/>
              </w:rPr>
              <w:t>（1）危险废物贮存设施必须按《环境保护图形标志(GB15562.2)》的规定设置警示标志；</w:t>
            </w:r>
          </w:p>
          <w:p>
            <w:pPr>
              <w:spacing w:line="520" w:lineRule="exact"/>
              <w:ind w:firstLine="480" w:firstLineChars="200"/>
              <w:rPr>
                <w:sz w:val="24"/>
              </w:rPr>
            </w:pPr>
            <w:r>
              <w:rPr>
                <w:sz w:val="24"/>
              </w:rPr>
              <w:t>（2）企业须健全危险废物相关管理制度，并严格落实。</w:t>
            </w:r>
          </w:p>
          <w:p>
            <w:pPr>
              <w:spacing w:line="520" w:lineRule="exact"/>
              <w:ind w:firstLine="480" w:firstLineChars="200"/>
              <w:rPr>
                <w:sz w:val="24"/>
              </w:rPr>
            </w:pPr>
            <w:r>
              <w:rPr>
                <w:sz w:val="24"/>
              </w:rPr>
              <w:t>①企业须对危险废物储运场所张贴警示标识，危险废物包装物张贴警示标签；</w:t>
            </w:r>
          </w:p>
          <w:p>
            <w:pPr>
              <w:spacing w:line="360" w:lineRule="auto"/>
              <w:ind w:firstLine="480" w:firstLineChars="200"/>
              <w:rPr>
                <w:sz w:val="24"/>
              </w:rPr>
            </w:pPr>
            <w:r>
              <w:rPr>
                <w:sz w:val="24"/>
              </w:rPr>
              <w:t>②规范危险废物台账记录、建立危险废物收集及储运有关档案，认真填写《危险废物项目区内转运记录表》，作好危险废物台账的记录，记录上须注明危险废物的名称、来源、数量、特性和包装容器的类别、入库日期、存放库位、废物出库日期及接收单位名称等，并即时存档以备查阅。</w:t>
            </w:r>
          </w:p>
          <w:p>
            <w:pPr>
              <w:spacing w:line="360" w:lineRule="auto"/>
              <w:ind w:firstLine="480" w:firstLineChars="200"/>
              <w:rPr>
                <w:sz w:val="24"/>
              </w:rPr>
            </w:pPr>
            <w:r>
              <w:rPr>
                <w:sz w:val="24"/>
              </w:rPr>
              <w:t>（3）危险废物存储和管理的相关要求。</w:t>
            </w:r>
          </w:p>
          <w:p>
            <w:pPr>
              <w:spacing w:line="360" w:lineRule="auto"/>
              <w:ind w:firstLine="480" w:firstLineChars="200"/>
              <w:rPr>
                <w:sz w:val="24"/>
              </w:rPr>
            </w:pPr>
            <w:r>
              <w:rPr>
                <w:sz w:val="24"/>
              </w:rPr>
              <w:t>①必须将危险废物装入容器内密封装运，盛装危险废物的容器应当符合标准，材质要满足相应的强度要求且必须完好无损，容器材质和衬里要与危险废物相容（不相互反应）；</w:t>
            </w:r>
          </w:p>
          <w:p>
            <w:pPr>
              <w:spacing w:line="360" w:lineRule="auto"/>
              <w:ind w:firstLine="480" w:firstLineChars="200"/>
              <w:rPr>
                <w:sz w:val="24"/>
              </w:rPr>
            </w:pPr>
            <w:r>
              <w:rPr>
                <w:sz w:val="24"/>
              </w:rPr>
              <w:t>②危险废物转移过程严格落实《危险废物转移联单管理办法》的相关规定，规范危险废物转移，做好每次外运处置废物的运输登记。</w:t>
            </w:r>
          </w:p>
          <w:p>
            <w:pPr>
              <w:pStyle w:val="7"/>
              <w:spacing w:line="360" w:lineRule="auto"/>
              <w:ind w:firstLine="480"/>
              <w:rPr>
                <w:b/>
                <w:spacing w:val="-10"/>
                <w:sz w:val="24"/>
              </w:rPr>
            </w:pPr>
            <w:r>
              <w:rPr>
                <w:kern w:val="0"/>
                <w:sz w:val="24"/>
                <w:lang w:bidi="ar"/>
              </w:rPr>
              <w:t>项目固体废物处置符合《</w:t>
            </w:r>
            <w:r>
              <w:rPr>
                <w:sz w:val="24"/>
              </w:rPr>
              <w:t>一般工业固体废物贮存和填埋污染控制标准</w:t>
            </w:r>
            <w:r>
              <w:rPr>
                <w:kern w:val="0"/>
                <w:sz w:val="24"/>
                <w:lang w:bidi="ar"/>
              </w:rPr>
              <w:t>》（GB18599--2020）、</w:t>
            </w:r>
            <w:r>
              <w:rPr>
                <w:sz w:val="24"/>
                <w:szCs w:val="24"/>
              </w:rPr>
              <w:t>《排污许可证申请与核发技术规范 工业固体废物（试行）》（</w:t>
            </w:r>
            <w:r>
              <w:rPr>
                <w:rFonts w:hint="eastAsia"/>
                <w:sz w:val="24"/>
                <w:szCs w:val="24"/>
              </w:rPr>
              <w:t>HJ</w:t>
            </w:r>
            <w:r>
              <w:rPr>
                <w:sz w:val="24"/>
                <w:szCs w:val="24"/>
              </w:rPr>
              <w:t>1</w:t>
            </w:r>
            <w:r>
              <w:rPr>
                <w:rFonts w:hint="eastAsia"/>
                <w:sz w:val="24"/>
                <w:szCs w:val="24"/>
              </w:rPr>
              <w:t>200</w:t>
            </w:r>
            <w:r>
              <w:rPr>
                <w:sz w:val="24"/>
                <w:szCs w:val="24"/>
              </w:rPr>
              <w:t>-202</w:t>
            </w:r>
            <w:r>
              <w:rPr>
                <w:rFonts w:hint="eastAsia"/>
                <w:sz w:val="24"/>
                <w:szCs w:val="24"/>
              </w:rPr>
              <w:t>1</w:t>
            </w:r>
            <w:r>
              <w:rPr>
                <w:sz w:val="24"/>
                <w:szCs w:val="24"/>
              </w:rPr>
              <w:t>）</w:t>
            </w:r>
            <w:r>
              <w:rPr>
                <w:rFonts w:hint="eastAsia"/>
                <w:sz w:val="24"/>
                <w:szCs w:val="24"/>
                <w:lang w:eastAsia="zh-CN"/>
              </w:rPr>
              <w:t>、</w:t>
            </w:r>
            <w:r>
              <w:rPr>
                <w:sz w:val="24"/>
              </w:rPr>
              <w:t>《危险废物贮存污染控制标准》（GB18597-2001）及其2013修改清单相关要求</w:t>
            </w:r>
            <w:r>
              <w:rPr>
                <w:kern w:val="0"/>
                <w:sz w:val="24"/>
                <w:lang w:bidi="ar"/>
              </w:rPr>
              <w:t>，</w:t>
            </w:r>
            <w:r>
              <w:rPr>
                <w:kern w:val="0"/>
                <w:sz w:val="24"/>
              </w:rPr>
              <w:t>各固体废物均能得到妥善解决，对周围环境影响较小。</w:t>
            </w:r>
          </w:p>
          <w:p>
            <w:pPr>
              <w:pStyle w:val="9"/>
              <w:spacing w:line="360" w:lineRule="auto"/>
              <w:ind w:firstLine="442" w:firstLineChars="200"/>
              <w:rPr>
                <w:rFonts w:hint="default" w:ascii="Times New Roman" w:hAnsi="Times New Roman" w:cs="Times New Roman"/>
                <w:bCs/>
                <w:spacing w:val="-10"/>
                <w:sz w:val="24"/>
              </w:rPr>
            </w:pPr>
            <w:bookmarkStart w:id="3" w:name="_GoBack"/>
            <w:bookmarkEnd w:id="3"/>
            <w:r>
              <w:rPr>
                <w:rFonts w:hint="eastAsia" w:ascii="Times New Roman" w:hAnsi="Times New Roman" w:cs="Times New Roman"/>
                <w:b/>
                <w:bCs w:val="0"/>
                <w:spacing w:val="-10"/>
                <w:sz w:val="24"/>
                <w:lang w:val="en-US" w:eastAsia="zh-CN"/>
              </w:rPr>
              <w:t>五</w:t>
            </w:r>
            <w:r>
              <w:rPr>
                <w:rFonts w:hint="default" w:ascii="Times New Roman" w:hAnsi="Times New Roman" w:cs="Times New Roman"/>
                <w:b/>
                <w:bCs w:val="0"/>
                <w:spacing w:val="-10"/>
                <w:sz w:val="24"/>
              </w:rPr>
              <w:t>、地下水</w:t>
            </w:r>
            <w:r>
              <w:rPr>
                <w:rFonts w:hint="eastAsia"/>
                <w:b/>
                <w:bCs w:val="0"/>
              </w:rPr>
              <w:t>环境</w:t>
            </w:r>
            <w:r>
              <w:rPr>
                <w:rFonts w:hint="eastAsia"/>
                <w:b/>
                <w:bCs w:val="0"/>
                <w:lang w:val="en-US" w:eastAsia="zh-CN"/>
              </w:rPr>
              <w:t>和</w:t>
            </w:r>
            <w:r>
              <w:rPr>
                <w:rFonts w:hint="eastAsia"/>
                <w:b/>
                <w:bCs/>
                <w:sz w:val="24"/>
                <w:szCs w:val="24"/>
              </w:rPr>
              <w:t>土壤</w:t>
            </w:r>
          </w:p>
          <w:p>
            <w:pPr>
              <w:adjustRightInd w:val="0"/>
              <w:snapToGrid w:val="0"/>
              <w:spacing w:line="360" w:lineRule="auto"/>
              <w:ind w:firstLine="480" w:firstLineChars="200"/>
              <w:rPr>
                <w:rFonts w:hint="eastAsia" w:ascii="宋体" w:hAnsi="宋体" w:cs="宋体"/>
                <w:sz w:val="24"/>
                <w:szCs w:val="24"/>
              </w:rPr>
            </w:pPr>
            <w:r>
              <w:rPr>
                <w:rFonts w:hint="eastAsia"/>
                <w:bCs/>
                <w:sz w:val="24"/>
              </w:rPr>
              <w:t>1、污染源及污染途径</w:t>
            </w:r>
          </w:p>
          <w:p>
            <w:pPr>
              <w:adjustRightInd w:val="0"/>
              <w:snapToGrid w:val="0"/>
              <w:spacing w:line="360" w:lineRule="auto"/>
              <w:ind w:firstLine="480" w:firstLineChars="200"/>
              <w:rPr>
                <w:rFonts w:hint="eastAsia"/>
                <w:bCs/>
                <w:sz w:val="24"/>
                <w:szCs w:val="24"/>
              </w:rPr>
            </w:pPr>
            <w:r>
              <w:rPr>
                <w:rFonts w:hint="eastAsia" w:ascii="宋体" w:hAnsi="宋体" w:cs="宋体"/>
                <w:sz w:val="24"/>
                <w:szCs w:val="24"/>
              </w:rPr>
              <w:t>本项目</w:t>
            </w:r>
            <w:r>
              <w:rPr>
                <w:sz w:val="24"/>
                <w:szCs w:val="24"/>
              </w:rPr>
              <w:t>厂界外500米范围内无地下水集中式饮用</w:t>
            </w:r>
            <w:r>
              <w:rPr>
                <w:rFonts w:hint="eastAsia" w:ascii="宋体" w:hAnsi="宋体" w:cs="宋体"/>
                <w:sz w:val="24"/>
                <w:szCs w:val="24"/>
              </w:rPr>
              <w:t>水水源和热水、矿泉水、温泉等特殊地下水资源，</w:t>
            </w:r>
            <w:r>
              <w:rPr>
                <w:rFonts w:ascii="宋体" w:hAnsi="宋体" w:cs="宋体"/>
                <w:sz w:val="24"/>
                <w:szCs w:val="24"/>
              </w:rPr>
              <w:t>并且本项目严格按照导则要求对厂区进行分区防控</w:t>
            </w:r>
            <w:r>
              <w:rPr>
                <w:rFonts w:hint="eastAsia" w:ascii="宋体" w:hAnsi="宋体" w:cs="宋体"/>
                <w:sz w:val="24"/>
                <w:szCs w:val="24"/>
              </w:rPr>
              <w:t>，</w:t>
            </w:r>
            <w:r>
              <w:rPr>
                <w:rFonts w:ascii="宋体" w:hAnsi="宋体" w:cs="宋体"/>
                <w:sz w:val="24"/>
                <w:szCs w:val="24"/>
              </w:rPr>
              <w:t>因此无需开展</w:t>
            </w:r>
            <w:r>
              <w:rPr>
                <w:rFonts w:hint="eastAsia" w:ascii="宋体" w:hAnsi="宋体" w:cs="宋体"/>
                <w:sz w:val="24"/>
                <w:szCs w:val="24"/>
              </w:rPr>
              <w:t>地下水、土壤</w:t>
            </w:r>
            <w:r>
              <w:rPr>
                <w:rFonts w:ascii="宋体" w:hAnsi="宋体" w:cs="宋体"/>
                <w:sz w:val="24"/>
                <w:szCs w:val="24"/>
              </w:rPr>
              <w:t>环境质量现状调查。</w:t>
            </w:r>
          </w:p>
          <w:p>
            <w:pPr>
              <w:adjustRightInd w:val="0"/>
              <w:snapToGrid w:val="0"/>
              <w:spacing w:line="360" w:lineRule="auto"/>
              <w:ind w:firstLine="480" w:firstLineChars="200"/>
              <w:rPr>
                <w:bCs/>
                <w:sz w:val="24"/>
              </w:rPr>
            </w:pPr>
            <w:r>
              <w:rPr>
                <w:rFonts w:hint="eastAsia"/>
                <w:bCs/>
                <w:sz w:val="24"/>
              </w:rPr>
              <w:t>2、</w:t>
            </w:r>
            <w:r>
              <w:rPr>
                <w:rFonts w:ascii="宋体" w:hAnsi="宋体" w:cs="宋体"/>
                <w:sz w:val="24"/>
                <w:szCs w:val="24"/>
              </w:rPr>
              <w:t>分区防控</w:t>
            </w:r>
          </w:p>
          <w:p>
            <w:pPr>
              <w:adjustRightInd w:val="0"/>
              <w:snapToGrid w:val="0"/>
              <w:spacing w:line="360" w:lineRule="auto"/>
              <w:ind w:firstLine="480" w:firstLineChars="200"/>
              <w:rPr>
                <w:snapToGrid w:val="0"/>
                <w:sz w:val="24"/>
                <w:szCs w:val="24"/>
              </w:rPr>
            </w:pPr>
            <w:r>
              <w:rPr>
                <w:rFonts w:hint="eastAsia" w:ascii="宋体" w:hAnsi="宋体" w:cs="宋体"/>
                <w:sz w:val="24"/>
                <w:szCs w:val="24"/>
              </w:rPr>
              <w:t>危险废物暂存间</w:t>
            </w:r>
            <w:r>
              <w:rPr>
                <w:rFonts w:ascii="宋体" w:hAnsi="宋体" w:cs="宋体"/>
                <w:sz w:val="24"/>
                <w:szCs w:val="24"/>
              </w:rPr>
              <w:t>、喷漆房</w:t>
            </w:r>
            <w:r>
              <w:rPr>
                <w:rFonts w:hint="eastAsia" w:ascii="宋体" w:hAnsi="宋体" w:cs="宋体"/>
                <w:sz w:val="24"/>
                <w:szCs w:val="24"/>
              </w:rPr>
              <w:t>、</w:t>
            </w:r>
            <w:r>
              <w:rPr>
                <w:rFonts w:ascii="宋体" w:hAnsi="宋体" w:cs="宋体"/>
                <w:sz w:val="24"/>
                <w:szCs w:val="24"/>
              </w:rPr>
              <w:t>油漆仓库</w:t>
            </w:r>
            <w:r>
              <w:rPr>
                <w:rFonts w:hint="eastAsia"/>
                <w:bCs/>
                <w:sz w:val="24"/>
                <w:szCs w:val="24"/>
              </w:rPr>
              <w:t>等</w:t>
            </w:r>
            <w:r>
              <w:rPr>
                <w:bCs/>
                <w:sz w:val="24"/>
                <w:szCs w:val="24"/>
              </w:rPr>
              <w:t>如防渗措施不到位，将有可能污染土壤。</w:t>
            </w:r>
          </w:p>
          <w:p>
            <w:pPr>
              <w:adjustRightInd w:val="0"/>
              <w:snapToGrid w:val="0"/>
              <w:spacing w:line="360" w:lineRule="auto"/>
              <w:ind w:firstLine="480" w:firstLineChars="200"/>
              <w:rPr>
                <w:sz w:val="24"/>
                <w:szCs w:val="24"/>
              </w:rPr>
            </w:pPr>
            <w:r>
              <w:rPr>
                <w:snapToGrid w:val="0"/>
                <w:sz w:val="24"/>
                <w:szCs w:val="24"/>
              </w:rPr>
              <w:t>项目在建设过程中，将</w:t>
            </w:r>
            <w:r>
              <w:rPr>
                <w:rFonts w:hint="eastAsia" w:ascii="宋体" w:hAnsi="宋体" w:cs="宋体"/>
                <w:sz w:val="24"/>
                <w:szCs w:val="24"/>
              </w:rPr>
              <w:t>危险废物暂存间</w:t>
            </w:r>
            <w:r>
              <w:rPr>
                <w:rFonts w:ascii="宋体" w:hAnsi="宋体" w:cs="宋体"/>
                <w:sz w:val="24"/>
                <w:szCs w:val="24"/>
              </w:rPr>
              <w:t>、喷漆房</w:t>
            </w:r>
            <w:r>
              <w:rPr>
                <w:rFonts w:hint="eastAsia" w:ascii="宋体" w:hAnsi="宋体" w:cs="宋体"/>
                <w:sz w:val="24"/>
                <w:szCs w:val="24"/>
              </w:rPr>
              <w:t>、</w:t>
            </w:r>
            <w:r>
              <w:rPr>
                <w:rFonts w:ascii="宋体" w:hAnsi="宋体" w:cs="宋体"/>
                <w:sz w:val="24"/>
                <w:szCs w:val="24"/>
              </w:rPr>
              <w:t>油漆仓库</w:t>
            </w:r>
            <w:r>
              <w:rPr>
                <w:rFonts w:hint="eastAsia"/>
                <w:bCs/>
                <w:sz w:val="24"/>
                <w:szCs w:val="24"/>
              </w:rPr>
              <w:t>等</w:t>
            </w:r>
            <w:r>
              <w:rPr>
                <w:snapToGrid w:val="0"/>
                <w:sz w:val="24"/>
                <w:szCs w:val="24"/>
              </w:rPr>
              <w:t>区域划分为重点防渗区。</w:t>
            </w:r>
            <w:r>
              <w:rPr>
                <w:sz w:val="24"/>
                <w:szCs w:val="24"/>
              </w:rPr>
              <w:t>防渗层需满足等效黏土防水层Mb≥1.0m，K≤1.0×10</w:t>
            </w:r>
            <w:r>
              <w:rPr>
                <w:sz w:val="24"/>
                <w:szCs w:val="24"/>
                <w:vertAlign w:val="superscript"/>
              </w:rPr>
              <w:t>-7</w:t>
            </w:r>
            <w:r>
              <w:rPr>
                <w:sz w:val="24"/>
                <w:szCs w:val="24"/>
              </w:rPr>
              <w:t>cm/s；或参照《危险废物填埋场污染控制标准》（GB18598-2020）中对防渗层的要求为</w:t>
            </w:r>
            <w:r>
              <w:rPr>
                <w:rFonts w:hint="eastAsia"/>
                <w:sz w:val="24"/>
                <w:szCs w:val="24"/>
              </w:rPr>
              <w:t>“</w:t>
            </w:r>
            <w:r>
              <w:rPr>
                <w:sz w:val="24"/>
                <w:szCs w:val="24"/>
              </w:rPr>
              <w:t>人工合成材料衬层可以采用高密度聚乙烯（HDPE），其渗透系数不大于10</w:t>
            </w:r>
            <w:r>
              <w:rPr>
                <w:sz w:val="24"/>
                <w:szCs w:val="24"/>
                <w:vertAlign w:val="superscript"/>
              </w:rPr>
              <w:t>-10</w:t>
            </w:r>
            <w:r>
              <w:rPr>
                <w:sz w:val="24"/>
                <w:szCs w:val="24"/>
              </w:rPr>
              <w:t>cm/s，厚度不小于1.5mm。</w:t>
            </w:r>
            <w:r>
              <w:rPr>
                <w:rFonts w:hint="eastAsia"/>
                <w:sz w:val="24"/>
                <w:szCs w:val="24"/>
              </w:rPr>
              <w:t>”</w:t>
            </w:r>
            <w:r>
              <w:rPr>
                <w:sz w:val="24"/>
                <w:szCs w:val="24"/>
              </w:rPr>
              <w:t>建议防渗层的设置必须达到</w:t>
            </w:r>
            <w:r>
              <w:rPr>
                <w:rFonts w:hint="eastAsia"/>
                <w:sz w:val="24"/>
                <w:szCs w:val="24"/>
              </w:rPr>
              <w:t>“</w:t>
            </w:r>
            <w:r>
              <w:rPr>
                <w:sz w:val="24"/>
                <w:szCs w:val="24"/>
              </w:rPr>
              <w:t>双人工衬层，且人工衬层的材料渗透系数不大于10</w:t>
            </w:r>
            <w:r>
              <w:rPr>
                <w:sz w:val="24"/>
                <w:szCs w:val="24"/>
                <w:vertAlign w:val="superscript"/>
              </w:rPr>
              <w:t>-10</w:t>
            </w:r>
            <w:r>
              <w:rPr>
                <w:sz w:val="24"/>
                <w:szCs w:val="24"/>
              </w:rPr>
              <w:t>cm/s</w:t>
            </w:r>
            <w:r>
              <w:rPr>
                <w:rFonts w:hint="eastAsia"/>
                <w:sz w:val="24"/>
                <w:szCs w:val="24"/>
              </w:rPr>
              <w:t>”</w:t>
            </w:r>
            <w:r>
              <w:rPr>
                <w:sz w:val="24"/>
                <w:szCs w:val="24"/>
              </w:rPr>
              <w:t>的要求。</w:t>
            </w:r>
          </w:p>
          <w:p>
            <w:pPr>
              <w:adjustRightInd w:val="0"/>
              <w:snapToGrid w:val="0"/>
              <w:spacing w:line="360" w:lineRule="auto"/>
              <w:ind w:firstLine="480" w:firstLineChars="200"/>
              <w:rPr>
                <w:snapToGrid w:val="0"/>
                <w:sz w:val="24"/>
                <w:szCs w:val="24"/>
              </w:rPr>
            </w:pPr>
            <w:r>
              <w:rPr>
                <w:snapToGrid w:val="0"/>
                <w:sz w:val="24"/>
                <w:szCs w:val="24"/>
              </w:rPr>
              <w:t>生产车间划分为一般防渗区，防渗层需满足等效黏土防水层Mb≥0.75m，K≤1.0×10</w:t>
            </w:r>
            <w:r>
              <w:rPr>
                <w:snapToGrid w:val="0"/>
                <w:sz w:val="24"/>
                <w:szCs w:val="24"/>
                <w:vertAlign w:val="superscript"/>
              </w:rPr>
              <w:t>-7</w:t>
            </w:r>
            <w:r>
              <w:rPr>
                <w:snapToGrid w:val="0"/>
                <w:sz w:val="24"/>
                <w:szCs w:val="24"/>
              </w:rPr>
              <w:t>cm/s；或参照《一般工业固体废物贮存和填埋污染控制标准》（GB18599-2020）中Ⅱ类场的要求：</w:t>
            </w:r>
            <w:r>
              <w:rPr>
                <w:rFonts w:hint="eastAsia"/>
                <w:snapToGrid w:val="0"/>
                <w:sz w:val="24"/>
                <w:szCs w:val="24"/>
              </w:rPr>
              <w:t>“</w:t>
            </w:r>
            <w:r>
              <w:rPr>
                <w:snapToGrid w:val="0"/>
                <w:sz w:val="24"/>
                <w:szCs w:val="24"/>
              </w:rPr>
              <w:t>当天然基础层的渗透系统大于1.0×10</w:t>
            </w:r>
            <w:r>
              <w:rPr>
                <w:snapToGrid w:val="0"/>
                <w:sz w:val="24"/>
                <w:szCs w:val="24"/>
                <w:vertAlign w:val="superscript"/>
              </w:rPr>
              <w:t>-7</w:t>
            </w:r>
            <w:r>
              <w:rPr>
                <w:snapToGrid w:val="0"/>
                <w:sz w:val="24"/>
                <w:szCs w:val="24"/>
              </w:rPr>
              <w:t>cm/s时，应采用天然或人工材料构筑防渗层，防渗层的厚度应相当于渗透系数1.0×10</w:t>
            </w:r>
            <w:r>
              <w:rPr>
                <w:snapToGrid w:val="0"/>
                <w:sz w:val="24"/>
                <w:szCs w:val="24"/>
                <w:vertAlign w:val="superscript"/>
              </w:rPr>
              <w:t>-7</w:t>
            </w:r>
            <w:r>
              <w:rPr>
                <w:snapToGrid w:val="0"/>
                <w:sz w:val="24"/>
                <w:szCs w:val="24"/>
              </w:rPr>
              <w:t>cm/s和厚度0.75m的粘土层的防渗性能</w:t>
            </w:r>
            <w:r>
              <w:rPr>
                <w:rFonts w:hint="eastAsia"/>
                <w:snapToGrid w:val="0"/>
                <w:sz w:val="24"/>
                <w:szCs w:val="24"/>
              </w:rPr>
              <w:t>”</w:t>
            </w:r>
            <w:r>
              <w:rPr>
                <w:snapToGrid w:val="0"/>
                <w:sz w:val="24"/>
                <w:szCs w:val="24"/>
              </w:rPr>
              <w:t>。</w:t>
            </w:r>
          </w:p>
          <w:p>
            <w:pPr>
              <w:pStyle w:val="8"/>
              <w:spacing w:line="360" w:lineRule="auto"/>
              <w:ind w:firstLine="480" w:firstLineChars="200"/>
              <w:jc w:val="both"/>
              <w:rPr>
                <w:b w:val="0"/>
                <w:bCs/>
              </w:rPr>
            </w:pPr>
            <w:r>
              <w:rPr>
                <w:rFonts w:ascii="Times New Roman" w:hAnsi="Times New Roman" w:eastAsia="宋体" w:cs="Times New Roman"/>
                <w:b w:val="0"/>
                <w:bCs/>
                <w:snapToGrid w:val="0"/>
                <w:kern w:val="2"/>
                <w:sz w:val="24"/>
                <w:szCs w:val="24"/>
                <w:lang w:val="en-US" w:eastAsia="zh-CN" w:bidi="ar-SA"/>
              </w:rPr>
              <w:t>根据以上分区情况，对本项目场区防渗分区见下表。</w:t>
            </w:r>
          </w:p>
          <w:p>
            <w:pPr>
              <w:pStyle w:val="49"/>
              <w:spacing w:line="360" w:lineRule="auto"/>
              <w:ind w:firstLine="0" w:firstLineChars="0"/>
              <w:jc w:val="center"/>
              <w:rPr>
                <w:b/>
                <w:bCs/>
              </w:rPr>
            </w:pPr>
            <w:r>
              <w:rPr>
                <w:b/>
                <w:bCs/>
              </w:rPr>
              <w:t>表</w:t>
            </w:r>
            <w:r>
              <w:rPr>
                <w:rFonts w:hint="eastAsia"/>
                <w:b/>
                <w:bCs/>
              </w:rPr>
              <w:t>4-</w:t>
            </w:r>
            <w:r>
              <w:rPr>
                <w:rFonts w:hint="eastAsia"/>
                <w:b/>
                <w:bCs/>
                <w:lang w:val="en-US" w:eastAsia="zh-CN"/>
              </w:rPr>
              <w:t>14</w:t>
            </w:r>
            <w:r>
              <w:rPr>
                <w:rFonts w:hint="eastAsia"/>
                <w:b/>
                <w:bCs/>
              </w:rPr>
              <w:t xml:space="preserve"> </w:t>
            </w:r>
            <w:r>
              <w:rPr>
                <w:b/>
                <w:bCs/>
              </w:rPr>
              <w:t xml:space="preserve"> </w:t>
            </w:r>
            <w:r>
              <w:rPr>
                <w:rFonts w:hint="eastAsia"/>
                <w:b/>
                <w:bCs/>
              </w:rPr>
              <w:t>厂区各工作区防渗要求</w:t>
            </w:r>
          </w:p>
          <w:tbl>
            <w:tblPr>
              <w:tblStyle w:val="21"/>
              <w:tblW w:w="79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4"/>
              <w:gridCol w:w="1324"/>
              <w:gridCol w:w="1324"/>
              <w:gridCol w:w="1325"/>
              <w:gridCol w:w="26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4" w:type="dxa"/>
                  <w:vAlign w:val="center"/>
                </w:tcPr>
                <w:p>
                  <w:pPr>
                    <w:pStyle w:val="49"/>
                    <w:spacing w:line="240" w:lineRule="auto"/>
                    <w:ind w:firstLine="0" w:firstLineChars="0"/>
                    <w:jc w:val="center"/>
                    <w:rPr>
                      <w:b/>
                      <w:bCs/>
                      <w:sz w:val="21"/>
                      <w:szCs w:val="21"/>
                    </w:rPr>
                  </w:pPr>
                  <w:r>
                    <w:rPr>
                      <w:b/>
                      <w:bCs/>
                      <w:sz w:val="21"/>
                      <w:szCs w:val="21"/>
                    </w:rPr>
                    <w:t>场区内</w:t>
                  </w:r>
                </w:p>
                <w:p>
                  <w:pPr>
                    <w:pStyle w:val="49"/>
                    <w:spacing w:line="240" w:lineRule="auto"/>
                    <w:ind w:firstLine="0" w:firstLineChars="0"/>
                    <w:jc w:val="center"/>
                    <w:rPr>
                      <w:b/>
                      <w:bCs/>
                      <w:sz w:val="21"/>
                      <w:szCs w:val="21"/>
                    </w:rPr>
                  </w:pPr>
                  <w:r>
                    <w:rPr>
                      <w:b/>
                      <w:bCs/>
                      <w:sz w:val="21"/>
                      <w:szCs w:val="21"/>
                    </w:rPr>
                    <w:t>建构筑物</w:t>
                  </w:r>
                </w:p>
              </w:tc>
              <w:tc>
                <w:tcPr>
                  <w:tcW w:w="1324" w:type="dxa"/>
                  <w:vAlign w:val="center"/>
                </w:tcPr>
                <w:p>
                  <w:pPr>
                    <w:pStyle w:val="49"/>
                    <w:spacing w:line="240" w:lineRule="auto"/>
                    <w:ind w:firstLine="0" w:firstLineChars="0"/>
                    <w:jc w:val="center"/>
                    <w:rPr>
                      <w:b/>
                      <w:bCs/>
                      <w:sz w:val="21"/>
                      <w:szCs w:val="21"/>
                    </w:rPr>
                  </w:pPr>
                  <w:r>
                    <w:rPr>
                      <w:b/>
                      <w:bCs/>
                      <w:sz w:val="21"/>
                      <w:szCs w:val="21"/>
                    </w:rPr>
                    <w:t>污染控制难易程度</w:t>
                  </w:r>
                </w:p>
              </w:tc>
              <w:tc>
                <w:tcPr>
                  <w:tcW w:w="1324" w:type="dxa"/>
                  <w:vAlign w:val="center"/>
                </w:tcPr>
                <w:p>
                  <w:pPr>
                    <w:pStyle w:val="49"/>
                    <w:spacing w:line="240" w:lineRule="auto"/>
                    <w:ind w:firstLine="0" w:firstLineChars="0"/>
                    <w:jc w:val="center"/>
                    <w:rPr>
                      <w:b/>
                      <w:bCs/>
                      <w:sz w:val="21"/>
                      <w:szCs w:val="21"/>
                    </w:rPr>
                  </w:pPr>
                  <w:r>
                    <w:rPr>
                      <w:b/>
                      <w:bCs/>
                      <w:sz w:val="21"/>
                      <w:szCs w:val="21"/>
                    </w:rPr>
                    <w:t>污染物</w:t>
                  </w:r>
                </w:p>
                <w:p>
                  <w:pPr>
                    <w:pStyle w:val="49"/>
                    <w:spacing w:line="240" w:lineRule="auto"/>
                    <w:ind w:firstLine="0" w:firstLineChars="0"/>
                    <w:jc w:val="center"/>
                    <w:rPr>
                      <w:b/>
                      <w:bCs/>
                      <w:sz w:val="21"/>
                      <w:szCs w:val="21"/>
                    </w:rPr>
                  </w:pPr>
                  <w:r>
                    <w:rPr>
                      <w:b/>
                      <w:bCs/>
                      <w:sz w:val="21"/>
                      <w:szCs w:val="21"/>
                    </w:rPr>
                    <w:t>类型</w:t>
                  </w:r>
                </w:p>
              </w:tc>
              <w:tc>
                <w:tcPr>
                  <w:tcW w:w="1325" w:type="dxa"/>
                  <w:vAlign w:val="center"/>
                </w:tcPr>
                <w:p>
                  <w:pPr>
                    <w:pStyle w:val="49"/>
                    <w:spacing w:line="240" w:lineRule="auto"/>
                    <w:ind w:firstLine="0" w:firstLineChars="0"/>
                    <w:jc w:val="center"/>
                    <w:rPr>
                      <w:b/>
                      <w:bCs/>
                      <w:sz w:val="21"/>
                      <w:szCs w:val="21"/>
                    </w:rPr>
                  </w:pPr>
                  <w:r>
                    <w:rPr>
                      <w:rFonts w:hint="eastAsia"/>
                      <w:b/>
                      <w:bCs/>
                      <w:sz w:val="21"/>
                      <w:szCs w:val="21"/>
                    </w:rPr>
                    <w:t>防渗级别</w:t>
                  </w:r>
                </w:p>
              </w:tc>
              <w:tc>
                <w:tcPr>
                  <w:tcW w:w="2649" w:type="dxa"/>
                  <w:vAlign w:val="center"/>
                </w:tcPr>
                <w:p>
                  <w:pPr>
                    <w:pStyle w:val="49"/>
                    <w:spacing w:line="240" w:lineRule="auto"/>
                    <w:ind w:firstLine="0" w:firstLineChars="0"/>
                    <w:jc w:val="center"/>
                    <w:rPr>
                      <w:b/>
                      <w:bCs/>
                      <w:sz w:val="21"/>
                      <w:szCs w:val="21"/>
                    </w:rPr>
                  </w:pPr>
                  <w:r>
                    <w:rPr>
                      <w:rFonts w:hint="eastAsia"/>
                      <w:b/>
                      <w:bCs/>
                      <w:sz w:val="21"/>
                      <w:szCs w:val="21"/>
                    </w:rPr>
                    <w:t>防渗要求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4" w:type="dxa"/>
                  <w:vAlign w:val="center"/>
                </w:tcPr>
                <w:p>
                  <w:pPr>
                    <w:pStyle w:val="49"/>
                    <w:spacing w:line="240" w:lineRule="auto"/>
                    <w:ind w:firstLine="0" w:firstLineChars="0"/>
                    <w:jc w:val="center"/>
                    <w:rPr>
                      <w:sz w:val="21"/>
                      <w:szCs w:val="21"/>
                    </w:rPr>
                  </w:pPr>
                  <w:r>
                    <w:rPr>
                      <w:rFonts w:hint="eastAsia"/>
                      <w:sz w:val="21"/>
                      <w:szCs w:val="21"/>
                    </w:rPr>
                    <w:t>危险废物暂存间等</w:t>
                  </w:r>
                </w:p>
              </w:tc>
              <w:tc>
                <w:tcPr>
                  <w:tcW w:w="1324" w:type="dxa"/>
                  <w:vAlign w:val="center"/>
                </w:tcPr>
                <w:p>
                  <w:pPr>
                    <w:pStyle w:val="49"/>
                    <w:spacing w:line="240" w:lineRule="auto"/>
                    <w:ind w:firstLine="0" w:firstLineChars="0"/>
                    <w:jc w:val="center"/>
                    <w:rPr>
                      <w:sz w:val="21"/>
                      <w:szCs w:val="21"/>
                    </w:rPr>
                  </w:pPr>
                  <w:r>
                    <w:rPr>
                      <w:sz w:val="21"/>
                      <w:szCs w:val="21"/>
                    </w:rPr>
                    <w:t>难</w:t>
                  </w:r>
                </w:p>
              </w:tc>
              <w:tc>
                <w:tcPr>
                  <w:tcW w:w="1324" w:type="dxa"/>
                  <w:vAlign w:val="center"/>
                </w:tcPr>
                <w:p>
                  <w:pPr>
                    <w:jc w:val="center"/>
                    <w:rPr>
                      <w:sz w:val="21"/>
                      <w:szCs w:val="21"/>
                    </w:rPr>
                  </w:pPr>
                  <w:r>
                    <w:rPr>
                      <w:sz w:val="21"/>
                      <w:szCs w:val="21"/>
                    </w:rPr>
                    <w:t>其他类型</w:t>
                  </w:r>
                </w:p>
              </w:tc>
              <w:tc>
                <w:tcPr>
                  <w:tcW w:w="1325" w:type="dxa"/>
                  <w:vAlign w:val="center"/>
                </w:tcPr>
                <w:p>
                  <w:pPr>
                    <w:pStyle w:val="49"/>
                    <w:spacing w:line="240" w:lineRule="auto"/>
                    <w:ind w:firstLine="0" w:firstLineChars="0"/>
                    <w:jc w:val="center"/>
                    <w:rPr>
                      <w:sz w:val="21"/>
                      <w:szCs w:val="21"/>
                    </w:rPr>
                  </w:pPr>
                  <w:r>
                    <w:rPr>
                      <w:rFonts w:hint="eastAsia"/>
                      <w:sz w:val="21"/>
                      <w:szCs w:val="21"/>
                    </w:rPr>
                    <w:t>重点防渗</w:t>
                  </w:r>
                </w:p>
              </w:tc>
              <w:tc>
                <w:tcPr>
                  <w:tcW w:w="2649" w:type="dxa"/>
                  <w:vAlign w:val="center"/>
                </w:tcPr>
                <w:p>
                  <w:pPr>
                    <w:pStyle w:val="49"/>
                    <w:spacing w:line="240" w:lineRule="auto"/>
                    <w:ind w:firstLine="0" w:firstLineChars="0"/>
                    <w:jc w:val="center"/>
                    <w:rPr>
                      <w:sz w:val="21"/>
                      <w:szCs w:val="21"/>
                    </w:rPr>
                  </w:pPr>
                  <w:r>
                    <w:rPr>
                      <w:sz w:val="21"/>
                      <w:szCs w:val="21"/>
                    </w:rPr>
                    <w:t>防渗层需满足等效黏土防水层Mb≥1.0m，K≤1.0×10</w:t>
                  </w:r>
                  <w:r>
                    <w:rPr>
                      <w:sz w:val="21"/>
                      <w:szCs w:val="21"/>
                      <w:vertAlign w:val="superscript"/>
                    </w:rPr>
                    <w:t>-7</w:t>
                  </w:r>
                  <w:r>
                    <w:rPr>
                      <w:sz w:val="21"/>
                      <w:szCs w:val="21"/>
                    </w:rPr>
                    <w:t>cm/s</w:t>
                  </w:r>
                  <w:r>
                    <w:rPr>
                      <w:color w:val="000000"/>
                      <w:sz w:val="21"/>
                      <w:szCs w:val="21"/>
                    </w:rPr>
                    <w:t>，或</w:t>
                  </w:r>
                  <w:r>
                    <w:rPr>
                      <w:sz w:val="21"/>
                      <w:szCs w:val="21"/>
                    </w:rPr>
                    <w:t>为</w:t>
                  </w:r>
                  <w:r>
                    <w:rPr>
                      <w:rFonts w:hint="eastAsia"/>
                      <w:sz w:val="21"/>
                      <w:szCs w:val="21"/>
                    </w:rPr>
                    <w:t>“</w:t>
                  </w:r>
                  <w:r>
                    <w:rPr>
                      <w:sz w:val="21"/>
                      <w:szCs w:val="21"/>
                    </w:rPr>
                    <w:t>人工合成材料衬层可以采用高密度聚乙烯（HDPE），其渗透系数不大于10</w:t>
                  </w:r>
                  <w:r>
                    <w:rPr>
                      <w:sz w:val="21"/>
                      <w:szCs w:val="21"/>
                      <w:vertAlign w:val="superscript"/>
                    </w:rPr>
                    <w:t>-10</w:t>
                  </w:r>
                  <w:r>
                    <w:rPr>
                      <w:sz w:val="21"/>
                      <w:szCs w:val="21"/>
                    </w:rPr>
                    <w:t>cm/s，厚度不小于1.5mm。</w:t>
                  </w:r>
                  <w:r>
                    <w:rPr>
                      <w:rFonts w:hint="eastAsia"/>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4" w:type="dxa"/>
                  <w:vAlign w:val="center"/>
                </w:tcPr>
                <w:p>
                  <w:pPr>
                    <w:pStyle w:val="49"/>
                    <w:spacing w:line="240" w:lineRule="auto"/>
                    <w:ind w:firstLine="0" w:firstLineChars="0"/>
                    <w:jc w:val="center"/>
                    <w:rPr>
                      <w:sz w:val="21"/>
                      <w:szCs w:val="21"/>
                    </w:rPr>
                  </w:pPr>
                  <w:r>
                    <w:rPr>
                      <w:sz w:val="21"/>
                      <w:szCs w:val="21"/>
                    </w:rPr>
                    <w:t>生产车间</w:t>
                  </w:r>
                  <w:r>
                    <w:rPr>
                      <w:rFonts w:hint="eastAsia"/>
                      <w:sz w:val="21"/>
                      <w:szCs w:val="21"/>
                    </w:rPr>
                    <w:t>等</w:t>
                  </w:r>
                </w:p>
              </w:tc>
              <w:tc>
                <w:tcPr>
                  <w:tcW w:w="1324" w:type="dxa"/>
                  <w:vAlign w:val="center"/>
                </w:tcPr>
                <w:p>
                  <w:pPr>
                    <w:pStyle w:val="49"/>
                    <w:spacing w:line="240" w:lineRule="auto"/>
                    <w:ind w:firstLine="0" w:firstLineChars="0"/>
                    <w:jc w:val="center"/>
                    <w:rPr>
                      <w:sz w:val="21"/>
                      <w:szCs w:val="21"/>
                    </w:rPr>
                  </w:pPr>
                  <w:r>
                    <w:rPr>
                      <w:sz w:val="21"/>
                      <w:szCs w:val="21"/>
                    </w:rPr>
                    <w:t>难</w:t>
                  </w:r>
                </w:p>
              </w:tc>
              <w:tc>
                <w:tcPr>
                  <w:tcW w:w="1324" w:type="dxa"/>
                  <w:vAlign w:val="center"/>
                </w:tcPr>
                <w:p>
                  <w:pPr>
                    <w:jc w:val="center"/>
                    <w:rPr>
                      <w:sz w:val="21"/>
                      <w:szCs w:val="21"/>
                    </w:rPr>
                  </w:pPr>
                  <w:r>
                    <w:rPr>
                      <w:sz w:val="21"/>
                      <w:szCs w:val="21"/>
                    </w:rPr>
                    <w:t>其他类型</w:t>
                  </w:r>
                </w:p>
              </w:tc>
              <w:tc>
                <w:tcPr>
                  <w:tcW w:w="1325" w:type="dxa"/>
                  <w:vAlign w:val="center"/>
                </w:tcPr>
                <w:p>
                  <w:pPr>
                    <w:pStyle w:val="49"/>
                    <w:spacing w:line="240" w:lineRule="auto"/>
                    <w:ind w:firstLine="0" w:firstLineChars="0"/>
                    <w:jc w:val="center"/>
                    <w:rPr>
                      <w:sz w:val="21"/>
                      <w:szCs w:val="21"/>
                    </w:rPr>
                  </w:pPr>
                  <w:r>
                    <w:rPr>
                      <w:rFonts w:hint="eastAsia"/>
                      <w:sz w:val="21"/>
                      <w:szCs w:val="21"/>
                    </w:rPr>
                    <w:t>一般防渗</w:t>
                  </w:r>
                </w:p>
              </w:tc>
              <w:tc>
                <w:tcPr>
                  <w:tcW w:w="2649" w:type="dxa"/>
                  <w:vAlign w:val="center"/>
                </w:tcPr>
                <w:p>
                  <w:pPr>
                    <w:pStyle w:val="49"/>
                    <w:spacing w:line="240" w:lineRule="auto"/>
                    <w:ind w:firstLine="0" w:firstLineChars="0"/>
                    <w:jc w:val="center"/>
                    <w:rPr>
                      <w:sz w:val="21"/>
                      <w:szCs w:val="21"/>
                    </w:rPr>
                  </w:pPr>
                  <w:r>
                    <w:rPr>
                      <w:color w:val="000000"/>
                      <w:sz w:val="21"/>
                      <w:szCs w:val="21"/>
                    </w:rPr>
                    <w:t>应采用天然或人工材料构筑防渗层，防渗层的厚度应相当于渗透系数1.0×10</w:t>
                  </w:r>
                  <w:r>
                    <w:rPr>
                      <w:color w:val="000000"/>
                      <w:sz w:val="21"/>
                      <w:szCs w:val="21"/>
                      <w:vertAlign w:val="superscript"/>
                    </w:rPr>
                    <w:t>-7</w:t>
                  </w:r>
                  <w:r>
                    <w:rPr>
                      <w:color w:val="000000"/>
                      <w:sz w:val="21"/>
                      <w:szCs w:val="21"/>
                    </w:rPr>
                    <w:t>cm/s和厚度0.75m的粘土层的防渗性能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324" w:type="dxa"/>
                  <w:vAlign w:val="center"/>
                </w:tcPr>
                <w:p>
                  <w:pPr>
                    <w:pStyle w:val="49"/>
                    <w:spacing w:line="240" w:lineRule="auto"/>
                    <w:ind w:firstLine="0" w:firstLineChars="0"/>
                    <w:jc w:val="center"/>
                    <w:rPr>
                      <w:sz w:val="21"/>
                      <w:szCs w:val="21"/>
                    </w:rPr>
                  </w:pPr>
                  <w:r>
                    <w:rPr>
                      <w:sz w:val="21"/>
                      <w:szCs w:val="21"/>
                    </w:rPr>
                    <w:t>办公区域</w:t>
                  </w:r>
                </w:p>
              </w:tc>
              <w:tc>
                <w:tcPr>
                  <w:tcW w:w="1324" w:type="dxa"/>
                  <w:vAlign w:val="center"/>
                </w:tcPr>
                <w:p>
                  <w:pPr>
                    <w:pStyle w:val="49"/>
                    <w:spacing w:line="240" w:lineRule="auto"/>
                    <w:ind w:firstLine="0" w:firstLineChars="0"/>
                    <w:jc w:val="center"/>
                    <w:rPr>
                      <w:sz w:val="21"/>
                      <w:szCs w:val="21"/>
                    </w:rPr>
                  </w:pPr>
                  <w:r>
                    <w:rPr>
                      <w:sz w:val="21"/>
                      <w:szCs w:val="21"/>
                    </w:rPr>
                    <w:t>易</w:t>
                  </w:r>
                </w:p>
              </w:tc>
              <w:tc>
                <w:tcPr>
                  <w:tcW w:w="1324" w:type="dxa"/>
                  <w:vAlign w:val="center"/>
                </w:tcPr>
                <w:p>
                  <w:pPr>
                    <w:pStyle w:val="49"/>
                    <w:spacing w:line="240" w:lineRule="auto"/>
                    <w:ind w:firstLine="0" w:firstLineChars="0"/>
                    <w:jc w:val="center"/>
                    <w:rPr>
                      <w:sz w:val="21"/>
                      <w:szCs w:val="21"/>
                    </w:rPr>
                  </w:pPr>
                  <w:r>
                    <w:rPr>
                      <w:sz w:val="21"/>
                      <w:szCs w:val="21"/>
                    </w:rPr>
                    <w:t>其他类型</w:t>
                  </w:r>
                </w:p>
              </w:tc>
              <w:tc>
                <w:tcPr>
                  <w:tcW w:w="1325" w:type="dxa"/>
                  <w:vAlign w:val="center"/>
                </w:tcPr>
                <w:p>
                  <w:pPr>
                    <w:pStyle w:val="49"/>
                    <w:spacing w:line="240" w:lineRule="auto"/>
                    <w:ind w:firstLine="0" w:firstLineChars="0"/>
                    <w:jc w:val="center"/>
                    <w:rPr>
                      <w:sz w:val="21"/>
                      <w:szCs w:val="21"/>
                    </w:rPr>
                  </w:pPr>
                  <w:r>
                    <w:rPr>
                      <w:sz w:val="21"/>
                      <w:szCs w:val="21"/>
                    </w:rPr>
                    <w:t>简单防渗区</w:t>
                  </w:r>
                </w:p>
              </w:tc>
              <w:tc>
                <w:tcPr>
                  <w:tcW w:w="2649" w:type="dxa"/>
                  <w:vAlign w:val="center"/>
                </w:tcPr>
                <w:p>
                  <w:pPr>
                    <w:pStyle w:val="49"/>
                    <w:spacing w:line="240" w:lineRule="auto"/>
                    <w:ind w:firstLine="0" w:firstLineChars="0"/>
                    <w:jc w:val="center"/>
                    <w:rPr>
                      <w:color w:val="000000"/>
                      <w:sz w:val="21"/>
                      <w:szCs w:val="21"/>
                    </w:rPr>
                  </w:pPr>
                  <w:r>
                    <w:rPr>
                      <w:sz w:val="21"/>
                      <w:szCs w:val="21"/>
                    </w:rPr>
                    <w:t>一般地面硬化</w:t>
                  </w:r>
                </w:p>
              </w:tc>
            </w:tr>
          </w:tbl>
          <w:p>
            <w:pPr>
              <w:adjustRightInd w:val="0"/>
              <w:snapToGrid w:val="0"/>
              <w:spacing w:line="360" w:lineRule="auto"/>
              <w:ind w:firstLine="482" w:firstLineChars="200"/>
              <w:rPr>
                <w:rFonts w:hint="default" w:ascii="Times New Roman" w:hAnsi="Times New Roman" w:cs="Times New Roman"/>
                <w:b/>
                <w:bCs/>
                <w:spacing w:val="-10"/>
                <w:sz w:val="24"/>
              </w:rPr>
            </w:pPr>
            <w:r>
              <w:rPr>
                <w:rFonts w:hint="eastAsia"/>
                <w:b/>
                <w:bCs/>
                <w:sz w:val="24"/>
              </w:rPr>
              <w:t>六</w:t>
            </w:r>
            <w:r>
              <w:rPr>
                <w:rFonts w:hint="default" w:ascii="Times New Roman" w:hAnsi="Times New Roman" w:cs="Times New Roman"/>
                <w:b/>
                <w:bCs/>
                <w:spacing w:val="-10"/>
                <w:sz w:val="24"/>
              </w:rPr>
              <w:t>、生态</w:t>
            </w:r>
          </w:p>
          <w:p>
            <w:pPr>
              <w:adjustRightInd w:val="0"/>
              <w:snapToGrid w:val="0"/>
              <w:spacing w:line="360" w:lineRule="auto"/>
              <w:ind w:firstLine="440" w:firstLineChars="200"/>
              <w:rPr>
                <w:rFonts w:hint="default" w:ascii="Times New Roman" w:hAnsi="Times New Roman" w:cs="Times New Roman"/>
                <w:bCs/>
                <w:spacing w:val="-10"/>
                <w:sz w:val="24"/>
                <w:szCs w:val="24"/>
              </w:rPr>
            </w:pPr>
            <w:r>
              <w:rPr>
                <w:rFonts w:hint="default" w:ascii="Times New Roman" w:hAnsi="Times New Roman" w:cs="Times New Roman"/>
                <w:bCs/>
                <w:spacing w:val="-10"/>
                <w:sz w:val="24"/>
              </w:rPr>
              <w:t>项目位于</w:t>
            </w:r>
            <w:r>
              <w:rPr>
                <w:rFonts w:ascii="宋体" w:hAnsi="宋体" w:eastAsia="宋体" w:cs="宋体"/>
                <w:sz w:val="24"/>
                <w:szCs w:val="24"/>
              </w:rPr>
              <w:t>宿州市泗县刘圩镇工业园区</w:t>
            </w:r>
            <w:r>
              <w:rPr>
                <w:rFonts w:hint="default" w:ascii="Times New Roman" w:hAnsi="Times New Roman" w:eastAsia="宋体" w:cs="Times New Roman"/>
                <w:sz w:val="24"/>
                <w:szCs w:val="24"/>
              </w:rPr>
              <w:t>金光大道1号</w:t>
            </w:r>
            <w:r>
              <w:rPr>
                <w:rFonts w:hint="default" w:ascii="Times New Roman" w:hAnsi="Times New Roman" w:cs="Times New Roman"/>
                <w:bCs/>
                <w:spacing w:val="-10"/>
                <w:sz w:val="24"/>
                <w:szCs w:val="24"/>
              </w:rPr>
              <w:t>，用地范围内不含生态环境保护目标，故不对生态环境进行影响分析。</w:t>
            </w:r>
          </w:p>
          <w:p>
            <w:pPr>
              <w:adjustRightInd w:val="0"/>
              <w:snapToGrid w:val="0"/>
              <w:spacing w:line="360" w:lineRule="auto"/>
              <w:ind w:firstLine="422" w:firstLineChars="200"/>
              <w:rPr>
                <w:rFonts w:hint="default" w:ascii="Times New Roman" w:hAnsi="Times New Roman" w:cs="Times New Roman"/>
                <w:b/>
                <w:bCs/>
                <w:spacing w:val="-10"/>
                <w:sz w:val="24"/>
              </w:rPr>
            </w:pPr>
            <w:r>
              <w:rPr>
                <w:rFonts w:hint="eastAsia"/>
                <w:b/>
                <w:bCs/>
              </w:rPr>
              <w:t>七</w:t>
            </w:r>
            <w:r>
              <w:rPr>
                <w:rFonts w:hint="default" w:ascii="Times New Roman" w:hAnsi="Times New Roman" w:cs="Times New Roman"/>
                <w:b/>
                <w:bCs/>
                <w:spacing w:val="-10"/>
                <w:sz w:val="24"/>
              </w:rPr>
              <w:t>、环境风险</w:t>
            </w:r>
          </w:p>
          <w:p>
            <w:pPr>
              <w:adjustRightInd w:val="0"/>
              <w:snapToGrid w:val="0"/>
              <w:spacing w:line="360" w:lineRule="auto"/>
              <w:ind w:firstLine="480" w:firstLineChars="200"/>
              <w:rPr>
                <w:bCs/>
                <w:sz w:val="24"/>
                <w:szCs w:val="24"/>
              </w:rPr>
            </w:pPr>
            <w:r>
              <w:rPr>
                <w:bCs/>
                <w:sz w:val="24"/>
                <w:szCs w:val="24"/>
              </w:rPr>
              <w:t>1、风险识别</w:t>
            </w:r>
          </w:p>
          <w:p>
            <w:pPr>
              <w:spacing w:line="360" w:lineRule="auto"/>
              <w:ind w:firstLine="480" w:firstLineChars="200"/>
              <w:rPr>
                <w:color w:val="000000"/>
                <w:sz w:val="24"/>
                <w:szCs w:val="24"/>
              </w:rPr>
            </w:pPr>
            <w:r>
              <w:rPr>
                <w:color w:val="000000"/>
                <w:sz w:val="24"/>
                <w:szCs w:val="24"/>
              </w:rPr>
              <w:t>按</w:t>
            </w:r>
            <w:r>
              <w:rPr>
                <w:color w:val="000000" w:themeColor="text1"/>
                <w:sz w:val="24"/>
                <w:szCs w:val="24"/>
                <w14:textFill>
                  <w14:solidFill>
                    <w14:schemeClr w14:val="tx1"/>
                  </w14:solidFill>
                </w14:textFill>
              </w:rPr>
              <w:t>《建设项目环境风险评价技术导则》（HJ169-2018）</w:t>
            </w:r>
            <w:r>
              <w:rPr>
                <w:rFonts w:hint="eastAsia"/>
                <w:bCs/>
                <w:color w:val="000000" w:themeColor="text1"/>
                <w:sz w:val="24"/>
                <w:szCs w:val="24"/>
                <w14:textFill>
                  <w14:solidFill>
                    <w14:schemeClr w14:val="tx1"/>
                  </w14:solidFill>
                </w14:textFill>
              </w:rPr>
              <w:t>附录B.1</w:t>
            </w:r>
            <w:r>
              <w:rPr>
                <w:color w:val="000000" w:themeColor="text1"/>
                <w:sz w:val="24"/>
                <w:szCs w:val="24"/>
                <w14:textFill>
                  <w14:solidFill>
                    <w14:schemeClr w14:val="tx1"/>
                  </w14:solidFill>
                </w14:textFill>
              </w:rPr>
              <w:t>中“物质危险性标准”，对拟建项目涉及的物质进行危险性识别</w:t>
            </w:r>
            <w:r>
              <w:rPr>
                <w:rFonts w:hint="eastAsia"/>
                <w:color w:val="000000" w:themeColor="text1"/>
                <w:sz w:val="24"/>
                <w:szCs w:val="24"/>
                <w14:textFill>
                  <w14:solidFill>
                    <w14:schemeClr w14:val="tx1"/>
                  </w14:solidFill>
                </w14:textFill>
              </w:rPr>
              <w:t>，</w:t>
            </w:r>
            <w:r>
              <w:rPr>
                <w:color w:val="000000" w:themeColor="text1"/>
                <w:sz w:val="24"/>
                <w:szCs w:val="24"/>
                <w14:textFill>
                  <w14:solidFill>
                    <w14:schemeClr w14:val="tx1"/>
                  </w14:solidFill>
                </w14:textFill>
              </w:rPr>
              <w:t>本</w:t>
            </w:r>
            <w:r>
              <w:rPr>
                <w:rFonts w:ascii="宋体" w:hAnsi="宋体" w:cs="宋体"/>
                <w:color w:val="000000" w:themeColor="text1"/>
                <w:sz w:val="24"/>
                <w:szCs w:val="24"/>
                <w14:textFill>
                  <w14:solidFill>
                    <w14:schemeClr w14:val="tx1"/>
                  </w14:solidFill>
                </w14:textFill>
              </w:rPr>
              <w:t>项目</w:t>
            </w:r>
            <w:r>
              <w:rPr>
                <w:rFonts w:hint="eastAsia" w:ascii="宋体" w:hAnsi="宋体" w:cs="宋体"/>
                <w:color w:val="000000" w:themeColor="text1"/>
                <w:sz w:val="24"/>
                <w:szCs w:val="24"/>
                <w:lang w:val="en-US" w:eastAsia="zh-CN"/>
                <w14:textFill>
                  <w14:solidFill>
                    <w14:schemeClr w14:val="tx1"/>
                  </w14:solidFill>
                </w14:textFill>
              </w:rPr>
              <w:t>不</w:t>
            </w:r>
            <w:r>
              <w:rPr>
                <w:rFonts w:ascii="宋体" w:hAnsi="宋体" w:cs="宋体"/>
                <w:color w:val="000000" w:themeColor="text1"/>
                <w:sz w:val="24"/>
                <w:szCs w:val="24"/>
                <w14:textFill>
                  <w14:solidFill>
                    <w14:schemeClr w14:val="tx1"/>
                  </w14:solidFill>
                </w14:textFill>
              </w:rPr>
              <w:t>涉及</w:t>
            </w:r>
            <w:r>
              <w:rPr>
                <w:rFonts w:hint="eastAsia" w:ascii="宋体" w:hAnsi="宋体" w:cs="宋体"/>
                <w:color w:val="000000" w:themeColor="text1"/>
                <w:sz w:val="24"/>
                <w:szCs w:val="24"/>
                <w14:textFill>
                  <w14:solidFill>
                    <w14:schemeClr w14:val="tx1"/>
                  </w14:solidFill>
                </w14:textFill>
              </w:rPr>
              <w:t>到</w:t>
            </w:r>
            <w:r>
              <w:rPr>
                <w:rFonts w:ascii="宋体" w:hAnsi="宋体" w:cs="宋体"/>
                <w:color w:val="000000" w:themeColor="text1"/>
                <w:sz w:val="24"/>
                <w:szCs w:val="24"/>
                <w14:textFill>
                  <w14:solidFill>
                    <w14:schemeClr w14:val="tx1"/>
                  </w14:solidFill>
                </w14:textFill>
              </w:rPr>
              <w:t>其中</w:t>
            </w:r>
            <w:r>
              <w:rPr>
                <w:color w:val="000000" w:themeColor="text1"/>
                <w:sz w:val="24"/>
                <w:szCs w:val="24"/>
                <w14:textFill>
                  <w14:solidFill>
                    <w14:schemeClr w14:val="tx1"/>
                  </w14:solidFill>
                </w14:textFill>
              </w:rPr>
              <w:t>危险物料</w:t>
            </w:r>
            <w:r>
              <w:rPr>
                <w:rFonts w:hint="eastAsia" w:ascii="宋体" w:hAnsi="宋体" w:cs="宋体"/>
                <w:sz w:val="24"/>
                <w:szCs w:val="24"/>
              </w:rPr>
              <w:t>。</w:t>
            </w:r>
          </w:p>
          <w:p>
            <w:pPr>
              <w:spacing w:line="360" w:lineRule="auto"/>
              <w:ind w:firstLine="452" w:firstLineChars="200"/>
              <w:rPr>
                <w:sz w:val="24"/>
              </w:rPr>
            </w:pPr>
            <w:r>
              <w:rPr>
                <w:rFonts w:ascii="Times New Roman" w:hAnsi="Times New Roman" w:cs="Times New Roman"/>
                <w:color w:val="000000"/>
                <w:spacing w:val="-7"/>
                <w:sz w:val="24"/>
                <w:szCs w:val="24"/>
              </w:rPr>
              <w:t>2、</w:t>
            </w:r>
            <w:r>
              <w:rPr>
                <w:rFonts w:hint="eastAsia"/>
                <w:sz w:val="24"/>
              </w:rPr>
              <w:t>环境风险防范措施及应急要求</w:t>
            </w:r>
          </w:p>
          <w:p>
            <w:pPr>
              <w:spacing w:line="360" w:lineRule="auto"/>
              <w:ind w:firstLine="480" w:firstLineChars="200"/>
              <w:rPr>
                <w:sz w:val="24"/>
              </w:rPr>
            </w:pPr>
            <w:r>
              <w:rPr>
                <w:sz w:val="24"/>
              </w:rPr>
              <w:t>①</w:t>
            </w:r>
            <w:r>
              <w:rPr>
                <w:rFonts w:hint="eastAsia"/>
                <w:sz w:val="24"/>
              </w:rPr>
              <w:t>本项目使用</w:t>
            </w:r>
            <w:r>
              <w:rPr>
                <w:rFonts w:hint="eastAsia" w:ascii="Times New Roman" w:hAnsi="Times New Roman" w:eastAsia="宋体" w:cs="Times New Roman"/>
                <w:sz w:val="24"/>
              </w:rPr>
              <w:t>白乳胶泄漏</w:t>
            </w:r>
            <w:r>
              <w:rPr>
                <w:rFonts w:hint="eastAsia"/>
                <w:sz w:val="24"/>
              </w:rPr>
              <w:t>会对大气、地下水和土壤造成影响，建设单位须</w:t>
            </w:r>
            <w:r>
              <w:rPr>
                <w:rFonts w:ascii="宋体" w:hAnsi="宋体" w:cs="宋体"/>
                <w:sz w:val="24"/>
              </w:rPr>
              <w:t>放置托盘上储存</w:t>
            </w:r>
            <w:r>
              <w:rPr>
                <w:rFonts w:hint="eastAsia"/>
                <w:sz w:val="24"/>
              </w:rPr>
              <w:t>，并贴注标识标牌，同时做好地面防渗</w:t>
            </w:r>
            <w:r>
              <w:rPr>
                <w:rFonts w:hint="eastAsia" w:ascii="宋体" w:hAnsi="宋体" w:cs="宋体"/>
                <w:sz w:val="24"/>
              </w:rPr>
              <w:t>，</w:t>
            </w:r>
            <w:r>
              <w:rPr>
                <w:rFonts w:hint="eastAsia"/>
                <w:sz w:val="24"/>
              </w:rPr>
              <w:t>并进行管理记录。</w:t>
            </w:r>
          </w:p>
          <w:p>
            <w:pPr>
              <w:spacing w:line="360" w:lineRule="auto"/>
              <w:ind w:firstLine="480" w:firstLineChars="200"/>
              <w:rPr>
                <w:sz w:val="24"/>
              </w:rPr>
            </w:pPr>
            <w:r>
              <w:rPr>
                <w:sz w:val="24"/>
              </w:rPr>
              <w:t>②</w:t>
            </w:r>
            <w:r>
              <w:rPr>
                <w:rFonts w:ascii="宋体" w:hAnsi="宋体" w:cs="宋体"/>
                <w:sz w:val="24"/>
              </w:rPr>
              <w:t>使用的原料板材以及成品属于可燃物，因此厂区需设置灭火器，禁止明火，注意防止火灾的发生</w:t>
            </w:r>
            <w:r>
              <w:rPr>
                <w:rFonts w:hint="eastAsia"/>
                <w:sz w:val="24"/>
              </w:rPr>
              <w:t>。</w:t>
            </w:r>
          </w:p>
          <w:p>
            <w:pPr>
              <w:spacing w:line="360" w:lineRule="auto"/>
              <w:ind w:firstLine="480" w:firstLineChars="200"/>
              <w:rPr>
                <w:sz w:val="24"/>
              </w:rPr>
            </w:pPr>
            <w:r>
              <w:rPr>
                <w:sz w:val="24"/>
              </w:rPr>
              <w:t>③建设单位须制订环境突发事故应急预案，一旦突发环境风险事故，必须立即按应急预案提到的紧急处理、救援、监测方案等进行紧急救援，救援人员采取相应的防护措施，以避免造成人员伤亡事故。</w:t>
            </w:r>
          </w:p>
          <w:p>
            <w:pPr>
              <w:spacing w:line="360" w:lineRule="auto"/>
              <w:ind w:firstLine="480" w:firstLineChars="200"/>
              <w:rPr>
                <w:sz w:val="24"/>
              </w:rPr>
            </w:pPr>
            <w:r>
              <w:rPr>
                <w:color w:val="000000"/>
                <w:sz w:val="24"/>
              </w:rPr>
              <w:t>④定期对存储场所的用电设备、通风设备、防火和防毒器具进行检查，发现问题及时处理。</w:t>
            </w:r>
          </w:p>
          <w:p>
            <w:pPr>
              <w:spacing w:line="360" w:lineRule="auto"/>
              <w:ind w:firstLine="480"/>
              <w:rPr>
                <w:sz w:val="24"/>
              </w:rPr>
            </w:pPr>
            <w:r>
              <w:rPr>
                <w:rFonts w:hint="eastAsia"/>
                <w:sz w:val="24"/>
                <w:lang w:val="en-US" w:eastAsia="zh-CN"/>
              </w:rPr>
              <w:t>4</w:t>
            </w:r>
            <w:r>
              <w:rPr>
                <w:rFonts w:hint="eastAsia"/>
                <w:sz w:val="24"/>
              </w:rPr>
              <w:t>、结论分析</w:t>
            </w:r>
          </w:p>
          <w:p>
            <w:pPr>
              <w:keepNext w:val="0"/>
              <w:keepLines w:val="0"/>
              <w:suppressLineNumbers w:val="0"/>
              <w:spacing w:before="0" w:beforeAutospacing="0" w:after="0" w:afterAutospacing="0" w:line="360" w:lineRule="auto"/>
              <w:ind w:left="0" w:right="0" w:firstLine="480"/>
              <w:rPr>
                <w:rFonts w:hint="default"/>
              </w:rPr>
            </w:pPr>
            <w:r>
              <w:rPr>
                <w:sz w:val="24"/>
              </w:rPr>
              <w:t>综上所述，本项目运营期存在一定潜在事故风险，要加强风险管理，在项目建设过程中认真落实各种风险防范措施，通过相应的技术手段降低风险发生概率，并在风险事故发生后，及时采取风险防范措施及应急预案，可以使风险事故对环境的危害得到有效控制，将事故风险控制在可以接受的范围内，故该项目事故风险水平是可以接受的</w:t>
            </w:r>
            <w:r>
              <w:rPr>
                <w:rFonts w:hint="default" w:ascii="Times New Roman" w:hAnsi="Times New Roman" w:cs="Times New Roman"/>
                <w:color w:val="auto"/>
                <w:sz w:val="24"/>
                <w:szCs w:val="24"/>
              </w:rPr>
              <w:t>。</w:t>
            </w:r>
          </w:p>
          <w:p>
            <w:pPr>
              <w:adjustRightInd w:val="0"/>
              <w:snapToGrid w:val="0"/>
              <w:spacing w:line="360" w:lineRule="auto"/>
              <w:ind w:firstLine="422" w:firstLineChars="200"/>
              <w:rPr>
                <w:rFonts w:hint="default" w:ascii="Times New Roman" w:hAnsi="Times New Roman" w:cs="Times New Roman"/>
                <w:b/>
                <w:bCs/>
                <w:spacing w:val="-10"/>
                <w:sz w:val="24"/>
              </w:rPr>
            </w:pPr>
            <w:r>
              <w:rPr>
                <w:rFonts w:hint="eastAsia"/>
                <w:b/>
                <w:bCs/>
              </w:rPr>
              <w:t>八</w:t>
            </w:r>
            <w:r>
              <w:rPr>
                <w:rFonts w:hint="default" w:ascii="Times New Roman" w:hAnsi="Times New Roman" w:cs="Times New Roman"/>
                <w:b/>
                <w:bCs/>
                <w:spacing w:val="-10"/>
                <w:sz w:val="24"/>
              </w:rPr>
              <w:t>、电磁辐射</w:t>
            </w:r>
          </w:p>
          <w:p>
            <w:pPr>
              <w:adjustRightInd w:val="0"/>
              <w:snapToGrid w:val="0"/>
              <w:ind w:firstLine="440" w:firstLineChars="200"/>
              <w:rPr>
                <w:bCs/>
                <w:spacing w:val="-10"/>
                <w:szCs w:val="21"/>
              </w:rPr>
            </w:pPr>
            <w:r>
              <w:rPr>
                <w:rFonts w:hint="default" w:ascii="Times New Roman" w:hAnsi="Times New Roman" w:cs="Times New Roman"/>
                <w:bCs/>
                <w:spacing w:val="-10"/>
                <w:sz w:val="24"/>
              </w:rPr>
              <w:t>本项目不涉及电磁辐射，故不对该部分内容进行分析。</w:t>
            </w:r>
          </w:p>
          <w:p>
            <w:pPr>
              <w:pStyle w:val="4"/>
              <w:rPr>
                <w:rFonts w:hint="eastAsia"/>
                <w:lang w:eastAsia="zh-CN"/>
              </w:rPr>
            </w:pPr>
          </w:p>
          <w:p>
            <w:pPr>
              <w:rPr>
                <w:rFonts w:hint="eastAsia"/>
                <w:lang w:eastAsia="zh-CN"/>
              </w:rPr>
            </w:pPr>
          </w:p>
          <w:p>
            <w:pPr>
              <w:pStyle w:val="2"/>
              <w:rPr>
                <w:rFonts w:hint="eastAsia"/>
                <w:lang w:eastAsia="zh-CN"/>
              </w:rPr>
            </w:pPr>
          </w:p>
          <w:p>
            <w:pPr>
              <w:rPr>
                <w:rFonts w:hint="eastAsia"/>
                <w:lang w:eastAsia="zh-CN"/>
              </w:rPr>
            </w:pPr>
          </w:p>
          <w:p>
            <w:pPr>
              <w:pStyle w:val="2"/>
              <w:rPr>
                <w:rFonts w:hint="eastAsia"/>
                <w:lang w:eastAsia="zh-CN"/>
              </w:rPr>
            </w:pPr>
          </w:p>
          <w:p>
            <w:pPr>
              <w:rPr>
                <w:rFonts w:hint="eastAsia"/>
                <w:lang w:eastAsia="zh-CN"/>
              </w:rPr>
            </w:pPr>
          </w:p>
          <w:p>
            <w:pPr>
              <w:pStyle w:val="2"/>
              <w:rPr>
                <w:rFonts w:hint="eastAsia"/>
                <w:lang w:eastAsia="zh-CN"/>
              </w:rPr>
            </w:pPr>
          </w:p>
          <w:p>
            <w:pPr>
              <w:rPr>
                <w:rFonts w:hint="eastAsia"/>
                <w:lang w:eastAsia="zh-CN"/>
              </w:rPr>
            </w:pPr>
          </w:p>
          <w:p>
            <w:pPr>
              <w:pStyle w:val="2"/>
              <w:rPr>
                <w:rFonts w:hint="eastAsia"/>
                <w:lang w:eastAsia="zh-CN"/>
              </w:rPr>
            </w:pPr>
          </w:p>
          <w:p>
            <w:pPr>
              <w:rPr>
                <w:rFonts w:hint="eastAsia"/>
                <w:lang w:eastAsia="zh-CN"/>
              </w:rPr>
            </w:pPr>
          </w:p>
          <w:p>
            <w:pPr>
              <w:pStyle w:val="2"/>
              <w:rPr>
                <w:rFonts w:hint="eastAsia"/>
                <w:lang w:eastAsia="zh-CN"/>
              </w:rPr>
            </w:pPr>
          </w:p>
          <w:p>
            <w:pPr>
              <w:rPr>
                <w:rFonts w:hint="eastAsia"/>
                <w:lang w:eastAsia="zh-CN"/>
              </w:rPr>
            </w:pPr>
          </w:p>
          <w:p>
            <w:pPr>
              <w:pStyle w:val="2"/>
              <w:rPr>
                <w:rFonts w:hint="eastAsia"/>
                <w:lang w:eastAsia="zh-CN"/>
              </w:rPr>
            </w:pPr>
          </w:p>
          <w:p>
            <w:pPr>
              <w:rPr>
                <w:rFonts w:hint="eastAsia"/>
                <w:lang w:eastAsia="zh-CN"/>
              </w:rPr>
            </w:pPr>
          </w:p>
          <w:p>
            <w:pPr>
              <w:pStyle w:val="2"/>
              <w:rPr>
                <w:rFonts w:hint="eastAsia"/>
                <w:lang w:eastAsia="zh-CN"/>
              </w:rPr>
            </w:pPr>
          </w:p>
          <w:p>
            <w:pPr>
              <w:rPr>
                <w:rFonts w:hint="eastAsia"/>
                <w:lang w:eastAsia="zh-CN"/>
              </w:rPr>
            </w:pPr>
          </w:p>
          <w:p>
            <w:pPr>
              <w:pStyle w:val="2"/>
              <w:rPr>
                <w:rFonts w:hint="eastAsia"/>
                <w:lang w:eastAsia="zh-CN"/>
              </w:rPr>
            </w:pPr>
          </w:p>
          <w:p>
            <w:pPr>
              <w:rPr>
                <w:rFonts w:hint="eastAsia"/>
                <w:lang w:eastAsia="zh-CN"/>
              </w:rPr>
            </w:pPr>
          </w:p>
          <w:p>
            <w:pPr>
              <w:pStyle w:val="2"/>
              <w:rPr>
                <w:rFonts w:hint="eastAsia"/>
                <w:lang w:eastAsia="zh-CN"/>
              </w:rPr>
            </w:pPr>
          </w:p>
          <w:p>
            <w:pPr>
              <w:rPr>
                <w:rFonts w:hint="eastAsia"/>
                <w:lang w:eastAsia="zh-CN"/>
              </w:rPr>
            </w:pPr>
          </w:p>
          <w:p>
            <w:pPr>
              <w:pStyle w:val="2"/>
              <w:rPr>
                <w:rFonts w:hint="eastAsia"/>
                <w:lang w:eastAsia="zh-CN"/>
              </w:rPr>
            </w:pPr>
          </w:p>
          <w:p>
            <w:pPr>
              <w:rPr>
                <w:bCs/>
                <w:spacing w:val="-10"/>
                <w:szCs w:val="21"/>
              </w:rPr>
            </w:pPr>
          </w:p>
          <w:p>
            <w:pPr>
              <w:pStyle w:val="2"/>
              <w:rPr>
                <w:bCs/>
                <w:spacing w:val="-10"/>
                <w:szCs w:val="21"/>
              </w:rPr>
            </w:pPr>
          </w:p>
          <w:p>
            <w:pPr>
              <w:rPr>
                <w:bCs/>
                <w:spacing w:val="-10"/>
                <w:szCs w:val="21"/>
              </w:rPr>
            </w:pPr>
          </w:p>
          <w:p>
            <w:pPr>
              <w:adjustRightInd w:val="0"/>
              <w:snapToGrid w:val="0"/>
              <w:rPr>
                <w:bCs/>
                <w:spacing w:val="-10"/>
                <w:szCs w:val="21"/>
              </w:rPr>
            </w:pPr>
          </w:p>
        </w:tc>
      </w:tr>
    </w:tbl>
    <w:p>
      <w:pPr>
        <w:adjustRightInd w:val="0"/>
        <w:snapToGrid w:val="0"/>
        <w:spacing w:line="360" w:lineRule="auto"/>
        <w:rPr>
          <w:b/>
          <w:kern w:val="0"/>
          <w:sz w:val="28"/>
          <w:szCs w:val="28"/>
        </w:rPr>
        <w:sectPr>
          <w:pgSz w:w="11907" w:h="16840"/>
          <w:pgMar w:top="1701" w:right="1531" w:bottom="2127" w:left="1531" w:header="851" w:footer="851" w:gutter="0"/>
          <w:cols w:space="720" w:num="1"/>
          <w:docGrid w:linePitch="312" w:charSpace="0"/>
        </w:sectPr>
      </w:pPr>
    </w:p>
    <w:p>
      <w:pPr>
        <w:pStyle w:val="19"/>
        <w:jc w:val="center"/>
        <w:outlineLvl w:val="0"/>
        <w:rPr>
          <w:rFonts w:ascii="Times New Roman" w:hAnsi="Times New Roman"/>
          <w:snapToGrid w:val="0"/>
          <w:sz w:val="30"/>
          <w:szCs w:val="30"/>
        </w:rPr>
      </w:pPr>
      <w:r>
        <w:rPr>
          <w:rFonts w:ascii="Times New Roman" w:hAnsi="Times New Roman"/>
          <w:b/>
          <w:bCs/>
          <w:snapToGrid w:val="0"/>
          <w:sz w:val="30"/>
          <w:szCs w:val="30"/>
        </w:rPr>
        <w:t>五、</w:t>
      </w:r>
      <w:bookmarkStart w:id="2" w:name="_Hlk54167917"/>
      <w:r>
        <w:rPr>
          <w:rFonts w:ascii="Times New Roman" w:hAnsi="Times New Roman"/>
          <w:b/>
          <w:bCs/>
          <w:snapToGrid w:val="0"/>
          <w:sz w:val="30"/>
          <w:szCs w:val="30"/>
        </w:rPr>
        <w:t>环境保护措施监督检查清单</w:t>
      </w:r>
      <w:bookmarkEnd w:id="2"/>
    </w:p>
    <w:tbl>
      <w:tblPr>
        <w:tblStyle w:val="21"/>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778"/>
        <w:gridCol w:w="1755"/>
        <w:gridCol w:w="1755"/>
        <w:gridCol w:w="1755"/>
        <w:gridCol w:w="175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778" w:type="dxa"/>
            <w:tcBorders>
              <w:tl2br w:val="single" w:color="auto" w:sz="4" w:space="0"/>
            </w:tcBorders>
            <w:noWrap w:val="0"/>
            <w:vAlign w:val="top"/>
          </w:tcPr>
          <w:p>
            <w:pPr>
              <w:adjustRightInd w:val="0"/>
              <w:snapToGrid w:val="0"/>
              <w:ind w:firstLine="840"/>
              <w:rPr>
                <w:sz w:val="24"/>
                <w:szCs w:val="24"/>
              </w:rPr>
            </w:pPr>
            <w:r>
              <w:rPr>
                <w:sz w:val="24"/>
                <w:szCs w:val="24"/>
              </w:rPr>
              <w:t>内容</w:t>
            </w:r>
          </w:p>
          <w:p>
            <w:pPr>
              <w:adjustRightInd w:val="0"/>
              <w:snapToGrid w:val="0"/>
              <w:rPr>
                <w:sz w:val="24"/>
                <w:szCs w:val="24"/>
              </w:rPr>
            </w:pPr>
            <w:r>
              <w:rPr>
                <w:sz w:val="24"/>
                <w:szCs w:val="24"/>
              </w:rPr>
              <w:t>要素</w:t>
            </w:r>
          </w:p>
        </w:tc>
        <w:tc>
          <w:tcPr>
            <w:tcW w:w="1755" w:type="dxa"/>
            <w:noWrap w:val="0"/>
            <w:vAlign w:val="center"/>
          </w:tcPr>
          <w:p>
            <w:pPr>
              <w:adjustRightInd w:val="0"/>
              <w:snapToGrid w:val="0"/>
              <w:jc w:val="center"/>
              <w:rPr>
                <w:sz w:val="24"/>
                <w:szCs w:val="24"/>
              </w:rPr>
            </w:pPr>
            <w:r>
              <w:rPr>
                <w:sz w:val="24"/>
                <w:szCs w:val="24"/>
              </w:rPr>
              <w:t>排放口(编号、</w:t>
            </w:r>
          </w:p>
          <w:p>
            <w:pPr>
              <w:adjustRightInd w:val="0"/>
              <w:snapToGrid w:val="0"/>
              <w:jc w:val="center"/>
              <w:rPr>
                <w:sz w:val="24"/>
                <w:szCs w:val="24"/>
              </w:rPr>
            </w:pPr>
            <w:r>
              <w:rPr>
                <w:sz w:val="24"/>
                <w:szCs w:val="24"/>
              </w:rPr>
              <w:t>名称)/污染源</w:t>
            </w:r>
          </w:p>
        </w:tc>
        <w:tc>
          <w:tcPr>
            <w:tcW w:w="1755" w:type="dxa"/>
            <w:noWrap w:val="0"/>
            <w:vAlign w:val="center"/>
          </w:tcPr>
          <w:p>
            <w:pPr>
              <w:adjustRightInd w:val="0"/>
              <w:snapToGrid w:val="0"/>
              <w:jc w:val="center"/>
              <w:rPr>
                <w:sz w:val="24"/>
                <w:szCs w:val="24"/>
              </w:rPr>
            </w:pPr>
            <w:r>
              <w:rPr>
                <w:sz w:val="24"/>
                <w:szCs w:val="24"/>
              </w:rPr>
              <w:t>污染物项目</w:t>
            </w:r>
          </w:p>
        </w:tc>
        <w:tc>
          <w:tcPr>
            <w:tcW w:w="1755" w:type="dxa"/>
            <w:noWrap w:val="0"/>
            <w:vAlign w:val="center"/>
          </w:tcPr>
          <w:p>
            <w:pPr>
              <w:adjustRightInd w:val="0"/>
              <w:snapToGrid w:val="0"/>
              <w:jc w:val="center"/>
              <w:rPr>
                <w:sz w:val="24"/>
                <w:szCs w:val="24"/>
              </w:rPr>
            </w:pPr>
            <w:r>
              <w:rPr>
                <w:sz w:val="24"/>
                <w:szCs w:val="24"/>
              </w:rPr>
              <w:t>环境保护措施</w:t>
            </w:r>
          </w:p>
        </w:tc>
        <w:tc>
          <w:tcPr>
            <w:tcW w:w="1757" w:type="dxa"/>
            <w:noWrap w:val="0"/>
            <w:vAlign w:val="center"/>
          </w:tcPr>
          <w:p>
            <w:pPr>
              <w:adjustRightInd w:val="0"/>
              <w:snapToGrid w:val="0"/>
              <w:jc w:val="center"/>
              <w:rPr>
                <w:sz w:val="24"/>
                <w:szCs w:val="24"/>
              </w:rPr>
            </w:pPr>
            <w:r>
              <w:rPr>
                <w:sz w:val="24"/>
                <w:szCs w:val="24"/>
              </w:rPr>
              <w:t>执行标准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4" w:hRule="atLeast"/>
          <w:jc w:val="center"/>
        </w:trPr>
        <w:tc>
          <w:tcPr>
            <w:tcW w:w="1778" w:type="dxa"/>
            <w:vMerge w:val="restart"/>
            <w:noWrap w:val="0"/>
            <w:vAlign w:val="center"/>
          </w:tcPr>
          <w:p>
            <w:pPr>
              <w:adjustRightInd w:val="0"/>
              <w:snapToGrid w:val="0"/>
              <w:jc w:val="center"/>
              <w:rPr>
                <w:sz w:val="24"/>
                <w:szCs w:val="24"/>
              </w:rPr>
            </w:pPr>
            <w:r>
              <w:rPr>
                <w:sz w:val="24"/>
                <w:szCs w:val="24"/>
              </w:rPr>
              <w:t>大气环境</w:t>
            </w:r>
          </w:p>
        </w:tc>
        <w:tc>
          <w:tcPr>
            <w:tcW w:w="1755" w:type="dxa"/>
            <w:noWrap w:val="0"/>
            <w:vAlign w:val="center"/>
          </w:tcPr>
          <w:p>
            <w:pPr>
              <w:adjustRightInd w:val="0"/>
              <w:snapToGrid w:val="0"/>
              <w:jc w:val="center"/>
              <w:rPr>
                <w:rFonts w:hint="eastAsia" w:eastAsia="宋体"/>
                <w:sz w:val="24"/>
                <w:szCs w:val="24"/>
                <w:lang w:val="en-US" w:eastAsia="zh-CN"/>
              </w:rPr>
            </w:pPr>
            <w:r>
              <w:rPr>
                <w:sz w:val="24"/>
                <w:szCs w:val="24"/>
              </w:rPr>
              <w:t>DA001</w:t>
            </w:r>
            <w:r>
              <w:rPr>
                <w:rFonts w:hint="eastAsia"/>
                <w:sz w:val="24"/>
                <w:szCs w:val="24"/>
                <w:lang w:val="en-US" w:eastAsia="zh-CN"/>
              </w:rPr>
              <w:t>/</w:t>
            </w:r>
            <w:r>
              <w:rPr>
                <w:rFonts w:ascii="宋体" w:hAnsi="宋体" w:eastAsia="宋体" w:cs="宋体"/>
                <w:sz w:val="24"/>
                <w:szCs w:val="24"/>
              </w:rPr>
              <w:t>下料、开料、开板、打孔、雕刻、砂光、</w:t>
            </w:r>
            <w:r>
              <w:rPr>
                <w:rFonts w:hint="eastAsia" w:ascii="宋体" w:hAnsi="宋体" w:cs="宋体"/>
                <w:sz w:val="24"/>
                <w:szCs w:val="24"/>
                <w:lang w:eastAsia="zh-CN"/>
              </w:rPr>
              <w:t>打磨</w:t>
            </w:r>
          </w:p>
        </w:tc>
        <w:tc>
          <w:tcPr>
            <w:tcW w:w="1755" w:type="dxa"/>
            <w:noWrap w:val="0"/>
            <w:vAlign w:val="center"/>
          </w:tcPr>
          <w:p>
            <w:pPr>
              <w:adjustRightInd w:val="0"/>
              <w:snapToGrid w:val="0"/>
              <w:jc w:val="center"/>
              <w:rPr>
                <w:sz w:val="24"/>
                <w:szCs w:val="24"/>
              </w:rPr>
            </w:pPr>
            <w:r>
              <w:rPr>
                <w:sz w:val="24"/>
                <w:szCs w:val="24"/>
              </w:rPr>
              <w:t>粉尘</w:t>
            </w:r>
          </w:p>
        </w:tc>
        <w:tc>
          <w:tcPr>
            <w:tcW w:w="1755" w:type="dxa"/>
            <w:noWrap w:val="0"/>
            <w:vAlign w:val="center"/>
          </w:tcPr>
          <w:p>
            <w:pPr>
              <w:adjustRightInd w:val="0"/>
              <w:snapToGrid w:val="0"/>
              <w:jc w:val="center"/>
              <w:rPr>
                <w:sz w:val="24"/>
                <w:szCs w:val="24"/>
              </w:rPr>
            </w:pPr>
            <w:r>
              <w:rPr>
                <w:sz w:val="24"/>
                <w:szCs w:val="24"/>
              </w:rPr>
              <w:t>集气罩收集后经一套布袋除尘器处理后经15m高排气筒（DA00</w:t>
            </w:r>
            <w:r>
              <w:rPr>
                <w:rFonts w:hint="eastAsia"/>
                <w:sz w:val="24"/>
                <w:szCs w:val="24"/>
              </w:rPr>
              <w:t>1</w:t>
            </w:r>
            <w:r>
              <w:rPr>
                <w:sz w:val="24"/>
                <w:szCs w:val="24"/>
              </w:rPr>
              <w:t>）排放</w:t>
            </w:r>
          </w:p>
        </w:tc>
        <w:tc>
          <w:tcPr>
            <w:tcW w:w="1757" w:type="dxa"/>
            <w:noWrap w:val="0"/>
            <w:vAlign w:val="center"/>
          </w:tcPr>
          <w:p>
            <w:pPr>
              <w:adjustRightInd w:val="0"/>
              <w:snapToGrid w:val="0"/>
              <w:jc w:val="center"/>
              <w:rPr>
                <w:sz w:val="24"/>
                <w:szCs w:val="24"/>
              </w:rPr>
            </w:pPr>
            <w:r>
              <w:rPr>
                <w:sz w:val="24"/>
                <w:szCs w:val="24"/>
              </w:rPr>
              <w:t>《大气污染物综合排放标准》（GB16297-1996）表2中二级标准</w:t>
            </w:r>
            <w:r>
              <w:rPr>
                <w:rFonts w:hint="eastAsia"/>
                <w:sz w:val="24"/>
                <w:szCs w:val="24"/>
              </w:rPr>
              <w:t>和</w:t>
            </w:r>
            <w:r>
              <w:rPr>
                <w:sz w:val="24"/>
                <w:szCs w:val="24"/>
              </w:rPr>
              <w:t>无组织排放限值要求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45" w:hRule="atLeast"/>
          <w:jc w:val="center"/>
        </w:trPr>
        <w:tc>
          <w:tcPr>
            <w:tcW w:w="1778" w:type="dxa"/>
            <w:vMerge w:val="restart"/>
            <w:noWrap w:val="0"/>
            <w:vAlign w:val="center"/>
          </w:tcPr>
          <w:p>
            <w:pPr>
              <w:adjustRightInd w:val="0"/>
              <w:snapToGrid w:val="0"/>
              <w:jc w:val="center"/>
              <w:rPr>
                <w:sz w:val="24"/>
                <w:szCs w:val="24"/>
              </w:rPr>
            </w:pPr>
            <w:r>
              <w:rPr>
                <w:sz w:val="24"/>
                <w:szCs w:val="24"/>
              </w:rPr>
              <w:t>地表水环境</w:t>
            </w:r>
          </w:p>
        </w:tc>
        <w:tc>
          <w:tcPr>
            <w:tcW w:w="1755" w:type="dxa"/>
            <w:noWrap w:val="0"/>
            <w:vAlign w:val="center"/>
          </w:tcPr>
          <w:p>
            <w:pPr>
              <w:adjustRightInd w:val="0"/>
              <w:snapToGrid w:val="0"/>
              <w:jc w:val="center"/>
              <w:rPr>
                <w:sz w:val="24"/>
                <w:szCs w:val="24"/>
              </w:rPr>
            </w:pPr>
            <w:r>
              <w:rPr>
                <w:sz w:val="24"/>
                <w:szCs w:val="24"/>
              </w:rPr>
              <w:t>/</w:t>
            </w:r>
          </w:p>
        </w:tc>
        <w:tc>
          <w:tcPr>
            <w:tcW w:w="1755" w:type="dxa"/>
            <w:noWrap w:val="0"/>
            <w:vAlign w:val="center"/>
          </w:tcPr>
          <w:p>
            <w:pPr>
              <w:adjustRightInd w:val="0"/>
              <w:snapToGrid w:val="0"/>
              <w:jc w:val="center"/>
              <w:rPr>
                <w:sz w:val="24"/>
                <w:szCs w:val="24"/>
              </w:rPr>
            </w:pPr>
            <w:r>
              <w:rPr>
                <w:sz w:val="24"/>
                <w:szCs w:val="24"/>
              </w:rPr>
              <w:t>生活污水</w:t>
            </w:r>
          </w:p>
        </w:tc>
        <w:tc>
          <w:tcPr>
            <w:tcW w:w="1755" w:type="dxa"/>
            <w:noWrap w:val="0"/>
            <w:vAlign w:val="center"/>
          </w:tcPr>
          <w:p>
            <w:pPr>
              <w:adjustRightInd w:val="0"/>
              <w:snapToGrid w:val="0"/>
              <w:jc w:val="center"/>
              <w:rPr>
                <w:rFonts w:hint="eastAsia"/>
                <w:sz w:val="24"/>
                <w:szCs w:val="24"/>
              </w:rPr>
            </w:pPr>
            <w:r>
              <w:rPr>
                <w:sz w:val="24"/>
                <w:szCs w:val="24"/>
              </w:rPr>
              <w:t>经厂区化粪池处理后定期清掏</w:t>
            </w:r>
            <w:r>
              <w:rPr>
                <w:rFonts w:hint="eastAsia"/>
                <w:sz w:val="24"/>
                <w:szCs w:val="24"/>
              </w:rPr>
              <w:t>不排放</w:t>
            </w:r>
          </w:p>
        </w:tc>
        <w:tc>
          <w:tcPr>
            <w:tcW w:w="1757" w:type="dxa"/>
            <w:noWrap w:val="0"/>
            <w:vAlign w:val="center"/>
          </w:tcPr>
          <w:p>
            <w:pPr>
              <w:adjustRightInd w:val="0"/>
              <w:snapToGrid w:val="0"/>
              <w:jc w:val="center"/>
              <w:rPr>
                <w:sz w:val="24"/>
                <w:szCs w:val="24"/>
              </w:rPr>
            </w:pPr>
            <w:r>
              <w:rPr>
                <w:rFonts w:hint="eastAsia"/>
                <w:sz w:val="24"/>
                <w:szCs w:val="24"/>
              </w:rPr>
              <w:t>不排放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45" w:hRule="atLeast"/>
          <w:jc w:val="center"/>
        </w:trPr>
        <w:tc>
          <w:tcPr>
            <w:tcW w:w="1778" w:type="dxa"/>
            <w:vMerge w:val="restart"/>
            <w:noWrap w:val="0"/>
            <w:vAlign w:val="center"/>
          </w:tcPr>
          <w:p>
            <w:pPr>
              <w:adjustRightInd w:val="0"/>
              <w:snapToGrid w:val="0"/>
              <w:jc w:val="center"/>
              <w:rPr>
                <w:sz w:val="24"/>
                <w:szCs w:val="24"/>
              </w:rPr>
            </w:pPr>
            <w:r>
              <w:rPr>
                <w:sz w:val="24"/>
                <w:szCs w:val="24"/>
              </w:rPr>
              <w:t>声环境</w:t>
            </w:r>
          </w:p>
        </w:tc>
        <w:tc>
          <w:tcPr>
            <w:tcW w:w="1755" w:type="dxa"/>
            <w:noWrap w:val="0"/>
            <w:vAlign w:val="center"/>
          </w:tcPr>
          <w:p>
            <w:pPr>
              <w:adjustRightInd w:val="0"/>
              <w:snapToGrid w:val="0"/>
              <w:jc w:val="center"/>
              <w:rPr>
                <w:sz w:val="24"/>
                <w:szCs w:val="24"/>
              </w:rPr>
            </w:pPr>
            <w:r>
              <w:rPr>
                <w:sz w:val="24"/>
                <w:szCs w:val="24"/>
              </w:rPr>
              <w:t>厂界</w:t>
            </w:r>
          </w:p>
        </w:tc>
        <w:tc>
          <w:tcPr>
            <w:tcW w:w="1755" w:type="dxa"/>
            <w:noWrap w:val="0"/>
            <w:vAlign w:val="center"/>
          </w:tcPr>
          <w:p>
            <w:pPr>
              <w:adjustRightInd w:val="0"/>
              <w:snapToGrid w:val="0"/>
              <w:jc w:val="center"/>
              <w:rPr>
                <w:sz w:val="24"/>
                <w:szCs w:val="24"/>
              </w:rPr>
            </w:pPr>
            <w:r>
              <w:rPr>
                <w:sz w:val="24"/>
                <w:szCs w:val="24"/>
              </w:rPr>
              <w:t>等效声级</w:t>
            </w:r>
          </w:p>
        </w:tc>
        <w:tc>
          <w:tcPr>
            <w:tcW w:w="1755" w:type="dxa"/>
            <w:noWrap w:val="0"/>
            <w:vAlign w:val="center"/>
          </w:tcPr>
          <w:p>
            <w:pPr>
              <w:adjustRightInd w:val="0"/>
              <w:snapToGrid w:val="0"/>
              <w:jc w:val="center"/>
              <w:rPr>
                <w:sz w:val="24"/>
                <w:szCs w:val="24"/>
              </w:rPr>
            </w:pPr>
            <w:r>
              <w:rPr>
                <w:bCs/>
                <w:sz w:val="24"/>
                <w:szCs w:val="24"/>
                <w:highlight w:val="none"/>
              </w:rPr>
              <w:t>优先选用低噪设备、设置减振基座和减振垫、距离衰减等</w:t>
            </w:r>
            <w:r>
              <w:rPr>
                <w:sz w:val="24"/>
                <w:szCs w:val="24"/>
                <w:highlight w:val="none"/>
              </w:rPr>
              <w:t>。</w:t>
            </w:r>
          </w:p>
        </w:tc>
        <w:tc>
          <w:tcPr>
            <w:tcW w:w="1757" w:type="dxa"/>
            <w:noWrap w:val="0"/>
            <w:vAlign w:val="center"/>
          </w:tcPr>
          <w:p>
            <w:pPr>
              <w:adjustRightInd w:val="0"/>
              <w:snapToGrid w:val="0"/>
              <w:jc w:val="center"/>
              <w:rPr>
                <w:sz w:val="24"/>
                <w:szCs w:val="24"/>
              </w:rPr>
            </w:pPr>
            <w:r>
              <w:rPr>
                <w:sz w:val="24"/>
                <w:szCs w:val="24"/>
              </w:rPr>
              <w:t>《工业企业厂界环境噪声排放标准》（GB12348-2008）中</w:t>
            </w:r>
            <w:r>
              <w:rPr>
                <w:rFonts w:hint="eastAsia"/>
                <w:sz w:val="24"/>
                <w:szCs w:val="24"/>
                <w:lang w:val="en-US" w:eastAsia="zh-CN"/>
              </w:rPr>
              <w:t>2</w:t>
            </w:r>
            <w:r>
              <w:rPr>
                <w:sz w:val="24"/>
                <w:szCs w:val="24"/>
              </w:rPr>
              <w:t>类标准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1778" w:type="dxa"/>
            <w:noWrap w:val="0"/>
            <w:vAlign w:val="center"/>
          </w:tcPr>
          <w:p>
            <w:pPr>
              <w:adjustRightInd w:val="0"/>
              <w:snapToGrid w:val="0"/>
              <w:jc w:val="center"/>
              <w:rPr>
                <w:sz w:val="24"/>
                <w:szCs w:val="24"/>
              </w:rPr>
            </w:pPr>
            <w:r>
              <w:rPr>
                <w:sz w:val="24"/>
                <w:szCs w:val="24"/>
              </w:rPr>
              <w:t>电磁辐射</w:t>
            </w:r>
          </w:p>
        </w:tc>
        <w:tc>
          <w:tcPr>
            <w:tcW w:w="7022" w:type="dxa"/>
            <w:gridSpan w:val="4"/>
            <w:noWrap w:val="0"/>
            <w:vAlign w:val="center"/>
          </w:tcPr>
          <w:p>
            <w:pPr>
              <w:adjustRightInd w:val="0"/>
              <w:snapToGrid w:val="0"/>
              <w:jc w:val="center"/>
              <w:rPr>
                <w:sz w:val="24"/>
                <w:szCs w:val="24"/>
              </w:rPr>
            </w:pPr>
            <w:r>
              <w:rPr>
                <w:sz w:val="24"/>
                <w:szCs w:val="24"/>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76" w:hRule="atLeast"/>
          <w:jc w:val="center"/>
        </w:trPr>
        <w:tc>
          <w:tcPr>
            <w:tcW w:w="1778" w:type="dxa"/>
            <w:noWrap w:val="0"/>
            <w:vAlign w:val="center"/>
          </w:tcPr>
          <w:p>
            <w:pPr>
              <w:adjustRightInd w:val="0"/>
              <w:snapToGrid w:val="0"/>
              <w:jc w:val="center"/>
              <w:rPr>
                <w:sz w:val="24"/>
                <w:szCs w:val="24"/>
              </w:rPr>
            </w:pPr>
            <w:r>
              <w:rPr>
                <w:sz w:val="24"/>
                <w:szCs w:val="24"/>
              </w:rPr>
              <w:t>固体废物</w:t>
            </w:r>
          </w:p>
        </w:tc>
        <w:tc>
          <w:tcPr>
            <w:tcW w:w="7022" w:type="dxa"/>
            <w:gridSpan w:val="4"/>
            <w:noWrap w:val="0"/>
            <w:vAlign w:val="center"/>
          </w:tcPr>
          <w:p>
            <w:pPr>
              <w:numPr>
                <w:ilvl w:val="0"/>
                <w:numId w:val="7"/>
              </w:numPr>
              <w:rPr>
                <w:rFonts w:hint="default" w:ascii="Times New Roman" w:hAnsi="Times New Roman" w:eastAsia="宋体" w:cs="Times New Roman"/>
                <w:sz w:val="24"/>
                <w:szCs w:val="24"/>
                <w:lang w:bidi="ar"/>
              </w:rPr>
            </w:pPr>
            <w:r>
              <w:rPr>
                <w:rFonts w:hint="default" w:ascii="Times New Roman" w:hAnsi="Times New Roman" w:eastAsia="宋体" w:cs="Times New Roman"/>
                <w:sz w:val="24"/>
                <w:szCs w:val="24"/>
                <w:lang w:bidi="ar"/>
              </w:rPr>
              <w:t>生活垃圾实行分类袋装化，由市政环卫部门统一处理</w:t>
            </w:r>
          </w:p>
          <w:p>
            <w:pPr>
              <w:numPr>
                <w:ilvl w:val="0"/>
                <w:numId w:val="7"/>
              </w:numPr>
              <w:rPr>
                <w:sz w:val="24"/>
                <w:szCs w:val="24"/>
              </w:rPr>
            </w:pPr>
            <w:r>
              <w:rPr>
                <w:rFonts w:hint="eastAsia" w:ascii="Times New Roman" w:hAnsi="Times New Roman" w:eastAsia="宋体" w:cs="Times New Roman"/>
                <w:sz w:val="24"/>
                <w:szCs w:val="24"/>
                <w:lang w:bidi="ar"/>
              </w:rPr>
              <w:t>废木方边角料外售物资回收部门</w:t>
            </w:r>
          </w:p>
          <w:p>
            <w:pPr>
              <w:numPr>
                <w:ilvl w:val="0"/>
                <w:numId w:val="7"/>
              </w:numPr>
              <w:rPr>
                <w:sz w:val="24"/>
                <w:szCs w:val="24"/>
              </w:rPr>
            </w:pPr>
            <w:r>
              <w:rPr>
                <w:sz w:val="24"/>
                <w:szCs w:val="24"/>
              </w:rPr>
              <w:t>除尘器收集粉尘由环卫部门清运</w:t>
            </w:r>
          </w:p>
          <w:p>
            <w:pPr>
              <w:numPr>
                <w:ilvl w:val="0"/>
                <w:numId w:val="0"/>
              </w:numPr>
              <w:rPr>
                <w:sz w:val="24"/>
                <w:szCs w:val="24"/>
              </w:rPr>
            </w:pPr>
            <w:r>
              <w:rPr>
                <w:rFonts w:hint="eastAsia"/>
                <w:sz w:val="24"/>
                <w:szCs w:val="24"/>
                <w:lang w:val="en-US" w:eastAsia="zh-CN"/>
              </w:rPr>
              <w:t>4</w:t>
            </w:r>
            <w:r>
              <w:rPr>
                <w:rFonts w:hint="eastAsia"/>
                <w:sz w:val="24"/>
                <w:szCs w:val="24"/>
              </w:rPr>
              <w:t>、危险废物</w:t>
            </w:r>
            <w:r>
              <w:rPr>
                <w:rFonts w:hint="eastAsia"/>
                <w:sz w:val="24"/>
                <w:szCs w:val="24"/>
                <w:lang w:bidi="ar"/>
              </w:rPr>
              <w:t>收集后暂存于危险暂存间，委托有资质单位进行处理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54" w:hRule="atLeast"/>
          <w:jc w:val="center"/>
        </w:trPr>
        <w:tc>
          <w:tcPr>
            <w:tcW w:w="1778" w:type="dxa"/>
            <w:noWrap w:val="0"/>
            <w:vAlign w:val="center"/>
          </w:tcPr>
          <w:p>
            <w:pPr>
              <w:adjustRightInd w:val="0"/>
              <w:snapToGrid w:val="0"/>
              <w:jc w:val="center"/>
              <w:rPr>
                <w:sz w:val="24"/>
                <w:szCs w:val="24"/>
              </w:rPr>
            </w:pPr>
            <w:r>
              <w:rPr>
                <w:sz w:val="24"/>
                <w:szCs w:val="24"/>
              </w:rPr>
              <w:t>土壤及地下水</w:t>
            </w:r>
          </w:p>
          <w:p>
            <w:pPr>
              <w:adjustRightInd w:val="0"/>
              <w:snapToGrid w:val="0"/>
              <w:jc w:val="center"/>
              <w:rPr>
                <w:sz w:val="24"/>
                <w:szCs w:val="24"/>
              </w:rPr>
            </w:pPr>
            <w:r>
              <w:rPr>
                <w:sz w:val="24"/>
                <w:szCs w:val="24"/>
              </w:rPr>
              <w:t>污染防治措施</w:t>
            </w:r>
          </w:p>
        </w:tc>
        <w:tc>
          <w:tcPr>
            <w:tcW w:w="7022" w:type="dxa"/>
            <w:gridSpan w:val="4"/>
            <w:noWrap w:val="0"/>
            <w:vAlign w:val="center"/>
          </w:tcPr>
          <w:p>
            <w:pPr>
              <w:adjustRightInd w:val="0"/>
              <w:snapToGrid w:val="0"/>
              <w:rPr>
                <w:sz w:val="24"/>
                <w:szCs w:val="24"/>
              </w:rPr>
            </w:pPr>
            <w:r>
              <w:rPr>
                <w:rFonts w:hint="eastAsia" w:ascii="Times New Roman" w:hAnsi="Times New Roman" w:eastAsia="宋体" w:cs="Times New Roman"/>
                <w:sz w:val="24"/>
                <w:szCs w:val="24"/>
              </w:rPr>
              <w:t>危险废物暂存间等进行重点防渗：等效黏土防渗层Mb≥1.0m，K≤1×10-7cm/s；或参照GB18598执行；原料仓库、生产车间、办公楼、成品库等进行一般防渗，等效黏土防渗层Mb≥0.75m，K≤1×10-7cm/s；或参照GB18889执行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1778" w:type="dxa"/>
            <w:noWrap w:val="0"/>
            <w:vAlign w:val="center"/>
          </w:tcPr>
          <w:p>
            <w:pPr>
              <w:adjustRightInd w:val="0"/>
              <w:snapToGrid w:val="0"/>
              <w:jc w:val="center"/>
              <w:rPr>
                <w:sz w:val="24"/>
                <w:szCs w:val="24"/>
              </w:rPr>
            </w:pPr>
            <w:r>
              <w:rPr>
                <w:sz w:val="24"/>
                <w:szCs w:val="24"/>
              </w:rPr>
              <w:t>生态保护措施</w:t>
            </w:r>
          </w:p>
        </w:tc>
        <w:tc>
          <w:tcPr>
            <w:tcW w:w="7022" w:type="dxa"/>
            <w:gridSpan w:val="4"/>
            <w:noWrap w:val="0"/>
            <w:vAlign w:val="center"/>
          </w:tcPr>
          <w:p>
            <w:pPr>
              <w:adjustRightInd w:val="0"/>
              <w:snapToGrid w:val="0"/>
              <w:jc w:val="center"/>
              <w:rPr>
                <w:sz w:val="24"/>
                <w:szCs w:val="24"/>
              </w:rPr>
            </w:pPr>
            <w:r>
              <w:rPr>
                <w:sz w:val="24"/>
                <w:szCs w:val="24"/>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778" w:type="dxa"/>
            <w:noWrap w:val="0"/>
            <w:vAlign w:val="center"/>
          </w:tcPr>
          <w:p>
            <w:pPr>
              <w:adjustRightInd w:val="0"/>
              <w:snapToGrid w:val="0"/>
              <w:jc w:val="center"/>
              <w:rPr>
                <w:spacing w:val="-8"/>
                <w:sz w:val="24"/>
                <w:szCs w:val="24"/>
              </w:rPr>
            </w:pPr>
            <w:r>
              <w:rPr>
                <w:spacing w:val="-8"/>
                <w:sz w:val="24"/>
                <w:szCs w:val="24"/>
              </w:rPr>
              <w:t>环境风险</w:t>
            </w:r>
          </w:p>
          <w:p>
            <w:pPr>
              <w:adjustRightInd w:val="0"/>
              <w:snapToGrid w:val="0"/>
              <w:jc w:val="center"/>
              <w:rPr>
                <w:spacing w:val="-8"/>
                <w:sz w:val="24"/>
                <w:szCs w:val="24"/>
              </w:rPr>
            </w:pPr>
            <w:r>
              <w:rPr>
                <w:spacing w:val="-8"/>
                <w:sz w:val="24"/>
                <w:szCs w:val="24"/>
              </w:rPr>
              <w:t>防范措施</w:t>
            </w:r>
          </w:p>
        </w:tc>
        <w:tc>
          <w:tcPr>
            <w:tcW w:w="7022" w:type="dxa"/>
            <w:gridSpan w:val="4"/>
            <w:noWrap w:val="0"/>
            <w:vAlign w:val="center"/>
          </w:tcPr>
          <w:p>
            <w:pPr>
              <w:adjustRightInd w:val="0"/>
              <w:snapToGrid w:val="0"/>
              <w:jc w:val="center"/>
              <w:rPr>
                <w:sz w:val="24"/>
                <w:szCs w:val="24"/>
              </w:rPr>
            </w:pPr>
            <w:r>
              <w:rPr>
                <w:rFonts w:hint="default" w:ascii="Times New Roman" w:hAnsi="Times New Roman" w:cs="Times New Roman"/>
                <w:color w:val="000000"/>
                <w:sz w:val="24"/>
                <w:szCs w:val="24"/>
                <w:lang w:val="en-US" w:eastAsia="zh-CN"/>
              </w:rPr>
              <w:t>合理安全储存危险物质，车间内配置相应的消防设备、设施和灭火药剂；制定严格的运行操作规章制度，发生火灾、爆炸事故后，灭火的同时疏散周边无关人员；制定应急预案等</w:t>
            </w:r>
            <w:r>
              <w:rPr>
                <w:rFonts w:hint="eastAsia" w:ascii="Times New Roman" w:hAnsi="Times New Roman" w:cs="Times New Roman"/>
                <w:color w:val="000000"/>
                <w:sz w:val="24"/>
                <w:szCs w:val="24"/>
                <w:lang w:val="en-US"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02" w:hRule="atLeast"/>
          <w:jc w:val="center"/>
        </w:trPr>
        <w:tc>
          <w:tcPr>
            <w:tcW w:w="1778" w:type="dxa"/>
            <w:noWrap w:val="0"/>
            <w:vAlign w:val="center"/>
          </w:tcPr>
          <w:p>
            <w:pPr>
              <w:adjustRightInd w:val="0"/>
              <w:snapToGrid w:val="0"/>
              <w:jc w:val="center"/>
              <w:rPr>
                <w:spacing w:val="-8"/>
                <w:sz w:val="24"/>
                <w:szCs w:val="24"/>
              </w:rPr>
            </w:pPr>
            <w:r>
              <w:rPr>
                <w:spacing w:val="-8"/>
                <w:sz w:val="24"/>
                <w:szCs w:val="24"/>
              </w:rPr>
              <w:t>其他环境</w:t>
            </w:r>
          </w:p>
          <w:p>
            <w:pPr>
              <w:adjustRightInd w:val="0"/>
              <w:snapToGrid w:val="0"/>
              <w:jc w:val="center"/>
              <w:rPr>
                <w:spacing w:val="-8"/>
                <w:sz w:val="24"/>
                <w:szCs w:val="24"/>
              </w:rPr>
            </w:pPr>
            <w:r>
              <w:rPr>
                <w:spacing w:val="-8"/>
                <w:sz w:val="24"/>
                <w:szCs w:val="24"/>
              </w:rPr>
              <w:t>管理要求</w:t>
            </w:r>
          </w:p>
        </w:tc>
        <w:tc>
          <w:tcPr>
            <w:tcW w:w="7022" w:type="dxa"/>
            <w:gridSpan w:val="4"/>
            <w:noWrap w:val="0"/>
            <w:vAlign w:val="center"/>
          </w:tcPr>
          <w:p>
            <w:pPr>
              <w:spacing w:line="240" w:lineRule="auto"/>
              <w:rPr>
                <w:rFonts w:hint="default" w:ascii="Times New Roman" w:hAnsi="Times New Roman" w:eastAsia="宋体" w:cs="Times New Roman"/>
                <w:sz w:val="24"/>
                <w:szCs w:val="24"/>
              </w:rPr>
            </w:pPr>
            <w:r>
              <w:rPr>
                <w:rFonts w:hint="default" w:ascii="Times New Roman" w:hAnsi="Times New Roman" w:cs="Times New Roman"/>
                <w:sz w:val="24"/>
                <w:szCs w:val="24"/>
              </w:rPr>
              <w:t>1</w:t>
            </w:r>
            <w:r>
              <w:rPr>
                <w:rFonts w:hint="default" w:ascii="Times New Roman" w:hAnsi="Times New Roman" w:eastAsia="宋体" w:cs="Times New Roman"/>
                <w:sz w:val="24"/>
                <w:szCs w:val="24"/>
              </w:rPr>
              <w:t>、规范化排污口设置</w:t>
            </w:r>
          </w:p>
          <w:p>
            <w:pPr>
              <w:spacing w:line="240" w:lineRule="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2、根据《固定污染源排污许可分类管理名录（2019年版）》中</w:t>
            </w:r>
            <w:r>
              <w:rPr>
                <w:sz w:val="24"/>
                <w:szCs w:val="24"/>
              </w:rPr>
              <w:t>十、家具制造业27家具制造其他</w:t>
            </w:r>
            <w:r>
              <w:rPr>
                <w:rFonts w:hint="default" w:ascii="Times New Roman" w:hAnsi="Times New Roman" w:eastAsia="宋体" w:cs="Times New Roman"/>
                <w:sz w:val="24"/>
                <w:szCs w:val="24"/>
              </w:rPr>
              <w:t>中要求，企业需申请排污许可（登记管理）</w:t>
            </w:r>
          </w:p>
          <w:p>
            <w:pPr>
              <w:adjustRightInd w:val="0"/>
              <w:snapToGrid w:val="0"/>
              <w:jc w:val="center"/>
              <w:rPr>
                <w:sz w:val="24"/>
                <w:szCs w:val="24"/>
              </w:rPr>
            </w:pPr>
            <w:r>
              <w:rPr>
                <w:rFonts w:hint="default" w:ascii="Times New Roman" w:hAnsi="Times New Roman" w:eastAsia="宋体" w:cs="Times New Roman"/>
                <w:sz w:val="24"/>
                <w:szCs w:val="24"/>
              </w:rPr>
              <w:t>3、根据相关环保法律中的规定，项目的主体工程与用于污染防治的设施必须同时设计、同时施工、同时投入</w:t>
            </w:r>
            <w:r>
              <w:rPr>
                <w:rFonts w:hint="eastAsia" w:ascii="宋体" w:hAnsi="宋体" w:eastAsia="宋体" w:cs="宋体"/>
                <w:sz w:val="24"/>
                <w:szCs w:val="24"/>
              </w:rPr>
              <w:t>运行，并且对于污染物防治设施建设“三同时”验收可以有效地防止大气污染物和水污染物对生态环境造成的不良影响。本项目在进行试生产时需要向环保部门申请开始进行“三同时”验收</w:t>
            </w:r>
            <w:r>
              <w:rPr>
                <w:rFonts w:hint="eastAsia" w:ascii="宋体" w:hAnsi="宋体" w:eastAsia="宋体" w:cs="宋体"/>
                <w:sz w:val="24"/>
                <w:szCs w:val="24"/>
                <w:lang w:eastAsia="zh-CN"/>
              </w:rPr>
              <w:t>。</w:t>
            </w:r>
          </w:p>
        </w:tc>
      </w:tr>
    </w:tbl>
    <w:p>
      <w:pPr>
        <w:pStyle w:val="19"/>
        <w:jc w:val="center"/>
        <w:outlineLvl w:val="0"/>
        <w:rPr>
          <w:rFonts w:ascii="Times New Roman" w:hAnsi="Times New Roman"/>
          <w:snapToGrid w:val="0"/>
          <w:sz w:val="30"/>
          <w:szCs w:val="30"/>
        </w:rPr>
      </w:pPr>
      <w:r>
        <w:rPr>
          <w:rFonts w:ascii="Times New Roman" w:hAnsi="Times New Roman"/>
          <w:snapToGrid w:val="0"/>
        </w:rPr>
        <w:br w:type="page"/>
      </w:r>
      <w:r>
        <w:rPr>
          <w:rFonts w:ascii="Times New Roman" w:hAnsi="Times New Roman" w:eastAsia="黑体"/>
          <w:snapToGrid w:val="0"/>
          <w:sz w:val="30"/>
          <w:szCs w:val="30"/>
        </w:rPr>
        <w:t>六、结论</w:t>
      </w:r>
    </w:p>
    <w:tbl>
      <w:tblPr>
        <w:tblStyle w:val="21"/>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86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991" w:hRule="atLeast"/>
          <w:jc w:val="center"/>
        </w:trPr>
        <w:tc>
          <w:tcPr>
            <w:tcW w:w="8865" w:type="dxa"/>
            <w:noWrap w:val="0"/>
            <w:vAlign w:val="center"/>
          </w:tcPr>
          <w:p>
            <w:pPr>
              <w:tabs>
                <w:tab w:val="left" w:pos="1416"/>
              </w:tabs>
              <w:spacing w:line="360" w:lineRule="auto"/>
              <w:ind w:firstLine="480" w:firstLineChars="200"/>
              <w:rPr>
                <w:sz w:val="24"/>
              </w:rPr>
            </w:pPr>
            <w:r>
              <w:rPr>
                <w:rFonts w:hint="default" w:ascii="Times New Roman" w:hAnsi="Times New Roman" w:cs="Times New Roman"/>
                <w:color w:val="auto"/>
                <w:sz w:val="24"/>
                <w:szCs w:val="24"/>
              </w:rPr>
              <w:t>本项目</w:t>
            </w:r>
            <w:r>
              <w:rPr>
                <w:rFonts w:hint="eastAsia" w:ascii="Times New Roman" w:hAnsi="Times New Roman" w:cs="Times New Roman"/>
                <w:color w:val="auto"/>
                <w:sz w:val="24"/>
                <w:szCs w:val="24"/>
                <w:lang w:val="en-US" w:eastAsia="zh-CN"/>
              </w:rPr>
              <w:t>的</w:t>
            </w:r>
            <w:r>
              <w:rPr>
                <w:rFonts w:hint="default" w:ascii="Times New Roman" w:hAnsi="Times New Roman" w:cs="Times New Roman"/>
                <w:color w:val="auto"/>
                <w:sz w:val="24"/>
                <w:szCs w:val="24"/>
              </w:rPr>
              <w:t>建设符合国家和地方产业政策要求，项目选址符合当地规划要求。项目运行期产生的污染物在采取了本报告</w:t>
            </w:r>
            <w:r>
              <w:rPr>
                <w:rFonts w:hint="eastAsia" w:ascii="Times New Roman" w:hAnsi="Times New Roman" w:cs="Times New Roman"/>
                <w:color w:val="auto"/>
                <w:sz w:val="24"/>
                <w:szCs w:val="24"/>
                <w:lang w:val="en-US" w:eastAsia="zh-CN"/>
              </w:rPr>
              <w:t>表</w:t>
            </w:r>
            <w:r>
              <w:rPr>
                <w:rFonts w:hint="default" w:ascii="Times New Roman" w:hAnsi="Times New Roman" w:cs="Times New Roman"/>
                <w:color w:val="auto"/>
                <w:sz w:val="24"/>
                <w:szCs w:val="24"/>
              </w:rPr>
              <w:t>提出的防治措施并严格落实后，可保证污染物稳定达标排放。因此，从环境保护的角度分析，本项目的建设是可行的。</w:t>
            </w:r>
          </w:p>
        </w:tc>
      </w:tr>
    </w:tbl>
    <w:p>
      <w:pPr>
        <w:sectPr>
          <w:pgSz w:w="11906" w:h="16838"/>
          <w:pgMar w:top="1701" w:right="1531" w:bottom="1701" w:left="1531" w:header="851" w:footer="851" w:gutter="0"/>
          <w:cols w:space="720" w:num="1"/>
          <w:docGrid w:linePitch="312" w:charSpace="0"/>
        </w:sectPr>
      </w:pPr>
    </w:p>
    <w:p>
      <w:pPr>
        <w:pStyle w:val="19"/>
        <w:adjustRightInd w:val="0"/>
        <w:snapToGrid w:val="0"/>
        <w:spacing w:before="0" w:beforeAutospacing="0" w:after="0" w:afterAutospacing="0" w:line="648" w:lineRule="auto"/>
        <w:outlineLvl w:val="0"/>
        <w:rPr>
          <w:rFonts w:ascii="Times New Roman" w:hAnsi="Times New Roman"/>
          <w:b/>
          <w:bCs/>
          <w:snapToGrid w:val="0"/>
          <w:sz w:val="32"/>
          <w:szCs w:val="32"/>
        </w:rPr>
      </w:pPr>
      <w:r>
        <w:rPr>
          <w:rFonts w:ascii="Times New Roman" w:hAnsi="Times New Roman"/>
          <w:b/>
          <w:bCs/>
          <w:snapToGrid w:val="0"/>
          <w:sz w:val="32"/>
          <w:szCs w:val="32"/>
        </w:rPr>
        <w:t>附表</w:t>
      </w:r>
    </w:p>
    <w:p>
      <w:pPr>
        <w:pStyle w:val="19"/>
        <w:adjustRightInd w:val="0"/>
        <w:snapToGrid w:val="0"/>
        <w:spacing w:before="0" w:beforeAutospacing="0" w:after="0" w:afterAutospacing="0" w:line="552" w:lineRule="auto"/>
        <w:jc w:val="center"/>
        <w:outlineLvl w:val="0"/>
        <w:rPr>
          <w:rFonts w:ascii="Times New Roman" w:hAnsi="Times New Roman"/>
          <w:b/>
          <w:bCs/>
          <w:snapToGrid w:val="0"/>
          <w:sz w:val="38"/>
          <w:szCs w:val="38"/>
        </w:rPr>
      </w:pPr>
      <w:r>
        <w:rPr>
          <w:rFonts w:ascii="Times New Roman" w:hAnsi="Times New Roman"/>
          <w:b/>
          <w:bCs/>
          <w:snapToGrid w:val="0"/>
          <w:sz w:val="38"/>
          <w:szCs w:val="38"/>
        </w:rPr>
        <w:t>建设项目污染物排放量汇总表</w:t>
      </w:r>
    </w:p>
    <w:tbl>
      <w:tblPr>
        <w:tblStyle w:val="21"/>
        <w:tblW w:w="0" w:type="auto"/>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1417"/>
        <w:gridCol w:w="1701"/>
        <w:gridCol w:w="1276"/>
        <w:gridCol w:w="1701"/>
        <w:gridCol w:w="1559"/>
        <w:gridCol w:w="1761"/>
        <w:gridCol w:w="1959"/>
        <w:gridCol w:w="82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588" w:type="dxa"/>
            <w:tcBorders>
              <w:tl2br w:val="single" w:color="auto" w:sz="4" w:space="0"/>
            </w:tcBorders>
            <w:noWrap w:val="0"/>
            <w:tcMar>
              <w:left w:w="28" w:type="dxa"/>
              <w:right w:w="28" w:type="dxa"/>
            </w:tcMar>
            <w:vAlign w:val="center"/>
          </w:tcPr>
          <w:p>
            <w:pPr>
              <w:pStyle w:val="40"/>
              <w:spacing w:beforeLines="0" w:afterLines="0" w:line="240" w:lineRule="auto"/>
              <w:jc w:val="right"/>
              <w:rPr>
                <w:rFonts w:ascii="Times New Roman"/>
                <w:b/>
                <w:bCs/>
                <w:snapToGrid w:val="0"/>
                <w:color w:val="000000"/>
                <w:spacing w:val="-6"/>
                <w:kern w:val="21"/>
                <w:sz w:val="24"/>
                <w:szCs w:val="24"/>
              </w:rPr>
            </w:pPr>
            <w:r>
              <w:rPr>
                <w:rFonts w:ascii="Times New Roman"/>
                <w:b/>
                <w:bCs/>
                <w:snapToGrid w:val="0"/>
                <w:color w:val="000000"/>
                <w:spacing w:val="-6"/>
                <w:kern w:val="21"/>
                <w:sz w:val="24"/>
                <w:szCs w:val="24"/>
              </w:rPr>
              <w:t>项目</w:t>
            </w:r>
          </w:p>
          <w:p>
            <w:pPr>
              <w:pStyle w:val="40"/>
              <w:spacing w:beforeLines="0" w:afterLines="0" w:line="240" w:lineRule="auto"/>
              <w:jc w:val="left"/>
              <w:rPr>
                <w:rFonts w:ascii="Times New Roman"/>
                <w:b/>
                <w:bCs/>
                <w:snapToGrid w:val="0"/>
                <w:color w:val="000000"/>
                <w:spacing w:val="-6"/>
                <w:kern w:val="21"/>
                <w:sz w:val="24"/>
                <w:szCs w:val="24"/>
              </w:rPr>
            </w:pPr>
            <w:r>
              <w:rPr>
                <w:rFonts w:ascii="Times New Roman"/>
                <w:b/>
                <w:bCs/>
                <w:snapToGrid w:val="0"/>
                <w:color w:val="000000"/>
                <w:spacing w:val="-6"/>
                <w:kern w:val="21"/>
                <w:sz w:val="24"/>
                <w:szCs w:val="24"/>
              </w:rPr>
              <w:t>分类</w:t>
            </w:r>
          </w:p>
        </w:tc>
        <w:tc>
          <w:tcPr>
            <w:tcW w:w="1417" w:type="dxa"/>
            <w:noWrap w:val="0"/>
            <w:tcMar>
              <w:left w:w="28" w:type="dxa"/>
              <w:right w:w="28" w:type="dxa"/>
            </w:tcMar>
            <w:vAlign w:val="center"/>
          </w:tcPr>
          <w:p>
            <w:pPr>
              <w:pStyle w:val="40"/>
              <w:spacing w:beforeLines="0" w:afterLines="0" w:line="240" w:lineRule="auto"/>
              <w:rPr>
                <w:rFonts w:ascii="Times New Roman"/>
                <w:b/>
                <w:bCs/>
                <w:snapToGrid w:val="0"/>
                <w:color w:val="000000"/>
                <w:spacing w:val="-6"/>
                <w:kern w:val="21"/>
                <w:sz w:val="24"/>
                <w:szCs w:val="24"/>
              </w:rPr>
            </w:pPr>
            <w:r>
              <w:rPr>
                <w:rFonts w:ascii="Times New Roman"/>
                <w:b/>
                <w:bCs/>
                <w:snapToGrid w:val="0"/>
                <w:color w:val="000000"/>
                <w:spacing w:val="-6"/>
                <w:kern w:val="21"/>
                <w:sz w:val="24"/>
                <w:szCs w:val="24"/>
              </w:rPr>
              <w:t>污染物名称</w:t>
            </w:r>
          </w:p>
        </w:tc>
        <w:tc>
          <w:tcPr>
            <w:tcW w:w="1701" w:type="dxa"/>
            <w:noWrap w:val="0"/>
            <w:tcMar>
              <w:left w:w="28" w:type="dxa"/>
              <w:right w:w="28" w:type="dxa"/>
            </w:tcMar>
            <w:vAlign w:val="center"/>
          </w:tcPr>
          <w:p>
            <w:pPr>
              <w:pStyle w:val="40"/>
              <w:spacing w:beforeLines="0" w:afterLines="0" w:line="240" w:lineRule="auto"/>
              <w:rPr>
                <w:rFonts w:ascii="Times New Roman"/>
                <w:b/>
                <w:bCs/>
                <w:snapToGrid w:val="0"/>
                <w:color w:val="000000"/>
                <w:spacing w:val="-6"/>
                <w:kern w:val="21"/>
                <w:sz w:val="24"/>
                <w:szCs w:val="24"/>
              </w:rPr>
            </w:pPr>
            <w:r>
              <w:rPr>
                <w:rFonts w:ascii="Times New Roman"/>
                <w:b/>
                <w:bCs/>
                <w:snapToGrid w:val="0"/>
                <w:color w:val="000000"/>
                <w:spacing w:val="-6"/>
                <w:kern w:val="21"/>
                <w:sz w:val="24"/>
                <w:szCs w:val="24"/>
              </w:rPr>
              <w:t>现有工程</w:t>
            </w:r>
          </w:p>
          <w:p>
            <w:pPr>
              <w:pStyle w:val="40"/>
              <w:spacing w:beforeLines="0" w:afterLines="0" w:line="240" w:lineRule="auto"/>
              <w:rPr>
                <w:rFonts w:ascii="Times New Roman"/>
                <w:b/>
                <w:bCs/>
                <w:snapToGrid w:val="0"/>
                <w:color w:val="000000"/>
                <w:spacing w:val="-6"/>
                <w:kern w:val="21"/>
                <w:sz w:val="24"/>
                <w:szCs w:val="24"/>
              </w:rPr>
            </w:pPr>
            <w:r>
              <w:rPr>
                <w:rFonts w:ascii="Times New Roman"/>
                <w:b/>
                <w:bCs/>
                <w:snapToGrid w:val="0"/>
                <w:color w:val="000000"/>
                <w:spacing w:val="-6"/>
                <w:kern w:val="21"/>
                <w:sz w:val="24"/>
                <w:szCs w:val="24"/>
              </w:rPr>
              <w:t>排放量（固体废物产生量）</w:t>
            </w:r>
            <w:r>
              <w:rPr>
                <w:rFonts w:ascii="Times New Roman"/>
                <w:b/>
                <w:bCs/>
                <w:snapToGrid w:val="0"/>
                <w:color w:val="000000"/>
                <w:spacing w:val="-6"/>
                <w:kern w:val="21"/>
                <w:sz w:val="24"/>
                <w:szCs w:val="24"/>
              </w:rPr>
              <w:fldChar w:fldCharType="begin"/>
            </w:r>
            <w:r>
              <w:rPr>
                <w:rFonts w:ascii="Times New Roman"/>
                <w:b/>
                <w:bCs/>
                <w:snapToGrid w:val="0"/>
                <w:color w:val="000000"/>
                <w:spacing w:val="-6"/>
                <w:kern w:val="21"/>
                <w:sz w:val="24"/>
                <w:szCs w:val="24"/>
              </w:rPr>
              <w:instrText xml:space="preserve"> = 1 \* GB3 \* MERGEFORMAT </w:instrText>
            </w:r>
            <w:r>
              <w:rPr>
                <w:rFonts w:ascii="Times New Roman"/>
                <w:b/>
                <w:bCs/>
                <w:snapToGrid w:val="0"/>
                <w:color w:val="000000"/>
                <w:spacing w:val="-6"/>
                <w:kern w:val="21"/>
                <w:sz w:val="24"/>
                <w:szCs w:val="24"/>
              </w:rPr>
              <w:fldChar w:fldCharType="separate"/>
            </w:r>
            <w:r>
              <w:rPr>
                <w:rFonts w:ascii="Times New Roman"/>
                <w:b/>
                <w:bCs/>
                <w:kern w:val="2"/>
                <w:sz w:val="24"/>
                <w:szCs w:val="24"/>
              </w:rPr>
              <w:t>①</w:t>
            </w:r>
            <w:r>
              <w:rPr>
                <w:rFonts w:ascii="Times New Roman"/>
                <w:b/>
                <w:bCs/>
                <w:snapToGrid w:val="0"/>
                <w:color w:val="000000"/>
                <w:spacing w:val="-6"/>
                <w:kern w:val="21"/>
                <w:sz w:val="24"/>
                <w:szCs w:val="24"/>
              </w:rPr>
              <w:fldChar w:fldCharType="end"/>
            </w:r>
          </w:p>
        </w:tc>
        <w:tc>
          <w:tcPr>
            <w:tcW w:w="1276" w:type="dxa"/>
            <w:noWrap w:val="0"/>
            <w:tcMar>
              <w:left w:w="28" w:type="dxa"/>
              <w:right w:w="28" w:type="dxa"/>
            </w:tcMar>
            <w:vAlign w:val="center"/>
          </w:tcPr>
          <w:p>
            <w:pPr>
              <w:pStyle w:val="40"/>
              <w:spacing w:beforeLines="0" w:afterLines="0" w:line="240" w:lineRule="auto"/>
              <w:rPr>
                <w:rFonts w:ascii="Times New Roman"/>
                <w:b/>
                <w:bCs/>
                <w:snapToGrid w:val="0"/>
                <w:color w:val="000000"/>
                <w:spacing w:val="-6"/>
                <w:kern w:val="21"/>
                <w:sz w:val="24"/>
                <w:szCs w:val="24"/>
              </w:rPr>
            </w:pPr>
            <w:r>
              <w:rPr>
                <w:rFonts w:ascii="Times New Roman"/>
                <w:b/>
                <w:bCs/>
                <w:snapToGrid w:val="0"/>
                <w:color w:val="000000"/>
                <w:spacing w:val="-6"/>
                <w:kern w:val="21"/>
                <w:sz w:val="24"/>
                <w:szCs w:val="24"/>
              </w:rPr>
              <w:t>现有工程</w:t>
            </w:r>
          </w:p>
          <w:p>
            <w:pPr>
              <w:pStyle w:val="40"/>
              <w:spacing w:beforeLines="0" w:afterLines="0" w:line="240" w:lineRule="auto"/>
              <w:rPr>
                <w:rFonts w:ascii="Times New Roman"/>
                <w:b/>
                <w:bCs/>
                <w:snapToGrid w:val="0"/>
                <w:color w:val="000000"/>
                <w:spacing w:val="-6"/>
                <w:kern w:val="21"/>
                <w:sz w:val="24"/>
                <w:szCs w:val="24"/>
              </w:rPr>
            </w:pPr>
            <w:r>
              <w:rPr>
                <w:rFonts w:ascii="Times New Roman"/>
                <w:b/>
                <w:bCs/>
                <w:snapToGrid w:val="0"/>
                <w:color w:val="000000"/>
                <w:spacing w:val="-6"/>
                <w:kern w:val="21"/>
                <w:sz w:val="24"/>
                <w:szCs w:val="24"/>
              </w:rPr>
              <w:t>许可排放量</w:t>
            </w:r>
          </w:p>
          <w:p>
            <w:pPr>
              <w:pStyle w:val="40"/>
              <w:spacing w:beforeLines="0" w:afterLines="0"/>
              <w:rPr>
                <w:rFonts w:ascii="Times New Roman"/>
                <w:b/>
                <w:bCs/>
                <w:snapToGrid w:val="0"/>
                <w:color w:val="000000"/>
                <w:spacing w:val="-6"/>
                <w:kern w:val="21"/>
                <w:sz w:val="24"/>
                <w:szCs w:val="24"/>
              </w:rPr>
            </w:pPr>
            <w:r>
              <w:rPr>
                <w:rFonts w:ascii="Times New Roman"/>
                <w:b/>
                <w:bCs/>
                <w:snapToGrid w:val="0"/>
                <w:color w:val="000000"/>
                <w:spacing w:val="-6"/>
                <w:kern w:val="21"/>
                <w:sz w:val="24"/>
                <w:szCs w:val="24"/>
              </w:rPr>
              <w:fldChar w:fldCharType="begin"/>
            </w:r>
            <w:r>
              <w:rPr>
                <w:rFonts w:ascii="Times New Roman"/>
                <w:b/>
                <w:bCs/>
                <w:snapToGrid w:val="0"/>
                <w:color w:val="000000"/>
                <w:spacing w:val="-6"/>
                <w:kern w:val="21"/>
                <w:sz w:val="24"/>
                <w:szCs w:val="24"/>
              </w:rPr>
              <w:instrText xml:space="preserve"> = 2 \* GB3 \* MERGEFORMAT </w:instrText>
            </w:r>
            <w:r>
              <w:rPr>
                <w:rFonts w:ascii="Times New Roman"/>
                <w:b/>
                <w:bCs/>
                <w:snapToGrid w:val="0"/>
                <w:color w:val="000000"/>
                <w:spacing w:val="-6"/>
                <w:kern w:val="21"/>
                <w:sz w:val="24"/>
                <w:szCs w:val="24"/>
              </w:rPr>
              <w:fldChar w:fldCharType="separate"/>
            </w:r>
            <w:r>
              <w:rPr>
                <w:rFonts w:ascii="Times New Roman"/>
                <w:b/>
                <w:bCs/>
                <w:snapToGrid w:val="0"/>
                <w:color w:val="000000"/>
                <w:spacing w:val="-6"/>
                <w:kern w:val="21"/>
                <w:sz w:val="24"/>
                <w:szCs w:val="24"/>
              </w:rPr>
              <w:t>②</w:t>
            </w:r>
            <w:r>
              <w:rPr>
                <w:rFonts w:ascii="Times New Roman"/>
                <w:b/>
                <w:bCs/>
                <w:snapToGrid w:val="0"/>
                <w:color w:val="000000"/>
                <w:spacing w:val="-6"/>
                <w:kern w:val="21"/>
                <w:sz w:val="24"/>
                <w:szCs w:val="24"/>
              </w:rPr>
              <w:fldChar w:fldCharType="end"/>
            </w:r>
          </w:p>
        </w:tc>
        <w:tc>
          <w:tcPr>
            <w:tcW w:w="1701" w:type="dxa"/>
            <w:noWrap w:val="0"/>
            <w:tcMar>
              <w:left w:w="28" w:type="dxa"/>
              <w:right w:w="28" w:type="dxa"/>
            </w:tcMar>
            <w:vAlign w:val="center"/>
          </w:tcPr>
          <w:p>
            <w:pPr>
              <w:pStyle w:val="40"/>
              <w:spacing w:beforeLines="0" w:afterLines="0" w:line="240" w:lineRule="auto"/>
              <w:rPr>
                <w:rFonts w:ascii="Times New Roman"/>
                <w:b/>
                <w:bCs/>
                <w:snapToGrid w:val="0"/>
                <w:color w:val="000000"/>
                <w:spacing w:val="-6"/>
                <w:kern w:val="21"/>
                <w:sz w:val="24"/>
                <w:szCs w:val="24"/>
              </w:rPr>
            </w:pPr>
            <w:r>
              <w:rPr>
                <w:rFonts w:ascii="Times New Roman"/>
                <w:b/>
                <w:bCs/>
                <w:snapToGrid w:val="0"/>
                <w:color w:val="000000"/>
                <w:spacing w:val="-6"/>
                <w:kern w:val="21"/>
                <w:sz w:val="24"/>
                <w:szCs w:val="24"/>
              </w:rPr>
              <w:t>在建工程</w:t>
            </w:r>
          </w:p>
          <w:p>
            <w:pPr>
              <w:pStyle w:val="40"/>
              <w:spacing w:beforeLines="0" w:afterLines="0" w:line="240" w:lineRule="auto"/>
              <w:rPr>
                <w:rFonts w:ascii="Times New Roman"/>
                <w:b/>
                <w:bCs/>
                <w:snapToGrid w:val="0"/>
                <w:color w:val="000000"/>
                <w:spacing w:val="-6"/>
                <w:kern w:val="21"/>
                <w:sz w:val="24"/>
                <w:szCs w:val="24"/>
              </w:rPr>
            </w:pPr>
            <w:r>
              <w:rPr>
                <w:rFonts w:ascii="Times New Roman"/>
                <w:b/>
                <w:bCs/>
                <w:snapToGrid w:val="0"/>
                <w:color w:val="000000"/>
                <w:spacing w:val="-6"/>
                <w:kern w:val="21"/>
                <w:sz w:val="24"/>
                <w:szCs w:val="24"/>
              </w:rPr>
              <w:t>排放量（固体废物产生量）</w:t>
            </w:r>
            <w:r>
              <w:rPr>
                <w:rFonts w:ascii="Times New Roman"/>
                <w:b/>
                <w:bCs/>
                <w:snapToGrid w:val="0"/>
                <w:color w:val="000000"/>
                <w:spacing w:val="-6"/>
                <w:kern w:val="21"/>
                <w:sz w:val="24"/>
                <w:szCs w:val="24"/>
              </w:rPr>
              <w:fldChar w:fldCharType="begin"/>
            </w:r>
            <w:r>
              <w:rPr>
                <w:rFonts w:ascii="Times New Roman"/>
                <w:b/>
                <w:bCs/>
                <w:snapToGrid w:val="0"/>
                <w:color w:val="000000"/>
                <w:spacing w:val="-6"/>
                <w:kern w:val="21"/>
                <w:sz w:val="24"/>
                <w:szCs w:val="24"/>
              </w:rPr>
              <w:instrText xml:space="preserve"> = 3 \* GB3 \* MERGEFORMAT </w:instrText>
            </w:r>
            <w:r>
              <w:rPr>
                <w:rFonts w:ascii="Times New Roman"/>
                <w:b/>
                <w:bCs/>
                <w:snapToGrid w:val="0"/>
                <w:color w:val="000000"/>
                <w:spacing w:val="-6"/>
                <w:kern w:val="21"/>
                <w:sz w:val="24"/>
                <w:szCs w:val="24"/>
              </w:rPr>
              <w:fldChar w:fldCharType="separate"/>
            </w:r>
            <w:r>
              <w:rPr>
                <w:rFonts w:ascii="Times New Roman"/>
                <w:b/>
                <w:bCs/>
                <w:kern w:val="2"/>
                <w:sz w:val="24"/>
                <w:szCs w:val="24"/>
              </w:rPr>
              <w:t>③</w:t>
            </w:r>
            <w:r>
              <w:rPr>
                <w:rFonts w:ascii="Times New Roman"/>
                <w:b/>
                <w:bCs/>
                <w:snapToGrid w:val="0"/>
                <w:color w:val="000000"/>
                <w:spacing w:val="-6"/>
                <w:kern w:val="21"/>
                <w:sz w:val="24"/>
                <w:szCs w:val="24"/>
              </w:rPr>
              <w:fldChar w:fldCharType="end"/>
            </w:r>
          </w:p>
        </w:tc>
        <w:tc>
          <w:tcPr>
            <w:tcW w:w="1559" w:type="dxa"/>
            <w:noWrap w:val="0"/>
            <w:tcMar>
              <w:left w:w="28" w:type="dxa"/>
              <w:right w:w="28" w:type="dxa"/>
            </w:tcMar>
            <w:vAlign w:val="center"/>
          </w:tcPr>
          <w:p>
            <w:pPr>
              <w:pStyle w:val="40"/>
              <w:spacing w:beforeLines="0" w:afterLines="0" w:line="240" w:lineRule="auto"/>
              <w:rPr>
                <w:rFonts w:ascii="Times New Roman"/>
                <w:b/>
                <w:bCs/>
                <w:snapToGrid w:val="0"/>
                <w:color w:val="000000"/>
                <w:spacing w:val="-6"/>
                <w:kern w:val="21"/>
                <w:sz w:val="24"/>
                <w:szCs w:val="24"/>
              </w:rPr>
            </w:pPr>
            <w:r>
              <w:rPr>
                <w:rFonts w:ascii="Times New Roman"/>
                <w:b/>
                <w:bCs/>
                <w:snapToGrid w:val="0"/>
                <w:color w:val="000000"/>
                <w:spacing w:val="-6"/>
                <w:kern w:val="21"/>
                <w:sz w:val="24"/>
                <w:szCs w:val="24"/>
              </w:rPr>
              <w:t>本项目</w:t>
            </w:r>
          </w:p>
          <w:p>
            <w:pPr>
              <w:pStyle w:val="40"/>
              <w:spacing w:beforeLines="0" w:afterLines="0" w:line="240" w:lineRule="auto"/>
              <w:rPr>
                <w:rFonts w:ascii="Times New Roman"/>
                <w:b/>
                <w:bCs/>
                <w:snapToGrid w:val="0"/>
                <w:color w:val="000000"/>
                <w:spacing w:val="-6"/>
                <w:kern w:val="21"/>
                <w:sz w:val="24"/>
                <w:szCs w:val="24"/>
              </w:rPr>
            </w:pPr>
            <w:r>
              <w:rPr>
                <w:rFonts w:ascii="Times New Roman"/>
                <w:b/>
                <w:bCs/>
                <w:snapToGrid w:val="0"/>
                <w:color w:val="000000"/>
                <w:spacing w:val="-6"/>
                <w:kern w:val="21"/>
                <w:sz w:val="24"/>
                <w:szCs w:val="24"/>
              </w:rPr>
              <w:t>排放量（固体废物产生量）</w:t>
            </w:r>
            <w:r>
              <w:rPr>
                <w:rFonts w:ascii="Times New Roman"/>
                <w:b/>
                <w:bCs/>
                <w:snapToGrid w:val="0"/>
                <w:color w:val="000000"/>
                <w:spacing w:val="-6"/>
                <w:kern w:val="21"/>
                <w:sz w:val="24"/>
                <w:szCs w:val="24"/>
              </w:rPr>
              <w:fldChar w:fldCharType="begin"/>
            </w:r>
            <w:r>
              <w:rPr>
                <w:rFonts w:ascii="Times New Roman"/>
                <w:b/>
                <w:bCs/>
                <w:snapToGrid w:val="0"/>
                <w:color w:val="000000"/>
                <w:spacing w:val="-6"/>
                <w:kern w:val="21"/>
                <w:sz w:val="24"/>
                <w:szCs w:val="24"/>
              </w:rPr>
              <w:instrText xml:space="preserve"> = 4 \* GB3 \* MERGEFORMAT </w:instrText>
            </w:r>
            <w:r>
              <w:rPr>
                <w:rFonts w:ascii="Times New Roman"/>
                <w:b/>
                <w:bCs/>
                <w:snapToGrid w:val="0"/>
                <w:color w:val="000000"/>
                <w:spacing w:val="-6"/>
                <w:kern w:val="21"/>
                <w:sz w:val="24"/>
                <w:szCs w:val="24"/>
              </w:rPr>
              <w:fldChar w:fldCharType="separate"/>
            </w:r>
            <w:r>
              <w:rPr>
                <w:rFonts w:ascii="Times New Roman"/>
                <w:b/>
                <w:bCs/>
                <w:kern w:val="2"/>
                <w:sz w:val="24"/>
                <w:szCs w:val="24"/>
              </w:rPr>
              <w:t>④</w:t>
            </w:r>
            <w:r>
              <w:rPr>
                <w:rFonts w:ascii="Times New Roman"/>
                <w:b/>
                <w:bCs/>
                <w:snapToGrid w:val="0"/>
                <w:color w:val="000000"/>
                <w:spacing w:val="-6"/>
                <w:kern w:val="21"/>
                <w:sz w:val="24"/>
                <w:szCs w:val="24"/>
              </w:rPr>
              <w:fldChar w:fldCharType="end"/>
            </w:r>
          </w:p>
        </w:tc>
        <w:tc>
          <w:tcPr>
            <w:tcW w:w="1761" w:type="dxa"/>
            <w:noWrap w:val="0"/>
            <w:tcMar>
              <w:left w:w="28" w:type="dxa"/>
              <w:right w:w="28" w:type="dxa"/>
            </w:tcMar>
            <w:vAlign w:val="center"/>
          </w:tcPr>
          <w:p>
            <w:pPr>
              <w:pStyle w:val="40"/>
              <w:spacing w:beforeLines="0" w:afterLines="0" w:line="240" w:lineRule="auto"/>
              <w:rPr>
                <w:rFonts w:ascii="Times New Roman"/>
                <w:b/>
                <w:bCs/>
                <w:snapToGrid w:val="0"/>
                <w:color w:val="000000"/>
                <w:spacing w:val="-16"/>
                <w:kern w:val="21"/>
                <w:sz w:val="24"/>
                <w:szCs w:val="24"/>
              </w:rPr>
            </w:pPr>
            <w:r>
              <w:rPr>
                <w:rFonts w:ascii="Times New Roman"/>
                <w:b/>
                <w:bCs/>
                <w:snapToGrid w:val="0"/>
                <w:color w:val="000000"/>
                <w:spacing w:val="-16"/>
                <w:kern w:val="21"/>
                <w:sz w:val="24"/>
                <w:szCs w:val="24"/>
              </w:rPr>
              <w:t>以新带老削减量</w:t>
            </w:r>
          </w:p>
          <w:p>
            <w:pPr>
              <w:pStyle w:val="40"/>
              <w:spacing w:beforeLines="0" w:afterLines="0" w:line="240" w:lineRule="auto"/>
              <w:rPr>
                <w:rFonts w:ascii="Times New Roman"/>
                <w:b/>
                <w:bCs/>
                <w:snapToGrid w:val="0"/>
                <w:color w:val="000000"/>
                <w:spacing w:val="-16"/>
                <w:kern w:val="21"/>
                <w:sz w:val="24"/>
                <w:szCs w:val="24"/>
              </w:rPr>
            </w:pPr>
            <w:r>
              <w:rPr>
                <w:rFonts w:ascii="Times New Roman"/>
                <w:b/>
                <w:bCs/>
                <w:snapToGrid w:val="0"/>
                <w:color w:val="000000"/>
                <w:spacing w:val="-16"/>
                <w:kern w:val="21"/>
                <w:sz w:val="24"/>
                <w:szCs w:val="24"/>
              </w:rPr>
              <w:t>（新建项目不填）</w:t>
            </w:r>
            <w:r>
              <w:rPr>
                <w:rFonts w:ascii="Times New Roman"/>
                <w:b/>
                <w:bCs/>
                <w:snapToGrid w:val="0"/>
                <w:color w:val="000000"/>
                <w:spacing w:val="-16"/>
                <w:kern w:val="21"/>
                <w:sz w:val="24"/>
                <w:szCs w:val="24"/>
              </w:rPr>
              <w:fldChar w:fldCharType="begin"/>
            </w:r>
            <w:r>
              <w:rPr>
                <w:rFonts w:ascii="Times New Roman"/>
                <w:b/>
                <w:bCs/>
                <w:snapToGrid w:val="0"/>
                <w:color w:val="000000"/>
                <w:spacing w:val="-16"/>
                <w:kern w:val="21"/>
                <w:sz w:val="24"/>
                <w:szCs w:val="24"/>
              </w:rPr>
              <w:instrText xml:space="preserve"> = 5 \* GB3 \* MERGEFORMAT </w:instrText>
            </w:r>
            <w:r>
              <w:rPr>
                <w:rFonts w:ascii="Times New Roman"/>
                <w:b/>
                <w:bCs/>
                <w:snapToGrid w:val="0"/>
                <w:color w:val="000000"/>
                <w:spacing w:val="-16"/>
                <w:kern w:val="21"/>
                <w:sz w:val="24"/>
                <w:szCs w:val="24"/>
              </w:rPr>
              <w:fldChar w:fldCharType="separate"/>
            </w:r>
            <w:r>
              <w:rPr>
                <w:rFonts w:ascii="Times New Roman"/>
                <w:b/>
                <w:bCs/>
                <w:kern w:val="2"/>
                <w:sz w:val="24"/>
                <w:szCs w:val="24"/>
              </w:rPr>
              <w:t>⑤</w:t>
            </w:r>
            <w:r>
              <w:rPr>
                <w:rFonts w:ascii="Times New Roman"/>
                <w:b/>
                <w:bCs/>
                <w:snapToGrid w:val="0"/>
                <w:color w:val="000000"/>
                <w:spacing w:val="-16"/>
                <w:kern w:val="21"/>
                <w:sz w:val="24"/>
                <w:szCs w:val="24"/>
              </w:rPr>
              <w:fldChar w:fldCharType="end"/>
            </w:r>
          </w:p>
        </w:tc>
        <w:tc>
          <w:tcPr>
            <w:tcW w:w="1959" w:type="dxa"/>
            <w:noWrap w:val="0"/>
            <w:tcMar>
              <w:left w:w="28" w:type="dxa"/>
              <w:right w:w="28" w:type="dxa"/>
            </w:tcMar>
            <w:vAlign w:val="center"/>
          </w:tcPr>
          <w:p>
            <w:pPr>
              <w:pStyle w:val="40"/>
              <w:spacing w:beforeLines="0" w:afterLines="0" w:line="240" w:lineRule="auto"/>
              <w:rPr>
                <w:rFonts w:ascii="Times New Roman"/>
                <w:b/>
                <w:bCs/>
                <w:snapToGrid w:val="0"/>
                <w:color w:val="000000"/>
                <w:spacing w:val="-16"/>
                <w:kern w:val="21"/>
                <w:sz w:val="24"/>
                <w:szCs w:val="24"/>
              </w:rPr>
            </w:pPr>
            <w:r>
              <w:rPr>
                <w:rFonts w:ascii="Times New Roman"/>
                <w:b/>
                <w:bCs/>
                <w:snapToGrid w:val="0"/>
                <w:color w:val="000000"/>
                <w:spacing w:val="-16"/>
                <w:kern w:val="21"/>
                <w:sz w:val="24"/>
                <w:szCs w:val="24"/>
              </w:rPr>
              <w:t>本项目建成后</w:t>
            </w:r>
          </w:p>
          <w:p>
            <w:pPr>
              <w:pStyle w:val="40"/>
              <w:spacing w:beforeLines="0" w:afterLines="0" w:line="240" w:lineRule="auto"/>
              <w:rPr>
                <w:rFonts w:ascii="Times New Roman"/>
                <w:b/>
                <w:bCs/>
                <w:snapToGrid w:val="0"/>
                <w:color w:val="000000"/>
                <w:spacing w:val="-16"/>
                <w:kern w:val="21"/>
                <w:sz w:val="24"/>
                <w:szCs w:val="24"/>
              </w:rPr>
            </w:pPr>
            <w:r>
              <w:rPr>
                <w:rFonts w:ascii="Times New Roman"/>
                <w:b/>
                <w:bCs/>
                <w:snapToGrid w:val="0"/>
                <w:color w:val="000000"/>
                <w:spacing w:val="-16"/>
                <w:kern w:val="21"/>
                <w:sz w:val="24"/>
                <w:szCs w:val="24"/>
              </w:rPr>
              <w:t>全厂排放量（固体废物产生量）</w:t>
            </w:r>
            <w:r>
              <w:rPr>
                <w:rFonts w:ascii="Times New Roman"/>
                <w:b/>
                <w:bCs/>
                <w:snapToGrid w:val="0"/>
                <w:color w:val="000000"/>
                <w:spacing w:val="-16"/>
                <w:kern w:val="21"/>
                <w:sz w:val="24"/>
                <w:szCs w:val="24"/>
              </w:rPr>
              <w:fldChar w:fldCharType="begin"/>
            </w:r>
            <w:r>
              <w:rPr>
                <w:rFonts w:ascii="Times New Roman"/>
                <w:b/>
                <w:bCs/>
                <w:snapToGrid w:val="0"/>
                <w:color w:val="000000"/>
                <w:spacing w:val="-16"/>
                <w:kern w:val="21"/>
                <w:sz w:val="24"/>
                <w:szCs w:val="24"/>
              </w:rPr>
              <w:instrText xml:space="preserve"> = 6 \* GB3 \* MERGEFORMAT </w:instrText>
            </w:r>
            <w:r>
              <w:rPr>
                <w:rFonts w:ascii="Times New Roman"/>
                <w:b/>
                <w:bCs/>
                <w:snapToGrid w:val="0"/>
                <w:color w:val="000000"/>
                <w:spacing w:val="-16"/>
                <w:kern w:val="21"/>
                <w:sz w:val="24"/>
                <w:szCs w:val="24"/>
              </w:rPr>
              <w:fldChar w:fldCharType="separate"/>
            </w:r>
            <w:r>
              <w:rPr>
                <w:rFonts w:ascii="Times New Roman"/>
                <w:b/>
                <w:bCs/>
                <w:kern w:val="2"/>
                <w:sz w:val="24"/>
                <w:szCs w:val="24"/>
              </w:rPr>
              <w:t>⑥</w:t>
            </w:r>
            <w:r>
              <w:rPr>
                <w:rFonts w:ascii="Times New Roman"/>
                <w:b/>
                <w:bCs/>
                <w:snapToGrid w:val="0"/>
                <w:color w:val="000000"/>
                <w:spacing w:val="-16"/>
                <w:kern w:val="21"/>
                <w:sz w:val="24"/>
                <w:szCs w:val="24"/>
              </w:rPr>
              <w:fldChar w:fldCharType="end"/>
            </w:r>
          </w:p>
        </w:tc>
        <w:tc>
          <w:tcPr>
            <w:tcW w:w="826" w:type="dxa"/>
            <w:noWrap w:val="0"/>
            <w:tcMar>
              <w:left w:w="28" w:type="dxa"/>
              <w:right w:w="28" w:type="dxa"/>
            </w:tcMar>
            <w:vAlign w:val="center"/>
          </w:tcPr>
          <w:p>
            <w:pPr>
              <w:pStyle w:val="40"/>
              <w:spacing w:beforeLines="0" w:afterLines="0" w:line="240" w:lineRule="auto"/>
              <w:rPr>
                <w:rFonts w:ascii="Times New Roman"/>
                <w:b/>
                <w:bCs/>
                <w:snapToGrid w:val="0"/>
                <w:color w:val="000000"/>
                <w:spacing w:val="-6"/>
                <w:kern w:val="21"/>
                <w:sz w:val="24"/>
                <w:szCs w:val="24"/>
              </w:rPr>
            </w:pPr>
            <w:r>
              <w:rPr>
                <w:rFonts w:ascii="Times New Roman"/>
                <w:b/>
                <w:bCs/>
                <w:snapToGrid w:val="0"/>
                <w:color w:val="000000"/>
                <w:spacing w:val="-6"/>
                <w:kern w:val="21"/>
                <w:sz w:val="24"/>
                <w:szCs w:val="24"/>
              </w:rPr>
              <w:t>变化量</w:t>
            </w:r>
          </w:p>
          <w:p>
            <w:pPr>
              <w:pStyle w:val="40"/>
              <w:spacing w:beforeLines="0" w:afterLines="0" w:line="240" w:lineRule="auto"/>
              <w:rPr>
                <w:rFonts w:ascii="Times New Roman"/>
                <w:b/>
                <w:bCs/>
                <w:snapToGrid w:val="0"/>
                <w:color w:val="000000"/>
                <w:spacing w:val="-6"/>
                <w:kern w:val="21"/>
                <w:sz w:val="24"/>
                <w:szCs w:val="24"/>
              </w:rPr>
            </w:pPr>
            <w:r>
              <w:rPr>
                <w:rFonts w:ascii="Times New Roman"/>
                <w:b/>
                <w:bCs/>
                <w:snapToGrid w:val="0"/>
                <w:color w:val="000000"/>
                <w:spacing w:val="-6"/>
                <w:kern w:val="21"/>
                <w:sz w:val="24"/>
                <w:szCs w:val="24"/>
              </w:rPr>
              <w:fldChar w:fldCharType="begin"/>
            </w:r>
            <w:r>
              <w:rPr>
                <w:rFonts w:ascii="Times New Roman"/>
                <w:b/>
                <w:bCs/>
                <w:snapToGrid w:val="0"/>
                <w:color w:val="000000"/>
                <w:spacing w:val="-6"/>
                <w:kern w:val="21"/>
                <w:sz w:val="24"/>
                <w:szCs w:val="24"/>
              </w:rPr>
              <w:instrText xml:space="preserve"> = 7 \* GB3 \* MERGEFORMAT </w:instrText>
            </w:r>
            <w:r>
              <w:rPr>
                <w:rFonts w:ascii="Times New Roman"/>
                <w:b/>
                <w:bCs/>
                <w:snapToGrid w:val="0"/>
                <w:color w:val="000000"/>
                <w:spacing w:val="-6"/>
                <w:kern w:val="21"/>
                <w:sz w:val="24"/>
                <w:szCs w:val="24"/>
              </w:rPr>
              <w:fldChar w:fldCharType="separate"/>
            </w:r>
            <w:r>
              <w:rPr>
                <w:rFonts w:ascii="Times New Roman"/>
                <w:b/>
                <w:bCs/>
                <w:kern w:val="2"/>
                <w:sz w:val="24"/>
                <w:szCs w:val="24"/>
              </w:rPr>
              <w:t>⑦</w:t>
            </w:r>
            <w:r>
              <w:rPr>
                <w:rFonts w:ascii="Times New Roman"/>
                <w:b/>
                <w:bCs/>
                <w:snapToGrid w:val="0"/>
                <w:color w:val="000000"/>
                <w:spacing w:val="-6"/>
                <w:kern w:val="21"/>
                <w:sz w:val="24"/>
                <w:szCs w:val="24"/>
              </w:rPr>
              <w:fldChar w:fldCharType="end"/>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588" w:type="dxa"/>
            <w:noWrap w:val="0"/>
            <w:vAlign w:val="center"/>
          </w:tcPr>
          <w:p>
            <w:pPr>
              <w:pStyle w:val="40"/>
              <w:spacing w:beforeLines="0" w:afterLines="0" w:line="240" w:lineRule="auto"/>
              <w:rPr>
                <w:rFonts w:ascii="Times New Roman"/>
                <w:snapToGrid w:val="0"/>
                <w:color w:val="000000"/>
                <w:kern w:val="21"/>
                <w:sz w:val="24"/>
                <w:szCs w:val="24"/>
              </w:rPr>
            </w:pPr>
            <w:r>
              <w:rPr>
                <w:rFonts w:ascii="Times New Roman"/>
                <w:snapToGrid w:val="0"/>
                <w:color w:val="000000"/>
                <w:kern w:val="21"/>
                <w:sz w:val="24"/>
                <w:szCs w:val="24"/>
              </w:rPr>
              <w:t>废气</w:t>
            </w:r>
          </w:p>
        </w:tc>
        <w:tc>
          <w:tcPr>
            <w:tcW w:w="1417" w:type="dxa"/>
            <w:noWrap w:val="0"/>
            <w:vAlign w:val="center"/>
          </w:tcPr>
          <w:p>
            <w:pPr>
              <w:pStyle w:val="40"/>
              <w:spacing w:beforeLines="0" w:afterLines="0" w:line="240" w:lineRule="auto"/>
              <w:rPr>
                <w:rFonts w:ascii="Times New Roman"/>
                <w:snapToGrid w:val="0"/>
                <w:color w:val="000000"/>
                <w:kern w:val="21"/>
                <w:sz w:val="24"/>
                <w:szCs w:val="24"/>
              </w:rPr>
            </w:pPr>
            <w:r>
              <w:rPr>
                <w:rFonts w:ascii="Times New Roman"/>
                <w:snapToGrid w:val="0"/>
                <w:color w:val="000000"/>
                <w:kern w:val="21"/>
                <w:sz w:val="24"/>
                <w:szCs w:val="24"/>
              </w:rPr>
              <w:t>粉尘</w:t>
            </w:r>
          </w:p>
        </w:tc>
        <w:tc>
          <w:tcPr>
            <w:tcW w:w="1701" w:type="dxa"/>
            <w:noWrap w:val="0"/>
            <w:vAlign w:val="center"/>
          </w:tcPr>
          <w:p>
            <w:pPr>
              <w:pStyle w:val="40"/>
              <w:spacing w:beforeLines="0" w:afterLines="0" w:line="240" w:lineRule="auto"/>
              <w:rPr>
                <w:rFonts w:ascii="Times New Roman"/>
                <w:snapToGrid w:val="0"/>
                <w:color w:val="000000"/>
                <w:kern w:val="21"/>
                <w:sz w:val="24"/>
                <w:szCs w:val="24"/>
              </w:rPr>
            </w:pPr>
            <w:r>
              <w:rPr>
                <w:rFonts w:ascii="Times New Roman"/>
                <w:snapToGrid w:val="0"/>
                <w:color w:val="000000"/>
                <w:kern w:val="21"/>
                <w:sz w:val="24"/>
                <w:szCs w:val="24"/>
              </w:rPr>
              <w:t>/</w:t>
            </w:r>
          </w:p>
        </w:tc>
        <w:tc>
          <w:tcPr>
            <w:tcW w:w="1276" w:type="dxa"/>
            <w:noWrap w:val="0"/>
            <w:vAlign w:val="center"/>
          </w:tcPr>
          <w:p>
            <w:pPr>
              <w:pStyle w:val="40"/>
              <w:spacing w:beforeLines="0" w:afterLines="0" w:line="240" w:lineRule="auto"/>
              <w:rPr>
                <w:rFonts w:ascii="Times New Roman"/>
                <w:snapToGrid w:val="0"/>
                <w:color w:val="000000"/>
                <w:kern w:val="21"/>
                <w:sz w:val="24"/>
                <w:szCs w:val="24"/>
              </w:rPr>
            </w:pPr>
            <w:r>
              <w:rPr>
                <w:rFonts w:ascii="Times New Roman"/>
                <w:snapToGrid w:val="0"/>
                <w:color w:val="000000"/>
                <w:kern w:val="21"/>
                <w:sz w:val="24"/>
                <w:szCs w:val="24"/>
              </w:rPr>
              <w:t>/</w:t>
            </w:r>
          </w:p>
        </w:tc>
        <w:tc>
          <w:tcPr>
            <w:tcW w:w="1701" w:type="dxa"/>
            <w:noWrap w:val="0"/>
            <w:vAlign w:val="center"/>
          </w:tcPr>
          <w:p>
            <w:pPr>
              <w:pStyle w:val="40"/>
              <w:spacing w:beforeLines="0" w:afterLines="0" w:line="240" w:lineRule="auto"/>
              <w:rPr>
                <w:rFonts w:ascii="Times New Roman"/>
                <w:snapToGrid w:val="0"/>
                <w:color w:val="000000"/>
                <w:kern w:val="21"/>
                <w:sz w:val="24"/>
                <w:szCs w:val="24"/>
              </w:rPr>
            </w:pPr>
            <w:r>
              <w:rPr>
                <w:rFonts w:ascii="Times New Roman"/>
                <w:snapToGrid w:val="0"/>
                <w:color w:val="000000"/>
                <w:kern w:val="21"/>
                <w:sz w:val="24"/>
                <w:szCs w:val="24"/>
              </w:rPr>
              <w:t>/</w:t>
            </w:r>
          </w:p>
        </w:tc>
        <w:tc>
          <w:tcPr>
            <w:tcW w:w="1559" w:type="dxa"/>
            <w:noWrap w:val="0"/>
            <w:vAlign w:val="center"/>
          </w:tcPr>
          <w:p>
            <w:pPr>
              <w:pStyle w:val="40"/>
              <w:spacing w:beforeLines="0" w:afterLines="0" w:line="240" w:lineRule="auto"/>
              <w:rPr>
                <w:rFonts w:ascii="Times New Roman"/>
                <w:snapToGrid w:val="0"/>
                <w:color w:val="000000"/>
                <w:kern w:val="21"/>
                <w:sz w:val="24"/>
                <w:szCs w:val="24"/>
              </w:rPr>
            </w:pPr>
            <w:r>
              <w:rPr>
                <w:rFonts w:ascii="Times New Roman"/>
                <w:sz w:val="24"/>
                <w:szCs w:val="24"/>
              </w:rPr>
              <w:t>0.</w:t>
            </w:r>
            <w:r>
              <w:rPr>
                <w:rFonts w:hint="eastAsia" w:ascii="Times New Roman"/>
                <w:sz w:val="24"/>
                <w:szCs w:val="24"/>
                <w:lang w:val="en-US" w:eastAsia="zh-CN"/>
              </w:rPr>
              <w:t>027</w:t>
            </w:r>
            <w:r>
              <w:rPr>
                <w:rFonts w:ascii="Times New Roman"/>
                <w:sz w:val="24"/>
                <w:szCs w:val="24"/>
              </w:rPr>
              <w:t>t/a</w:t>
            </w:r>
          </w:p>
        </w:tc>
        <w:tc>
          <w:tcPr>
            <w:tcW w:w="1761" w:type="dxa"/>
            <w:noWrap w:val="0"/>
            <w:vAlign w:val="center"/>
          </w:tcPr>
          <w:p>
            <w:pPr>
              <w:pStyle w:val="40"/>
              <w:spacing w:beforeLines="0" w:afterLines="0" w:line="240" w:lineRule="auto"/>
              <w:rPr>
                <w:rFonts w:ascii="Times New Roman"/>
                <w:snapToGrid w:val="0"/>
                <w:color w:val="000000"/>
                <w:kern w:val="21"/>
                <w:sz w:val="24"/>
                <w:szCs w:val="24"/>
              </w:rPr>
            </w:pPr>
            <w:r>
              <w:rPr>
                <w:rFonts w:ascii="Times New Roman"/>
                <w:snapToGrid w:val="0"/>
                <w:color w:val="000000"/>
                <w:kern w:val="21"/>
                <w:sz w:val="24"/>
                <w:szCs w:val="24"/>
              </w:rPr>
              <w:t>/</w:t>
            </w:r>
          </w:p>
        </w:tc>
        <w:tc>
          <w:tcPr>
            <w:tcW w:w="1959" w:type="dxa"/>
            <w:noWrap w:val="0"/>
            <w:vAlign w:val="center"/>
          </w:tcPr>
          <w:p>
            <w:pPr>
              <w:pStyle w:val="40"/>
              <w:spacing w:beforeLines="0" w:afterLines="0" w:line="240" w:lineRule="auto"/>
              <w:rPr>
                <w:rFonts w:ascii="Times New Roman"/>
                <w:snapToGrid w:val="0"/>
                <w:color w:val="000000"/>
                <w:kern w:val="21"/>
                <w:sz w:val="24"/>
                <w:szCs w:val="24"/>
              </w:rPr>
            </w:pPr>
            <w:r>
              <w:rPr>
                <w:rFonts w:ascii="Times New Roman"/>
                <w:sz w:val="24"/>
                <w:szCs w:val="24"/>
              </w:rPr>
              <w:t>0.</w:t>
            </w:r>
            <w:r>
              <w:rPr>
                <w:rFonts w:hint="eastAsia" w:ascii="Times New Roman"/>
                <w:sz w:val="24"/>
                <w:szCs w:val="24"/>
                <w:lang w:val="en-US" w:eastAsia="zh-CN"/>
              </w:rPr>
              <w:t>027</w:t>
            </w:r>
            <w:r>
              <w:rPr>
                <w:rFonts w:ascii="Times New Roman"/>
                <w:sz w:val="24"/>
                <w:szCs w:val="24"/>
              </w:rPr>
              <w:t>t/a</w:t>
            </w:r>
          </w:p>
        </w:tc>
        <w:tc>
          <w:tcPr>
            <w:tcW w:w="826" w:type="dxa"/>
            <w:noWrap w:val="0"/>
            <w:vAlign w:val="center"/>
          </w:tcPr>
          <w:p>
            <w:pPr>
              <w:pStyle w:val="40"/>
              <w:spacing w:beforeLines="0" w:afterLines="0" w:line="240" w:lineRule="auto"/>
              <w:rPr>
                <w:rFonts w:ascii="Times New Roman"/>
                <w:snapToGrid w:val="0"/>
                <w:color w:val="000000"/>
                <w:kern w:val="21"/>
                <w:sz w:val="24"/>
                <w:szCs w:val="24"/>
              </w:rPr>
            </w:pPr>
            <w:r>
              <w:rPr>
                <w:rFonts w:ascii="Times New Roman"/>
                <w:sz w:val="24"/>
                <w:szCs w:val="24"/>
              </w:rPr>
              <w:t>0.</w:t>
            </w:r>
            <w:r>
              <w:rPr>
                <w:rFonts w:hint="eastAsia" w:ascii="Times New Roman"/>
                <w:sz w:val="24"/>
                <w:szCs w:val="24"/>
                <w:lang w:val="en-US" w:eastAsia="zh-CN"/>
              </w:rPr>
              <w:t>027</w:t>
            </w:r>
            <w:r>
              <w:rPr>
                <w:rFonts w:ascii="Times New Roman"/>
                <w:sz w:val="24"/>
                <w:szCs w:val="24"/>
              </w:rPr>
              <w:t>t/a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1588" w:type="dxa"/>
            <w:noWrap w:val="0"/>
            <w:vAlign w:val="center"/>
          </w:tcPr>
          <w:p>
            <w:pPr>
              <w:pStyle w:val="40"/>
              <w:spacing w:beforeLines="0" w:afterLines="0" w:line="240" w:lineRule="auto"/>
              <w:rPr>
                <w:rFonts w:ascii="Times New Roman"/>
                <w:snapToGrid w:val="0"/>
                <w:color w:val="000000"/>
                <w:kern w:val="21"/>
                <w:sz w:val="24"/>
                <w:szCs w:val="24"/>
              </w:rPr>
            </w:pPr>
            <w:r>
              <w:rPr>
                <w:rFonts w:ascii="Times New Roman"/>
                <w:snapToGrid w:val="0"/>
                <w:color w:val="000000"/>
                <w:kern w:val="21"/>
                <w:sz w:val="24"/>
                <w:szCs w:val="24"/>
              </w:rPr>
              <w:t>废水</w:t>
            </w:r>
          </w:p>
        </w:tc>
        <w:tc>
          <w:tcPr>
            <w:tcW w:w="1417" w:type="dxa"/>
            <w:noWrap w:val="0"/>
            <w:vAlign w:val="center"/>
          </w:tcPr>
          <w:p>
            <w:pPr>
              <w:pStyle w:val="40"/>
              <w:spacing w:beforeLines="0" w:afterLines="0" w:line="240" w:lineRule="auto"/>
              <w:rPr>
                <w:rFonts w:ascii="Times New Roman"/>
                <w:snapToGrid w:val="0"/>
                <w:color w:val="000000"/>
                <w:kern w:val="21"/>
                <w:sz w:val="24"/>
                <w:szCs w:val="24"/>
              </w:rPr>
            </w:pPr>
            <w:r>
              <w:rPr>
                <w:rFonts w:ascii="Times New Roman"/>
                <w:snapToGrid w:val="0"/>
                <w:color w:val="000000"/>
                <w:kern w:val="21"/>
                <w:sz w:val="24"/>
                <w:szCs w:val="24"/>
              </w:rPr>
              <w:t>/</w:t>
            </w:r>
          </w:p>
        </w:tc>
        <w:tc>
          <w:tcPr>
            <w:tcW w:w="1701" w:type="dxa"/>
            <w:noWrap w:val="0"/>
            <w:vAlign w:val="center"/>
          </w:tcPr>
          <w:p>
            <w:pPr>
              <w:pStyle w:val="40"/>
              <w:spacing w:beforeLines="0" w:afterLines="0" w:line="240" w:lineRule="auto"/>
              <w:rPr>
                <w:rFonts w:ascii="Times New Roman"/>
                <w:snapToGrid w:val="0"/>
                <w:color w:val="000000"/>
                <w:kern w:val="21"/>
                <w:sz w:val="24"/>
                <w:szCs w:val="24"/>
              </w:rPr>
            </w:pPr>
            <w:r>
              <w:rPr>
                <w:rFonts w:ascii="Times New Roman"/>
                <w:snapToGrid w:val="0"/>
                <w:color w:val="000000"/>
                <w:kern w:val="21"/>
                <w:sz w:val="24"/>
                <w:szCs w:val="24"/>
              </w:rPr>
              <w:t>/</w:t>
            </w:r>
          </w:p>
        </w:tc>
        <w:tc>
          <w:tcPr>
            <w:tcW w:w="1276" w:type="dxa"/>
            <w:noWrap w:val="0"/>
            <w:vAlign w:val="center"/>
          </w:tcPr>
          <w:p>
            <w:pPr>
              <w:pStyle w:val="40"/>
              <w:spacing w:beforeLines="0" w:afterLines="0" w:line="240" w:lineRule="auto"/>
              <w:rPr>
                <w:rFonts w:hint="eastAsia" w:ascii="Times New Roman" w:eastAsia="宋体"/>
                <w:snapToGrid w:val="0"/>
                <w:color w:val="000000"/>
                <w:kern w:val="21"/>
                <w:sz w:val="24"/>
                <w:szCs w:val="24"/>
                <w:lang w:val="en-US" w:eastAsia="zh-CN"/>
              </w:rPr>
            </w:pPr>
            <w:r>
              <w:rPr>
                <w:rFonts w:ascii="Times New Roman"/>
                <w:snapToGrid w:val="0"/>
                <w:color w:val="000000"/>
                <w:kern w:val="21"/>
                <w:sz w:val="24"/>
                <w:szCs w:val="24"/>
              </w:rPr>
              <w:t>/</w:t>
            </w:r>
          </w:p>
        </w:tc>
        <w:tc>
          <w:tcPr>
            <w:tcW w:w="1701" w:type="dxa"/>
            <w:noWrap w:val="0"/>
            <w:vAlign w:val="center"/>
          </w:tcPr>
          <w:p>
            <w:pPr>
              <w:pStyle w:val="40"/>
              <w:spacing w:beforeLines="0" w:afterLines="0" w:line="240" w:lineRule="auto"/>
              <w:rPr>
                <w:rFonts w:ascii="Times New Roman"/>
                <w:snapToGrid w:val="0"/>
                <w:color w:val="000000"/>
                <w:kern w:val="21"/>
                <w:sz w:val="24"/>
                <w:szCs w:val="24"/>
              </w:rPr>
            </w:pPr>
            <w:r>
              <w:rPr>
                <w:rFonts w:ascii="Times New Roman"/>
                <w:snapToGrid w:val="0"/>
                <w:color w:val="000000"/>
                <w:kern w:val="21"/>
                <w:sz w:val="24"/>
                <w:szCs w:val="24"/>
              </w:rPr>
              <w:t>/</w:t>
            </w:r>
          </w:p>
        </w:tc>
        <w:tc>
          <w:tcPr>
            <w:tcW w:w="1559" w:type="dxa"/>
            <w:noWrap w:val="0"/>
            <w:vAlign w:val="center"/>
          </w:tcPr>
          <w:p>
            <w:pPr>
              <w:pStyle w:val="40"/>
              <w:spacing w:beforeLines="0" w:afterLines="0" w:line="240" w:lineRule="auto"/>
              <w:rPr>
                <w:rFonts w:ascii="Times New Roman"/>
                <w:snapToGrid w:val="0"/>
                <w:color w:val="000000"/>
                <w:kern w:val="21"/>
                <w:sz w:val="24"/>
                <w:szCs w:val="24"/>
              </w:rPr>
            </w:pPr>
            <w:r>
              <w:rPr>
                <w:rFonts w:ascii="Times New Roman"/>
                <w:snapToGrid w:val="0"/>
                <w:color w:val="000000"/>
                <w:kern w:val="21"/>
                <w:sz w:val="24"/>
                <w:szCs w:val="24"/>
              </w:rPr>
              <w:t>/</w:t>
            </w:r>
          </w:p>
        </w:tc>
        <w:tc>
          <w:tcPr>
            <w:tcW w:w="1761" w:type="dxa"/>
            <w:noWrap w:val="0"/>
            <w:vAlign w:val="center"/>
          </w:tcPr>
          <w:p>
            <w:pPr>
              <w:pStyle w:val="40"/>
              <w:spacing w:beforeLines="0" w:afterLines="0" w:line="240" w:lineRule="auto"/>
              <w:rPr>
                <w:rFonts w:hint="eastAsia" w:ascii="Times New Roman" w:eastAsia="宋体"/>
                <w:snapToGrid w:val="0"/>
                <w:color w:val="000000"/>
                <w:kern w:val="21"/>
                <w:sz w:val="24"/>
                <w:szCs w:val="24"/>
                <w:lang w:val="en-US" w:eastAsia="zh-CN"/>
              </w:rPr>
            </w:pPr>
            <w:r>
              <w:rPr>
                <w:rFonts w:ascii="Times New Roman"/>
                <w:snapToGrid w:val="0"/>
                <w:color w:val="000000"/>
                <w:kern w:val="21"/>
                <w:sz w:val="24"/>
                <w:szCs w:val="24"/>
              </w:rPr>
              <w:t>/</w:t>
            </w:r>
          </w:p>
        </w:tc>
        <w:tc>
          <w:tcPr>
            <w:tcW w:w="1959" w:type="dxa"/>
            <w:noWrap w:val="0"/>
            <w:vAlign w:val="center"/>
          </w:tcPr>
          <w:p>
            <w:pPr>
              <w:pStyle w:val="40"/>
              <w:spacing w:beforeLines="0" w:afterLines="0" w:line="240" w:lineRule="auto"/>
              <w:rPr>
                <w:rFonts w:ascii="Times New Roman"/>
                <w:snapToGrid w:val="0"/>
                <w:color w:val="000000"/>
                <w:kern w:val="21"/>
                <w:sz w:val="24"/>
                <w:szCs w:val="24"/>
              </w:rPr>
            </w:pPr>
            <w:r>
              <w:rPr>
                <w:rFonts w:ascii="Times New Roman"/>
                <w:snapToGrid w:val="0"/>
                <w:color w:val="000000"/>
                <w:kern w:val="21"/>
                <w:sz w:val="24"/>
                <w:szCs w:val="24"/>
              </w:rPr>
              <w:t>/</w:t>
            </w:r>
          </w:p>
        </w:tc>
        <w:tc>
          <w:tcPr>
            <w:tcW w:w="826" w:type="dxa"/>
            <w:noWrap w:val="0"/>
            <w:vAlign w:val="center"/>
          </w:tcPr>
          <w:p>
            <w:pPr>
              <w:pStyle w:val="40"/>
              <w:spacing w:beforeLines="0" w:afterLines="0" w:line="240" w:lineRule="auto"/>
              <w:rPr>
                <w:rFonts w:ascii="Times New Roman"/>
                <w:snapToGrid w:val="0"/>
                <w:color w:val="000000"/>
                <w:kern w:val="21"/>
                <w:sz w:val="24"/>
                <w:szCs w:val="24"/>
              </w:rPr>
            </w:pPr>
            <w:r>
              <w:rPr>
                <w:rFonts w:ascii="Times New Roman"/>
                <w:snapToGrid w:val="0"/>
                <w:color w:val="000000"/>
                <w:kern w:val="21"/>
                <w:sz w:val="24"/>
                <w:szCs w:val="24"/>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1588" w:type="dxa"/>
            <w:vMerge w:val="restart"/>
            <w:noWrap w:val="0"/>
            <w:vAlign w:val="center"/>
          </w:tcPr>
          <w:p>
            <w:pPr>
              <w:pStyle w:val="40"/>
              <w:spacing w:beforeLines="0" w:afterLines="0" w:line="240" w:lineRule="auto"/>
              <w:rPr>
                <w:rFonts w:ascii="Times New Roman"/>
                <w:snapToGrid w:val="0"/>
                <w:color w:val="000000"/>
                <w:kern w:val="21"/>
                <w:sz w:val="24"/>
                <w:szCs w:val="24"/>
              </w:rPr>
            </w:pPr>
            <w:r>
              <w:rPr>
                <w:rFonts w:ascii="Times New Roman"/>
                <w:snapToGrid w:val="0"/>
                <w:color w:val="000000"/>
                <w:kern w:val="21"/>
                <w:sz w:val="24"/>
                <w:szCs w:val="24"/>
              </w:rPr>
              <w:t>一般工业</w:t>
            </w:r>
          </w:p>
          <w:p>
            <w:pPr>
              <w:pStyle w:val="40"/>
              <w:spacing w:beforeLines="0" w:afterLines="0" w:line="240" w:lineRule="auto"/>
              <w:rPr>
                <w:rFonts w:ascii="Times New Roman"/>
                <w:snapToGrid w:val="0"/>
                <w:color w:val="000000"/>
                <w:kern w:val="21"/>
                <w:sz w:val="24"/>
                <w:szCs w:val="24"/>
              </w:rPr>
            </w:pPr>
            <w:r>
              <w:rPr>
                <w:rFonts w:ascii="Times New Roman"/>
                <w:snapToGrid w:val="0"/>
                <w:color w:val="000000"/>
                <w:kern w:val="21"/>
                <w:sz w:val="24"/>
                <w:szCs w:val="24"/>
              </w:rPr>
              <w:t>固体废物</w:t>
            </w:r>
          </w:p>
        </w:tc>
        <w:tc>
          <w:tcPr>
            <w:tcW w:w="1417" w:type="dxa"/>
            <w:noWrap w:val="0"/>
            <w:vAlign w:val="center"/>
          </w:tcPr>
          <w:p>
            <w:pPr>
              <w:jc w:val="center"/>
              <w:outlineLvl w:val="0"/>
              <w:rPr>
                <w:snapToGrid w:val="0"/>
                <w:color w:val="000000"/>
                <w:kern w:val="21"/>
                <w:sz w:val="24"/>
                <w:szCs w:val="24"/>
              </w:rPr>
            </w:pPr>
            <w:r>
              <w:rPr>
                <w:rFonts w:ascii="宋体" w:hAnsi="宋体" w:cs="宋体"/>
                <w:sz w:val="24"/>
                <w:szCs w:val="24"/>
              </w:rPr>
              <w:t>废木方边角料</w:t>
            </w:r>
          </w:p>
        </w:tc>
        <w:tc>
          <w:tcPr>
            <w:tcW w:w="1701" w:type="dxa"/>
            <w:noWrap w:val="0"/>
            <w:vAlign w:val="center"/>
          </w:tcPr>
          <w:p>
            <w:pPr>
              <w:pStyle w:val="40"/>
              <w:spacing w:beforeLines="0" w:afterLines="0" w:line="240" w:lineRule="auto"/>
              <w:rPr>
                <w:rFonts w:ascii="Times New Roman"/>
                <w:snapToGrid w:val="0"/>
                <w:color w:val="000000"/>
                <w:kern w:val="21"/>
                <w:sz w:val="24"/>
                <w:szCs w:val="24"/>
              </w:rPr>
            </w:pPr>
            <w:r>
              <w:rPr>
                <w:rFonts w:ascii="Times New Roman"/>
                <w:snapToGrid w:val="0"/>
                <w:color w:val="000000"/>
                <w:kern w:val="21"/>
                <w:sz w:val="24"/>
                <w:szCs w:val="24"/>
              </w:rPr>
              <w:t>/</w:t>
            </w:r>
          </w:p>
        </w:tc>
        <w:tc>
          <w:tcPr>
            <w:tcW w:w="1276" w:type="dxa"/>
            <w:noWrap w:val="0"/>
            <w:vAlign w:val="center"/>
          </w:tcPr>
          <w:p>
            <w:pPr>
              <w:pStyle w:val="40"/>
              <w:spacing w:beforeLines="0" w:afterLines="0" w:line="240" w:lineRule="auto"/>
              <w:rPr>
                <w:rFonts w:ascii="Times New Roman"/>
                <w:snapToGrid w:val="0"/>
                <w:color w:val="000000"/>
                <w:kern w:val="21"/>
                <w:sz w:val="24"/>
                <w:szCs w:val="24"/>
              </w:rPr>
            </w:pPr>
            <w:r>
              <w:rPr>
                <w:rFonts w:ascii="Times New Roman"/>
                <w:snapToGrid w:val="0"/>
                <w:color w:val="000000"/>
                <w:kern w:val="21"/>
                <w:sz w:val="24"/>
                <w:szCs w:val="24"/>
              </w:rPr>
              <w:t>/</w:t>
            </w:r>
          </w:p>
        </w:tc>
        <w:tc>
          <w:tcPr>
            <w:tcW w:w="1701" w:type="dxa"/>
            <w:noWrap w:val="0"/>
            <w:vAlign w:val="center"/>
          </w:tcPr>
          <w:p>
            <w:pPr>
              <w:pStyle w:val="40"/>
              <w:spacing w:beforeLines="0" w:afterLines="0" w:line="240" w:lineRule="auto"/>
              <w:rPr>
                <w:rFonts w:ascii="Times New Roman"/>
                <w:snapToGrid w:val="0"/>
                <w:color w:val="000000"/>
                <w:kern w:val="21"/>
                <w:sz w:val="24"/>
                <w:szCs w:val="24"/>
              </w:rPr>
            </w:pPr>
            <w:r>
              <w:rPr>
                <w:rFonts w:ascii="Times New Roman"/>
                <w:snapToGrid w:val="0"/>
                <w:color w:val="000000"/>
                <w:kern w:val="21"/>
                <w:sz w:val="24"/>
                <w:szCs w:val="24"/>
              </w:rPr>
              <w:t>/</w:t>
            </w:r>
          </w:p>
        </w:tc>
        <w:tc>
          <w:tcPr>
            <w:tcW w:w="1559" w:type="dxa"/>
            <w:noWrap w:val="0"/>
            <w:vAlign w:val="center"/>
          </w:tcPr>
          <w:p>
            <w:pPr>
              <w:pStyle w:val="40"/>
              <w:spacing w:beforeLines="0" w:afterLines="0" w:line="240" w:lineRule="auto"/>
              <w:rPr>
                <w:rFonts w:ascii="Times New Roman"/>
                <w:snapToGrid w:val="0"/>
                <w:color w:val="000000"/>
                <w:kern w:val="21"/>
                <w:sz w:val="24"/>
                <w:szCs w:val="24"/>
              </w:rPr>
            </w:pPr>
            <w:r>
              <w:rPr>
                <w:rFonts w:hint="eastAsia" w:ascii="Times New Roman"/>
                <w:snapToGrid w:val="0"/>
                <w:color w:val="000000"/>
                <w:kern w:val="21"/>
                <w:sz w:val="24"/>
                <w:szCs w:val="24"/>
              </w:rPr>
              <w:t>4</w:t>
            </w:r>
            <w:r>
              <w:rPr>
                <w:rFonts w:ascii="Times New Roman"/>
                <w:snapToGrid w:val="0"/>
                <w:color w:val="000000"/>
                <w:kern w:val="21"/>
                <w:sz w:val="24"/>
                <w:szCs w:val="24"/>
              </w:rPr>
              <w:t>t/a</w:t>
            </w:r>
          </w:p>
        </w:tc>
        <w:tc>
          <w:tcPr>
            <w:tcW w:w="1761" w:type="dxa"/>
            <w:noWrap w:val="0"/>
            <w:vAlign w:val="center"/>
          </w:tcPr>
          <w:p>
            <w:pPr>
              <w:pStyle w:val="40"/>
              <w:spacing w:beforeLines="0" w:afterLines="0" w:line="240" w:lineRule="auto"/>
              <w:rPr>
                <w:rFonts w:ascii="Times New Roman"/>
                <w:snapToGrid w:val="0"/>
                <w:color w:val="000000"/>
                <w:kern w:val="21"/>
                <w:sz w:val="24"/>
                <w:szCs w:val="24"/>
              </w:rPr>
            </w:pPr>
            <w:r>
              <w:rPr>
                <w:rFonts w:ascii="Times New Roman"/>
                <w:snapToGrid w:val="0"/>
                <w:color w:val="000000"/>
                <w:kern w:val="21"/>
                <w:sz w:val="24"/>
                <w:szCs w:val="24"/>
              </w:rPr>
              <w:t>/</w:t>
            </w:r>
          </w:p>
        </w:tc>
        <w:tc>
          <w:tcPr>
            <w:tcW w:w="1959" w:type="dxa"/>
            <w:noWrap w:val="0"/>
            <w:vAlign w:val="center"/>
          </w:tcPr>
          <w:p>
            <w:pPr>
              <w:pStyle w:val="40"/>
              <w:spacing w:beforeLines="0" w:afterLines="0" w:line="240" w:lineRule="auto"/>
              <w:rPr>
                <w:rFonts w:ascii="Times New Roman"/>
                <w:snapToGrid w:val="0"/>
                <w:color w:val="000000"/>
                <w:kern w:val="21"/>
                <w:sz w:val="24"/>
                <w:szCs w:val="24"/>
              </w:rPr>
            </w:pPr>
            <w:r>
              <w:rPr>
                <w:rFonts w:hint="eastAsia" w:ascii="Times New Roman"/>
                <w:snapToGrid w:val="0"/>
                <w:color w:val="000000"/>
                <w:kern w:val="21"/>
                <w:sz w:val="24"/>
                <w:szCs w:val="24"/>
              </w:rPr>
              <w:t>4</w:t>
            </w:r>
            <w:r>
              <w:rPr>
                <w:rFonts w:ascii="Times New Roman"/>
                <w:snapToGrid w:val="0"/>
                <w:color w:val="000000"/>
                <w:kern w:val="21"/>
                <w:sz w:val="24"/>
                <w:szCs w:val="24"/>
              </w:rPr>
              <w:t>t/a</w:t>
            </w:r>
          </w:p>
        </w:tc>
        <w:tc>
          <w:tcPr>
            <w:tcW w:w="826" w:type="dxa"/>
            <w:noWrap w:val="0"/>
            <w:vAlign w:val="center"/>
          </w:tcPr>
          <w:p>
            <w:pPr>
              <w:pStyle w:val="40"/>
              <w:spacing w:beforeLines="0" w:afterLines="0" w:line="240" w:lineRule="auto"/>
              <w:rPr>
                <w:rFonts w:ascii="Times New Roman"/>
                <w:snapToGrid w:val="0"/>
                <w:color w:val="000000"/>
                <w:kern w:val="21"/>
                <w:sz w:val="24"/>
                <w:szCs w:val="24"/>
              </w:rPr>
            </w:pPr>
            <w:r>
              <w:rPr>
                <w:rFonts w:hint="eastAsia" w:ascii="Times New Roman"/>
                <w:snapToGrid w:val="0"/>
                <w:color w:val="000000"/>
                <w:kern w:val="21"/>
                <w:sz w:val="24"/>
                <w:szCs w:val="24"/>
              </w:rPr>
              <w:t>4</w:t>
            </w:r>
            <w:r>
              <w:rPr>
                <w:rFonts w:ascii="Times New Roman"/>
                <w:snapToGrid w:val="0"/>
                <w:color w:val="000000"/>
                <w:kern w:val="21"/>
                <w:sz w:val="24"/>
                <w:szCs w:val="24"/>
              </w:rPr>
              <w:t>t/a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588" w:type="dxa"/>
            <w:vMerge w:val="continue"/>
            <w:noWrap w:val="0"/>
            <w:vAlign w:val="center"/>
          </w:tcPr>
          <w:p>
            <w:pPr>
              <w:pStyle w:val="40"/>
              <w:spacing w:beforeLines="0" w:afterLines="0" w:line="240" w:lineRule="auto"/>
              <w:rPr>
                <w:rFonts w:ascii="Times New Roman"/>
                <w:snapToGrid w:val="0"/>
                <w:color w:val="000000"/>
                <w:kern w:val="21"/>
                <w:sz w:val="24"/>
                <w:szCs w:val="24"/>
              </w:rPr>
            </w:pPr>
          </w:p>
        </w:tc>
        <w:tc>
          <w:tcPr>
            <w:tcW w:w="1417" w:type="dxa"/>
            <w:noWrap w:val="0"/>
            <w:vAlign w:val="center"/>
          </w:tcPr>
          <w:p>
            <w:pPr>
              <w:jc w:val="center"/>
              <w:outlineLvl w:val="0"/>
              <w:rPr>
                <w:rFonts w:ascii="宋体" w:hAnsi="宋体" w:cs="宋体"/>
                <w:sz w:val="24"/>
                <w:szCs w:val="24"/>
              </w:rPr>
            </w:pPr>
            <w:r>
              <w:rPr>
                <w:sz w:val="24"/>
                <w:szCs w:val="24"/>
              </w:rPr>
              <w:t>除尘器收集粉尘</w:t>
            </w:r>
          </w:p>
        </w:tc>
        <w:tc>
          <w:tcPr>
            <w:tcW w:w="1701" w:type="dxa"/>
            <w:noWrap w:val="0"/>
            <w:vAlign w:val="center"/>
          </w:tcPr>
          <w:p>
            <w:pPr>
              <w:pStyle w:val="40"/>
              <w:spacing w:beforeLines="0" w:afterLines="0" w:line="240" w:lineRule="auto"/>
              <w:rPr>
                <w:rFonts w:ascii="Times New Roman"/>
                <w:snapToGrid w:val="0"/>
                <w:color w:val="000000"/>
                <w:kern w:val="21"/>
                <w:sz w:val="24"/>
                <w:szCs w:val="24"/>
              </w:rPr>
            </w:pPr>
            <w:r>
              <w:rPr>
                <w:rFonts w:ascii="Times New Roman"/>
                <w:snapToGrid w:val="0"/>
                <w:color w:val="000000"/>
                <w:kern w:val="21"/>
                <w:sz w:val="24"/>
                <w:szCs w:val="24"/>
              </w:rPr>
              <w:t>/</w:t>
            </w:r>
          </w:p>
        </w:tc>
        <w:tc>
          <w:tcPr>
            <w:tcW w:w="1276" w:type="dxa"/>
            <w:noWrap w:val="0"/>
            <w:vAlign w:val="center"/>
          </w:tcPr>
          <w:p>
            <w:pPr>
              <w:pStyle w:val="40"/>
              <w:spacing w:beforeLines="0" w:afterLines="0" w:line="240" w:lineRule="auto"/>
              <w:rPr>
                <w:rFonts w:ascii="Times New Roman"/>
                <w:snapToGrid w:val="0"/>
                <w:color w:val="000000"/>
                <w:kern w:val="21"/>
                <w:sz w:val="24"/>
                <w:szCs w:val="24"/>
              </w:rPr>
            </w:pPr>
            <w:r>
              <w:rPr>
                <w:rFonts w:ascii="Times New Roman"/>
                <w:snapToGrid w:val="0"/>
                <w:color w:val="000000"/>
                <w:kern w:val="21"/>
                <w:sz w:val="24"/>
                <w:szCs w:val="24"/>
              </w:rPr>
              <w:t>/</w:t>
            </w:r>
          </w:p>
        </w:tc>
        <w:tc>
          <w:tcPr>
            <w:tcW w:w="1701" w:type="dxa"/>
            <w:noWrap w:val="0"/>
            <w:vAlign w:val="center"/>
          </w:tcPr>
          <w:p>
            <w:pPr>
              <w:pStyle w:val="40"/>
              <w:spacing w:beforeLines="0" w:afterLines="0" w:line="240" w:lineRule="auto"/>
              <w:rPr>
                <w:rFonts w:ascii="Times New Roman"/>
                <w:snapToGrid w:val="0"/>
                <w:color w:val="000000"/>
                <w:kern w:val="21"/>
                <w:sz w:val="24"/>
                <w:szCs w:val="24"/>
              </w:rPr>
            </w:pPr>
            <w:r>
              <w:rPr>
                <w:rFonts w:ascii="Times New Roman"/>
                <w:snapToGrid w:val="0"/>
                <w:color w:val="000000"/>
                <w:kern w:val="21"/>
                <w:sz w:val="24"/>
                <w:szCs w:val="24"/>
              </w:rPr>
              <w:t>/</w:t>
            </w:r>
          </w:p>
        </w:tc>
        <w:tc>
          <w:tcPr>
            <w:tcW w:w="1559" w:type="dxa"/>
            <w:noWrap w:val="0"/>
            <w:vAlign w:val="center"/>
          </w:tcPr>
          <w:p>
            <w:pPr>
              <w:pStyle w:val="40"/>
              <w:spacing w:beforeLines="0" w:afterLines="0" w:line="240" w:lineRule="auto"/>
              <w:rPr>
                <w:rFonts w:hint="eastAsia" w:ascii="Times New Roman"/>
                <w:snapToGrid w:val="0"/>
                <w:color w:val="000000"/>
                <w:kern w:val="21"/>
                <w:sz w:val="24"/>
                <w:szCs w:val="24"/>
              </w:rPr>
            </w:pPr>
            <w:r>
              <w:rPr>
                <w:rFonts w:hint="eastAsia" w:ascii="Times New Roman"/>
                <w:snapToGrid w:val="0"/>
                <w:color w:val="000000"/>
                <w:kern w:val="21"/>
                <w:sz w:val="24"/>
                <w:szCs w:val="24"/>
              </w:rPr>
              <w:t>3.65</w:t>
            </w:r>
            <w:r>
              <w:rPr>
                <w:rFonts w:ascii="Times New Roman"/>
                <w:snapToGrid w:val="0"/>
                <w:color w:val="000000"/>
                <w:kern w:val="21"/>
                <w:sz w:val="24"/>
                <w:szCs w:val="24"/>
              </w:rPr>
              <w:t>t/a</w:t>
            </w:r>
          </w:p>
        </w:tc>
        <w:tc>
          <w:tcPr>
            <w:tcW w:w="1761" w:type="dxa"/>
            <w:noWrap w:val="0"/>
            <w:vAlign w:val="center"/>
          </w:tcPr>
          <w:p>
            <w:pPr>
              <w:pStyle w:val="40"/>
              <w:spacing w:beforeLines="0" w:afterLines="0" w:line="240" w:lineRule="auto"/>
              <w:rPr>
                <w:rFonts w:ascii="Times New Roman"/>
                <w:snapToGrid w:val="0"/>
                <w:color w:val="000000"/>
                <w:kern w:val="21"/>
                <w:sz w:val="24"/>
                <w:szCs w:val="24"/>
              </w:rPr>
            </w:pPr>
            <w:r>
              <w:rPr>
                <w:rFonts w:ascii="Times New Roman"/>
                <w:snapToGrid w:val="0"/>
                <w:color w:val="000000"/>
                <w:kern w:val="21"/>
                <w:sz w:val="24"/>
                <w:szCs w:val="24"/>
              </w:rPr>
              <w:t>/</w:t>
            </w:r>
          </w:p>
        </w:tc>
        <w:tc>
          <w:tcPr>
            <w:tcW w:w="1959" w:type="dxa"/>
            <w:noWrap w:val="0"/>
            <w:vAlign w:val="center"/>
          </w:tcPr>
          <w:p>
            <w:pPr>
              <w:pStyle w:val="40"/>
              <w:spacing w:beforeLines="0" w:afterLines="0" w:line="240" w:lineRule="auto"/>
              <w:rPr>
                <w:rFonts w:hint="eastAsia" w:ascii="Times New Roman"/>
                <w:snapToGrid w:val="0"/>
                <w:color w:val="000000"/>
                <w:kern w:val="21"/>
                <w:sz w:val="24"/>
                <w:szCs w:val="24"/>
              </w:rPr>
            </w:pPr>
            <w:r>
              <w:rPr>
                <w:rFonts w:hint="eastAsia" w:ascii="Times New Roman"/>
                <w:snapToGrid w:val="0"/>
                <w:color w:val="000000"/>
                <w:kern w:val="21"/>
                <w:sz w:val="24"/>
                <w:szCs w:val="24"/>
              </w:rPr>
              <w:t>3.65</w:t>
            </w:r>
            <w:r>
              <w:rPr>
                <w:rFonts w:ascii="Times New Roman"/>
                <w:snapToGrid w:val="0"/>
                <w:color w:val="000000"/>
                <w:kern w:val="21"/>
                <w:sz w:val="24"/>
                <w:szCs w:val="24"/>
              </w:rPr>
              <w:t>t/a</w:t>
            </w:r>
          </w:p>
        </w:tc>
        <w:tc>
          <w:tcPr>
            <w:tcW w:w="826" w:type="dxa"/>
            <w:noWrap w:val="0"/>
            <w:vAlign w:val="center"/>
          </w:tcPr>
          <w:p>
            <w:pPr>
              <w:pStyle w:val="40"/>
              <w:spacing w:beforeLines="0" w:afterLines="0" w:line="240" w:lineRule="auto"/>
              <w:rPr>
                <w:rFonts w:hint="eastAsia" w:ascii="Times New Roman"/>
                <w:snapToGrid w:val="0"/>
                <w:color w:val="000000"/>
                <w:kern w:val="21"/>
                <w:sz w:val="24"/>
                <w:szCs w:val="24"/>
              </w:rPr>
            </w:pPr>
            <w:r>
              <w:rPr>
                <w:rFonts w:hint="eastAsia" w:ascii="Times New Roman"/>
                <w:snapToGrid w:val="0"/>
                <w:color w:val="000000"/>
                <w:kern w:val="21"/>
                <w:sz w:val="24"/>
                <w:szCs w:val="24"/>
              </w:rPr>
              <w:t>3.65</w:t>
            </w:r>
            <w:r>
              <w:rPr>
                <w:rFonts w:ascii="Times New Roman"/>
                <w:snapToGrid w:val="0"/>
                <w:color w:val="000000"/>
                <w:kern w:val="21"/>
                <w:sz w:val="24"/>
                <w:szCs w:val="24"/>
              </w:rPr>
              <w:t>t/a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64" w:hRule="atLeast"/>
        </w:trPr>
        <w:tc>
          <w:tcPr>
            <w:tcW w:w="1588" w:type="dxa"/>
            <w:noWrap w:val="0"/>
            <w:vAlign w:val="center"/>
          </w:tcPr>
          <w:p>
            <w:pPr>
              <w:pStyle w:val="40"/>
              <w:spacing w:beforeLines="0" w:afterLines="0" w:line="240" w:lineRule="auto"/>
              <w:rPr>
                <w:rFonts w:ascii="Times New Roman"/>
                <w:snapToGrid w:val="0"/>
                <w:color w:val="000000"/>
                <w:kern w:val="21"/>
                <w:sz w:val="24"/>
                <w:szCs w:val="24"/>
              </w:rPr>
            </w:pPr>
            <w:r>
              <w:rPr>
                <w:rFonts w:ascii="Times New Roman"/>
                <w:snapToGrid w:val="0"/>
                <w:color w:val="000000"/>
                <w:kern w:val="21"/>
                <w:sz w:val="24"/>
                <w:szCs w:val="24"/>
              </w:rPr>
              <w:t>危险废物</w:t>
            </w:r>
          </w:p>
        </w:tc>
        <w:tc>
          <w:tcPr>
            <w:tcW w:w="1417" w:type="dxa"/>
            <w:noWrap w:val="0"/>
            <w:vAlign w:val="center"/>
          </w:tcPr>
          <w:p>
            <w:pPr>
              <w:pStyle w:val="40"/>
              <w:spacing w:beforeLines="0" w:afterLines="0" w:line="240" w:lineRule="auto"/>
              <w:rPr>
                <w:rFonts w:ascii="Times New Roman"/>
                <w:snapToGrid w:val="0"/>
                <w:color w:val="000000"/>
                <w:kern w:val="21"/>
                <w:sz w:val="24"/>
                <w:szCs w:val="24"/>
              </w:rPr>
            </w:pPr>
            <w:r>
              <w:rPr>
                <w:rFonts w:hint="default" w:ascii="Times New Roman" w:hAnsi="Times New Roman" w:eastAsia="宋体" w:cs="Times New Roman"/>
                <w:color w:val="auto"/>
                <w:sz w:val="24"/>
                <w:szCs w:val="24"/>
                <w:lang w:val="en-US" w:eastAsia="zh-CN" w:bidi="ar"/>
              </w:rPr>
              <w:t>废</w:t>
            </w:r>
            <w:r>
              <w:rPr>
                <w:rFonts w:hint="eastAsia" w:cs="Times New Roman"/>
                <w:color w:val="auto"/>
                <w:sz w:val="24"/>
                <w:szCs w:val="24"/>
                <w:lang w:val="en-US" w:eastAsia="zh-CN" w:bidi="ar"/>
              </w:rPr>
              <w:t>胶</w:t>
            </w:r>
            <w:r>
              <w:rPr>
                <w:rFonts w:hint="default" w:ascii="Times New Roman" w:hAnsi="Times New Roman" w:eastAsia="宋体" w:cs="Times New Roman"/>
                <w:bCs/>
                <w:color w:val="auto"/>
                <w:sz w:val="24"/>
                <w:szCs w:val="24"/>
              </w:rPr>
              <w:t>桶</w:t>
            </w:r>
          </w:p>
        </w:tc>
        <w:tc>
          <w:tcPr>
            <w:tcW w:w="1701" w:type="dxa"/>
            <w:noWrap w:val="0"/>
            <w:vAlign w:val="center"/>
          </w:tcPr>
          <w:p>
            <w:pPr>
              <w:pStyle w:val="40"/>
              <w:spacing w:beforeLines="0" w:afterLines="0" w:line="240" w:lineRule="auto"/>
              <w:rPr>
                <w:rFonts w:ascii="Times New Roman"/>
                <w:snapToGrid w:val="0"/>
                <w:color w:val="000000"/>
                <w:kern w:val="21"/>
                <w:sz w:val="24"/>
                <w:szCs w:val="24"/>
              </w:rPr>
            </w:pPr>
            <w:r>
              <w:rPr>
                <w:rFonts w:ascii="Times New Roman"/>
                <w:snapToGrid w:val="0"/>
                <w:color w:val="000000"/>
                <w:kern w:val="21"/>
                <w:sz w:val="24"/>
                <w:szCs w:val="24"/>
              </w:rPr>
              <w:t>/</w:t>
            </w:r>
          </w:p>
        </w:tc>
        <w:tc>
          <w:tcPr>
            <w:tcW w:w="1276" w:type="dxa"/>
            <w:noWrap w:val="0"/>
            <w:vAlign w:val="center"/>
          </w:tcPr>
          <w:p>
            <w:pPr>
              <w:pStyle w:val="40"/>
              <w:spacing w:beforeLines="0" w:afterLines="0" w:line="240" w:lineRule="auto"/>
              <w:rPr>
                <w:rFonts w:ascii="Times New Roman"/>
                <w:snapToGrid w:val="0"/>
                <w:color w:val="000000"/>
                <w:kern w:val="21"/>
                <w:sz w:val="24"/>
                <w:szCs w:val="24"/>
              </w:rPr>
            </w:pPr>
            <w:r>
              <w:rPr>
                <w:rFonts w:ascii="Times New Roman"/>
                <w:snapToGrid w:val="0"/>
                <w:color w:val="000000"/>
                <w:kern w:val="21"/>
                <w:sz w:val="24"/>
                <w:szCs w:val="24"/>
              </w:rPr>
              <w:t>/</w:t>
            </w:r>
          </w:p>
        </w:tc>
        <w:tc>
          <w:tcPr>
            <w:tcW w:w="1701" w:type="dxa"/>
            <w:noWrap w:val="0"/>
            <w:vAlign w:val="center"/>
          </w:tcPr>
          <w:p>
            <w:pPr>
              <w:pStyle w:val="40"/>
              <w:spacing w:beforeLines="0" w:afterLines="0" w:line="240" w:lineRule="auto"/>
              <w:rPr>
                <w:rFonts w:ascii="Times New Roman"/>
                <w:snapToGrid w:val="0"/>
                <w:color w:val="000000"/>
                <w:kern w:val="21"/>
                <w:sz w:val="24"/>
                <w:szCs w:val="24"/>
              </w:rPr>
            </w:pPr>
            <w:r>
              <w:rPr>
                <w:rFonts w:ascii="Times New Roman"/>
                <w:snapToGrid w:val="0"/>
                <w:color w:val="000000"/>
                <w:kern w:val="21"/>
                <w:sz w:val="24"/>
                <w:szCs w:val="24"/>
              </w:rPr>
              <w:t>/</w:t>
            </w:r>
          </w:p>
        </w:tc>
        <w:tc>
          <w:tcPr>
            <w:tcW w:w="1559" w:type="dxa"/>
            <w:noWrap w:val="0"/>
            <w:vAlign w:val="center"/>
          </w:tcPr>
          <w:p>
            <w:pPr>
              <w:pStyle w:val="40"/>
              <w:spacing w:beforeLines="0" w:afterLines="0" w:line="240" w:lineRule="auto"/>
              <w:rPr>
                <w:rFonts w:ascii="Times New Roman"/>
                <w:snapToGrid w:val="0"/>
                <w:color w:val="000000"/>
                <w:kern w:val="21"/>
                <w:sz w:val="24"/>
                <w:szCs w:val="24"/>
              </w:rPr>
            </w:pPr>
            <w:r>
              <w:rPr>
                <w:rFonts w:hint="eastAsia" w:ascii="Times New Roman"/>
                <w:snapToGrid w:val="0"/>
                <w:color w:val="000000"/>
                <w:kern w:val="21"/>
                <w:sz w:val="24"/>
                <w:szCs w:val="24"/>
                <w:lang w:val="en-US" w:eastAsia="zh-CN"/>
              </w:rPr>
              <w:t>0.1</w:t>
            </w:r>
            <w:r>
              <w:rPr>
                <w:rFonts w:ascii="Times New Roman"/>
                <w:snapToGrid w:val="0"/>
                <w:color w:val="000000"/>
                <w:kern w:val="21"/>
                <w:sz w:val="24"/>
                <w:szCs w:val="24"/>
              </w:rPr>
              <w:t>t/a</w:t>
            </w:r>
          </w:p>
        </w:tc>
        <w:tc>
          <w:tcPr>
            <w:tcW w:w="1761" w:type="dxa"/>
            <w:noWrap w:val="0"/>
            <w:vAlign w:val="center"/>
          </w:tcPr>
          <w:p>
            <w:pPr>
              <w:pStyle w:val="40"/>
              <w:spacing w:beforeLines="0" w:afterLines="0" w:line="240" w:lineRule="auto"/>
              <w:rPr>
                <w:rFonts w:ascii="Times New Roman"/>
                <w:snapToGrid w:val="0"/>
                <w:color w:val="000000"/>
                <w:kern w:val="21"/>
                <w:sz w:val="24"/>
                <w:szCs w:val="24"/>
              </w:rPr>
            </w:pPr>
            <w:r>
              <w:rPr>
                <w:rFonts w:ascii="Times New Roman"/>
                <w:snapToGrid w:val="0"/>
                <w:color w:val="000000"/>
                <w:kern w:val="21"/>
                <w:sz w:val="24"/>
                <w:szCs w:val="24"/>
              </w:rPr>
              <w:t>/</w:t>
            </w:r>
          </w:p>
        </w:tc>
        <w:tc>
          <w:tcPr>
            <w:tcW w:w="1959" w:type="dxa"/>
            <w:noWrap w:val="0"/>
            <w:vAlign w:val="center"/>
          </w:tcPr>
          <w:p>
            <w:pPr>
              <w:pStyle w:val="40"/>
              <w:spacing w:beforeLines="0" w:afterLines="0" w:line="240" w:lineRule="auto"/>
              <w:rPr>
                <w:rFonts w:ascii="Times New Roman"/>
                <w:snapToGrid w:val="0"/>
                <w:color w:val="000000"/>
                <w:kern w:val="21"/>
                <w:sz w:val="24"/>
                <w:szCs w:val="24"/>
              </w:rPr>
            </w:pPr>
            <w:r>
              <w:rPr>
                <w:rFonts w:hint="eastAsia" w:ascii="Times New Roman"/>
                <w:snapToGrid w:val="0"/>
                <w:color w:val="000000"/>
                <w:kern w:val="21"/>
                <w:sz w:val="24"/>
                <w:szCs w:val="24"/>
                <w:lang w:val="en-US" w:eastAsia="zh-CN"/>
              </w:rPr>
              <w:t>0.1</w:t>
            </w:r>
            <w:r>
              <w:rPr>
                <w:rFonts w:ascii="Times New Roman"/>
                <w:snapToGrid w:val="0"/>
                <w:color w:val="000000"/>
                <w:kern w:val="21"/>
                <w:sz w:val="24"/>
                <w:szCs w:val="24"/>
              </w:rPr>
              <w:t>t/a</w:t>
            </w:r>
          </w:p>
        </w:tc>
        <w:tc>
          <w:tcPr>
            <w:tcW w:w="826" w:type="dxa"/>
            <w:noWrap w:val="0"/>
            <w:vAlign w:val="center"/>
          </w:tcPr>
          <w:p>
            <w:pPr>
              <w:pStyle w:val="40"/>
              <w:spacing w:beforeLines="0" w:afterLines="0" w:line="240" w:lineRule="auto"/>
              <w:rPr>
                <w:rFonts w:ascii="Times New Roman"/>
                <w:snapToGrid w:val="0"/>
                <w:color w:val="000000"/>
                <w:kern w:val="21"/>
                <w:sz w:val="24"/>
                <w:szCs w:val="24"/>
              </w:rPr>
            </w:pPr>
            <w:r>
              <w:rPr>
                <w:rFonts w:hint="eastAsia" w:ascii="Times New Roman"/>
                <w:snapToGrid w:val="0"/>
                <w:color w:val="000000"/>
                <w:kern w:val="21"/>
                <w:sz w:val="24"/>
                <w:szCs w:val="24"/>
                <w:lang w:val="en-US" w:eastAsia="zh-CN"/>
              </w:rPr>
              <w:t>0.1</w:t>
            </w:r>
            <w:r>
              <w:rPr>
                <w:rFonts w:ascii="Times New Roman"/>
                <w:snapToGrid w:val="0"/>
                <w:color w:val="000000"/>
                <w:kern w:val="21"/>
                <w:sz w:val="24"/>
                <w:szCs w:val="24"/>
              </w:rPr>
              <w:t>t/a</w:t>
            </w:r>
          </w:p>
        </w:tc>
      </w:tr>
    </w:tbl>
    <w:p>
      <w:pPr>
        <w:pStyle w:val="40"/>
        <w:spacing w:before="192" w:beforeLines="80" w:after="24"/>
        <w:jc w:val="left"/>
        <w:rPr>
          <w:rFonts w:ascii="Times New Roman"/>
          <w:snapToGrid w:val="0"/>
          <w:color w:val="000000"/>
          <w:spacing w:val="-6"/>
          <w:kern w:val="21"/>
          <w:szCs w:val="21"/>
        </w:rPr>
      </w:pPr>
      <w:r>
        <w:rPr>
          <w:rFonts w:ascii="Times New Roman"/>
          <w:snapToGrid w:val="0"/>
          <w:color w:val="000000"/>
          <w:kern w:val="21"/>
          <w:szCs w:val="21"/>
        </w:rPr>
        <w:t>注：</w:t>
      </w:r>
      <w:r>
        <w:rPr>
          <w:rFonts w:ascii="Times New Roman"/>
          <w:snapToGrid w:val="0"/>
          <w:color w:val="000000"/>
          <w:spacing w:val="-16"/>
          <w:kern w:val="21"/>
          <w:szCs w:val="21"/>
        </w:rPr>
        <w:fldChar w:fldCharType="begin"/>
      </w:r>
      <w:r>
        <w:rPr>
          <w:rFonts w:ascii="Times New Roman"/>
          <w:snapToGrid w:val="0"/>
          <w:color w:val="000000"/>
          <w:spacing w:val="-16"/>
          <w:kern w:val="21"/>
          <w:szCs w:val="21"/>
        </w:rPr>
        <w:instrText xml:space="preserve"> = 6 \* GB3 \* MERGEFORMAT </w:instrText>
      </w:r>
      <w:r>
        <w:rPr>
          <w:rFonts w:ascii="Times New Roman"/>
          <w:snapToGrid w:val="0"/>
          <w:color w:val="000000"/>
          <w:spacing w:val="-16"/>
          <w:kern w:val="21"/>
          <w:szCs w:val="21"/>
        </w:rPr>
        <w:fldChar w:fldCharType="separate"/>
      </w:r>
      <w:r>
        <w:rPr>
          <w:rFonts w:ascii="Times New Roman"/>
          <w:szCs w:val="21"/>
        </w:rPr>
        <w:t>⑥</w:t>
      </w:r>
      <w:r>
        <w:rPr>
          <w:rFonts w:ascii="Times New Roman"/>
          <w:snapToGrid w:val="0"/>
          <w:color w:val="000000"/>
          <w:spacing w:val="-16"/>
          <w:kern w:val="21"/>
          <w:szCs w:val="21"/>
        </w:rPr>
        <w:fldChar w:fldCharType="end"/>
      </w:r>
      <w:r>
        <w:rPr>
          <w:rFonts w:ascii="Times New Roman"/>
          <w:snapToGrid w:val="0"/>
          <w:color w:val="000000"/>
          <w:spacing w:val="-16"/>
          <w:kern w:val="21"/>
          <w:szCs w:val="21"/>
        </w:rPr>
        <w:t>=</w:t>
      </w:r>
      <w:r>
        <w:rPr>
          <w:rFonts w:ascii="Times New Roman"/>
          <w:snapToGrid w:val="0"/>
          <w:color w:val="000000"/>
          <w:spacing w:val="-6"/>
          <w:kern w:val="21"/>
          <w:szCs w:val="21"/>
        </w:rPr>
        <w:fldChar w:fldCharType="begin"/>
      </w:r>
      <w:r>
        <w:rPr>
          <w:rFonts w:ascii="Times New Roman"/>
          <w:snapToGrid w:val="0"/>
          <w:color w:val="000000"/>
          <w:spacing w:val="-6"/>
          <w:kern w:val="21"/>
          <w:szCs w:val="21"/>
        </w:rPr>
        <w:instrText xml:space="preserve"> = 1 \* GB3 \* MERGEFORMAT </w:instrText>
      </w:r>
      <w:r>
        <w:rPr>
          <w:rFonts w:ascii="Times New Roman"/>
          <w:snapToGrid w:val="0"/>
          <w:color w:val="000000"/>
          <w:spacing w:val="-6"/>
          <w:kern w:val="21"/>
          <w:szCs w:val="21"/>
        </w:rPr>
        <w:fldChar w:fldCharType="separate"/>
      </w:r>
      <w:r>
        <w:rPr>
          <w:rFonts w:ascii="Times New Roman"/>
          <w:szCs w:val="21"/>
        </w:rPr>
        <w:t>①</w:t>
      </w:r>
      <w:r>
        <w:rPr>
          <w:rFonts w:ascii="Times New Roman"/>
          <w:snapToGrid w:val="0"/>
          <w:color w:val="000000"/>
          <w:spacing w:val="-6"/>
          <w:kern w:val="21"/>
          <w:szCs w:val="21"/>
        </w:rPr>
        <w:fldChar w:fldCharType="end"/>
      </w:r>
      <w:r>
        <w:rPr>
          <w:rFonts w:ascii="Times New Roman"/>
          <w:snapToGrid w:val="0"/>
          <w:color w:val="000000"/>
          <w:spacing w:val="-6"/>
          <w:kern w:val="21"/>
          <w:szCs w:val="21"/>
        </w:rPr>
        <w:t>+</w:t>
      </w:r>
      <w:r>
        <w:rPr>
          <w:rFonts w:ascii="Times New Roman"/>
          <w:snapToGrid w:val="0"/>
          <w:color w:val="000000"/>
          <w:spacing w:val="-6"/>
          <w:kern w:val="21"/>
          <w:szCs w:val="21"/>
        </w:rPr>
        <w:fldChar w:fldCharType="begin"/>
      </w:r>
      <w:r>
        <w:rPr>
          <w:rFonts w:ascii="Times New Roman"/>
          <w:snapToGrid w:val="0"/>
          <w:color w:val="000000"/>
          <w:spacing w:val="-6"/>
          <w:kern w:val="21"/>
          <w:szCs w:val="21"/>
        </w:rPr>
        <w:instrText xml:space="preserve"> = 3 \* GB3 \* MERGEFORMAT </w:instrText>
      </w:r>
      <w:r>
        <w:rPr>
          <w:rFonts w:ascii="Times New Roman"/>
          <w:snapToGrid w:val="0"/>
          <w:color w:val="000000"/>
          <w:spacing w:val="-6"/>
          <w:kern w:val="21"/>
          <w:szCs w:val="21"/>
        </w:rPr>
        <w:fldChar w:fldCharType="separate"/>
      </w:r>
      <w:r>
        <w:rPr>
          <w:rFonts w:ascii="Times New Roman"/>
          <w:szCs w:val="21"/>
        </w:rPr>
        <w:t>③</w:t>
      </w:r>
      <w:r>
        <w:rPr>
          <w:rFonts w:ascii="Times New Roman"/>
          <w:snapToGrid w:val="0"/>
          <w:color w:val="000000"/>
          <w:spacing w:val="-6"/>
          <w:kern w:val="21"/>
          <w:szCs w:val="21"/>
        </w:rPr>
        <w:fldChar w:fldCharType="end"/>
      </w:r>
      <w:r>
        <w:rPr>
          <w:rFonts w:ascii="Times New Roman"/>
          <w:snapToGrid w:val="0"/>
          <w:color w:val="000000"/>
          <w:spacing w:val="-6"/>
          <w:kern w:val="21"/>
          <w:szCs w:val="21"/>
        </w:rPr>
        <w:t>+</w:t>
      </w:r>
      <w:r>
        <w:rPr>
          <w:rFonts w:ascii="Times New Roman"/>
          <w:snapToGrid w:val="0"/>
          <w:color w:val="000000"/>
          <w:spacing w:val="-6"/>
          <w:kern w:val="21"/>
          <w:szCs w:val="21"/>
        </w:rPr>
        <w:fldChar w:fldCharType="begin"/>
      </w:r>
      <w:r>
        <w:rPr>
          <w:rFonts w:ascii="Times New Roman"/>
          <w:snapToGrid w:val="0"/>
          <w:color w:val="000000"/>
          <w:spacing w:val="-6"/>
          <w:kern w:val="21"/>
          <w:szCs w:val="21"/>
        </w:rPr>
        <w:instrText xml:space="preserve"> = 4 \* GB3 \* MERGEFORMAT </w:instrText>
      </w:r>
      <w:r>
        <w:rPr>
          <w:rFonts w:ascii="Times New Roman"/>
          <w:snapToGrid w:val="0"/>
          <w:color w:val="000000"/>
          <w:spacing w:val="-6"/>
          <w:kern w:val="21"/>
          <w:szCs w:val="21"/>
        </w:rPr>
        <w:fldChar w:fldCharType="separate"/>
      </w:r>
      <w:r>
        <w:rPr>
          <w:rFonts w:ascii="Times New Roman"/>
          <w:szCs w:val="21"/>
        </w:rPr>
        <w:t>④</w:t>
      </w:r>
      <w:r>
        <w:rPr>
          <w:rFonts w:ascii="Times New Roman"/>
          <w:snapToGrid w:val="0"/>
          <w:color w:val="000000"/>
          <w:spacing w:val="-6"/>
          <w:kern w:val="21"/>
          <w:szCs w:val="21"/>
        </w:rPr>
        <w:fldChar w:fldCharType="end"/>
      </w:r>
      <w:r>
        <w:rPr>
          <w:rFonts w:ascii="Times New Roman"/>
          <w:snapToGrid w:val="0"/>
          <w:color w:val="000000"/>
          <w:spacing w:val="-6"/>
          <w:kern w:val="21"/>
          <w:szCs w:val="21"/>
        </w:rPr>
        <w:t>-</w:t>
      </w:r>
      <w:r>
        <w:rPr>
          <w:rFonts w:ascii="Times New Roman"/>
          <w:snapToGrid w:val="0"/>
          <w:color w:val="000000"/>
          <w:spacing w:val="-16"/>
          <w:kern w:val="21"/>
          <w:szCs w:val="21"/>
        </w:rPr>
        <w:fldChar w:fldCharType="begin"/>
      </w:r>
      <w:r>
        <w:rPr>
          <w:rFonts w:ascii="Times New Roman"/>
          <w:snapToGrid w:val="0"/>
          <w:color w:val="000000"/>
          <w:spacing w:val="-16"/>
          <w:kern w:val="21"/>
          <w:szCs w:val="21"/>
        </w:rPr>
        <w:instrText xml:space="preserve"> = 5 \* GB3 \* MERGEFORMAT </w:instrText>
      </w:r>
      <w:r>
        <w:rPr>
          <w:rFonts w:ascii="Times New Roman"/>
          <w:snapToGrid w:val="0"/>
          <w:color w:val="000000"/>
          <w:spacing w:val="-16"/>
          <w:kern w:val="21"/>
          <w:szCs w:val="21"/>
        </w:rPr>
        <w:fldChar w:fldCharType="separate"/>
      </w:r>
      <w:r>
        <w:rPr>
          <w:rFonts w:ascii="Times New Roman"/>
          <w:szCs w:val="21"/>
        </w:rPr>
        <w:t>⑤</w:t>
      </w:r>
      <w:r>
        <w:rPr>
          <w:rFonts w:ascii="Times New Roman"/>
          <w:snapToGrid w:val="0"/>
          <w:color w:val="000000"/>
          <w:spacing w:val="-16"/>
          <w:kern w:val="21"/>
          <w:szCs w:val="21"/>
        </w:rPr>
        <w:fldChar w:fldCharType="end"/>
      </w:r>
      <w:r>
        <w:rPr>
          <w:rFonts w:ascii="Times New Roman"/>
          <w:snapToGrid w:val="0"/>
          <w:color w:val="000000"/>
          <w:spacing w:val="-16"/>
          <w:kern w:val="21"/>
          <w:szCs w:val="21"/>
        </w:rPr>
        <w:t>；</w:t>
      </w:r>
      <w:r>
        <w:rPr>
          <w:rFonts w:ascii="Times New Roman"/>
          <w:snapToGrid w:val="0"/>
          <w:color w:val="000000"/>
          <w:spacing w:val="-6"/>
          <w:kern w:val="21"/>
          <w:szCs w:val="21"/>
        </w:rPr>
        <w:fldChar w:fldCharType="begin"/>
      </w:r>
      <w:r>
        <w:rPr>
          <w:rFonts w:ascii="Times New Roman"/>
          <w:snapToGrid w:val="0"/>
          <w:color w:val="000000"/>
          <w:spacing w:val="-6"/>
          <w:kern w:val="21"/>
          <w:szCs w:val="21"/>
        </w:rPr>
        <w:instrText xml:space="preserve"> = 7 \* GB3 \* MERGEFORMAT </w:instrText>
      </w:r>
      <w:r>
        <w:rPr>
          <w:rFonts w:ascii="Times New Roman"/>
          <w:snapToGrid w:val="0"/>
          <w:color w:val="000000"/>
          <w:spacing w:val="-6"/>
          <w:kern w:val="21"/>
          <w:szCs w:val="21"/>
        </w:rPr>
        <w:fldChar w:fldCharType="separate"/>
      </w:r>
      <w:r>
        <w:rPr>
          <w:rFonts w:ascii="Times New Roman"/>
          <w:szCs w:val="21"/>
        </w:rPr>
        <w:t>⑦</w:t>
      </w:r>
      <w:r>
        <w:rPr>
          <w:rFonts w:ascii="Times New Roman"/>
          <w:snapToGrid w:val="0"/>
          <w:color w:val="000000"/>
          <w:spacing w:val="-6"/>
          <w:kern w:val="21"/>
          <w:szCs w:val="21"/>
        </w:rPr>
        <w:fldChar w:fldCharType="end"/>
      </w:r>
      <w:r>
        <w:rPr>
          <w:rFonts w:ascii="Times New Roman"/>
          <w:snapToGrid w:val="0"/>
          <w:color w:val="000000"/>
          <w:spacing w:val="-6"/>
          <w:kern w:val="21"/>
          <w:szCs w:val="21"/>
        </w:rPr>
        <w:t>=</w:t>
      </w:r>
      <w:r>
        <w:rPr>
          <w:rFonts w:ascii="Times New Roman"/>
          <w:snapToGrid w:val="0"/>
          <w:color w:val="000000"/>
          <w:spacing w:val="-16"/>
          <w:kern w:val="21"/>
          <w:szCs w:val="21"/>
        </w:rPr>
        <w:fldChar w:fldCharType="begin"/>
      </w:r>
      <w:r>
        <w:rPr>
          <w:rFonts w:ascii="Times New Roman"/>
          <w:snapToGrid w:val="0"/>
          <w:color w:val="000000"/>
          <w:spacing w:val="-16"/>
          <w:kern w:val="21"/>
          <w:szCs w:val="21"/>
        </w:rPr>
        <w:instrText xml:space="preserve"> = 6 \* GB3 \* MERGEFORMAT </w:instrText>
      </w:r>
      <w:r>
        <w:rPr>
          <w:rFonts w:ascii="Times New Roman"/>
          <w:snapToGrid w:val="0"/>
          <w:color w:val="000000"/>
          <w:spacing w:val="-16"/>
          <w:kern w:val="21"/>
          <w:szCs w:val="21"/>
        </w:rPr>
        <w:fldChar w:fldCharType="separate"/>
      </w:r>
      <w:r>
        <w:rPr>
          <w:rFonts w:ascii="Times New Roman"/>
          <w:szCs w:val="21"/>
        </w:rPr>
        <w:t>⑥</w:t>
      </w:r>
      <w:r>
        <w:rPr>
          <w:rFonts w:ascii="Times New Roman"/>
          <w:snapToGrid w:val="0"/>
          <w:color w:val="000000"/>
          <w:spacing w:val="-16"/>
          <w:kern w:val="21"/>
          <w:szCs w:val="21"/>
        </w:rPr>
        <w:fldChar w:fldCharType="end"/>
      </w:r>
      <w:r>
        <w:rPr>
          <w:rFonts w:ascii="Times New Roman"/>
          <w:snapToGrid w:val="0"/>
          <w:color w:val="000000"/>
          <w:spacing w:val="-16"/>
          <w:kern w:val="21"/>
          <w:szCs w:val="21"/>
        </w:rPr>
        <w:t>-</w:t>
      </w:r>
      <w:r>
        <w:rPr>
          <w:rFonts w:ascii="Times New Roman"/>
          <w:snapToGrid w:val="0"/>
          <w:color w:val="000000"/>
          <w:spacing w:val="-6"/>
          <w:kern w:val="21"/>
          <w:szCs w:val="21"/>
        </w:rPr>
        <w:fldChar w:fldCharType="begin"/>
      </w:r>
      <w:r>
        <w:rPr>
          <w:rFonts w:ascii="Times New Roman"/>
          <w:snapToGrid w:val="0"/>
          <w:color w:val="000000"/>
          <w:spacing w:val="-6"/>
          <w:kern w:val="21"/>
          <w:szCs w:val="21"/>
        </w:rPr>
        <w:instrText xml:space="preserve"> = 1 \* GB3 \* MERGEFORMAT </w:instrText>
      </w:r>
      <w:r>
        <w:rPr>
          <w:rFonts w:ascii="Times New Roman"/>
          <w:snapToGrid w:val="0"/>
          <w:color w:val="000000"/>
          <w:spacing w:val="-6"/>
          <w:kern w:val="21"/>
          <w:szCs w:val="21"/>
        </w:rPr>
        <w:fldChar w:fldCharType="separate"/>
      </w:r>
      <w:r>
        <w:rPr>
          <w:rFonts w:ascii="Times New Roman"/>
          <w:szCs w:val="21"/>
        </w:rPr>
        <w:t>①</w:t>
      </w:r>
      <w:r>
        <w:rPr>
          <w:rFonts w:ascii="Times New Roman"/>
          <w:snapToGrid w:val="0"/>
          <w:color w:val="000000"/>
          <w:spacing w:val="-6"/>
          <w:kern w:val="21"/>
          <w:szCs w:val="21"/>
        </w:rPr>
        <w:fldChar w:fldCharType="end"/>
      </w:r>
    </w:p>
    <w:p>
      <w:pPr>
        <w:sectPr>
          <w:footerReference r:id="rId6" w:type="default"/>
          <w:pgSz w:w="16838" w:h="11906" w:orient="landscape"/>
          <w:pgMar w:top="1701" w:right="1531" w:bottom="1701" w:left="1531" w:header="851" w:footer="851" w:gutter="0"/>
          <w:cols w:space="720" w:num="1"/>
          <w:docGrid w:linePitch="312" w:charSpace="0"/>
        </w:sectPr>
      </w:pPr>
    </w:p>
    <w:p>
      <w:pPr>
        <w:rPr>
          <w:rFonts w:eastAsia="黑体"/>
        </w:rPr>
      </w:pPr>
    </w:p>
    <w:sectPr>
      <w:footerReference r:id="rId7" w:type="default"/>
      <w:pgSz w:w="11906" w:h="16838"/>
      <w:pgMar w:top="1701" w:right="1531" w:bottom="1701" w:left="1531" w:header="851" w:footer="851"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Wingdings 2">
    <w:panose1 w:val="05020102010507070707"/>
    <w:charset w:val="02"/>
    <w:family w:val="roman"/>
    <w:pitch w:val="default"/>
    <w:sig w:usb0="00000000" w:usb1="00000000" w:usb2="00000000" w:usb3="00000000" w:csb0="80000000" w:csb1="00000000"/>
  </w:font>
  <w:font w:name="Tahoma">
    <w:panose1 w:val="020B0604030504040204"/>
    <w:charset w:val="00"/>
    <w:family w:val="auto"/>
    <w:pitch w:val="default"/>
    <w:sig w:usb0="E1002EFF" w:usb1="C000605B" w:usb2="00000029" w:usb3="00000000" w:csb0="200101FF" w:csb1="20280000"/>
  </w:font>
  <w:font w:name="gbsnu54">
    <w:altName w:val="Times New Roman"/>
    <w:panose1 w:val="00000000000000000000"/>
    <w:charset w:val="00"/>
    <w:family w:val="auto"/>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framePr w:wrap="around" w:vAnchor="text" w:hAnchor="margin" w:xAlign="center" w:y="1"/>
      <w:rPr>
        <w:rStyle w:val="24"/>
      </w:rPr>
    </w:pPr>
    <w:r>
      <w:fldChar w:fldCharType="begin"/>
    </w:r>
    <w:r>
      <w:rPr>
        <w:rStyle w:val="24"/>
      </w:rPr>
      <w:instrText xml:space="preserve">PAGE  </w:instrText>
    </w:r>
    <w:r>
      <w:fldChar w:fldCharType="end"/>
    </w:r>
  </w:p>
  <w:p>
    <w:pPr>
      <w:pStyle w:val="16"/>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33020</wp:posOffset>
              </wp:positionV>
              <wp:extent cx="194310" cy="193040"/>
              <wp:effectExtent l="0" t="0" r="0" b="0"/>
              <wp:wrapNone/>
              <wp:docPr id="14" name="文本框 2049"/>
              <wp:cNvGraphicFramePr/>
              <a:graphic xmlns:a="http://schemas.openxmlformats.org/drawingml/2006/main">
                <a:graphicData uri="http://schemas.microsoft.com/office/word/2010/wordprocessingShape">
                  <wps:wsp>
                    <wps:cNvSpPr txBox="1"/>
                    <wps:spPr>
                      <a:xfrm>
                        <a:off x="0" y="0"/>
                        <a:ext cx="194310" cy="193040"/>
                      </a:xfrm>
                      <a:prstGeom prst="rect">
                        <a:avLst/>
                      </a:prstGeom>
                      <a:noFill/>
                      <a:ln>
                        <a:noFill/>
                      </a:ln>
                    </wps:spPr>
                    <wps:txbx>
                      <w:txbxContent>
                        <w:p>
                          <w:pPr>
                            <w:pStyle w:val="16"/>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2</w:t>
                          </w:r>
                          <w:r>
                            <w:rPr>
                              <w:rFonts w:hint="eastAsia"/>
                            </w:rPr>
                            <w:fldChar w:fldCharType="end"/>
                          </w:r>
                        </w:p>
                      </w:txbxContent>
                    </wps:txbx>
                    <wps:bodyPr wrap="square" lIns="0" tIns="0" rIns="0" bIns="0" upright="0"/>
                  </wps:wsp>
                </a:graphicData>
              </a:graphic>
            </wp:anchor>
          </w:drawing>
        </mc:Choice>
        <mc:Fallback>
          <w:pict>
            <v:shape id="文本框 2049" o:spid="_x0000_s1026" o:spt="202" type="#_x0000_t202" style="position:absolute;left:0pt;margin-top:2.6pt;height:15.2pt;width:15.3pt;mso-position-horizontal:center;mso-position-horizontal-relative:margin;z-index:251659264;mso-width-relative:page;mso-height-relative:page;" filled="f" stroked="f" coordsize="21600,21600" o:gfxdata="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CK+A7n1QAAAAQBAAAPAAAAAAAAAAEAIAAAACIAAABkcnMvZG93bnJl&#10;di54bWxQSwECFAAUAAAACACHTuJAUAEa8scBAACDAwAADgAAAAAAAAABACAAAAAkAQAAZHJzL2Uy&#10;b0RvYy54bWxQSwUGAAAAAAYABgBZAQAAXQUAAAAA&#10;">
              <v:fill on="f" focussize="0,0"/>
              <v:stroke on="f"/>
              <v:imagedata o:title=""/>
              <o:lock v:ext="edit" aspectratio="f"/>
              <v:textbox inset="0mm,0mm,0mm,0mm">
                <w:txbxContent>
                  <w:p>
                    <w:pPr>
                      <w:pStyle w:val="16"/>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2</w:t>
                    </w:r>
                    <w:r>
                      <w:rPr>
                        <w:rFonts w:hint="eastAsia"/>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right="360"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205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6"/>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27</w:t>
                          </w:r>
                          <w:r>
                            <w:rPr>
                              <w:rFonts w:hint="eastAsia"/>
                            </w:rPr>
                            <w:fldChar w:fldCharType="end"/>
                          </w:r>
                        </w:p>
                      </w:txbxContent>
                    </wps:txbx>
                    <wps:bodyPr wrap="none" lIns="0" tIns="0" rIns="0" bIns="0" upright="0">
                      <a:spAutoFit/>
                    </wps:bodyPr>
                  </wps:wsp>
                </a:graphicData>
              </a:graphic>
            </wp:anchor>
          </w:drawing>
        </mc:Choice>
        <mc:Fallback>
          <w:pict>
            <v:shape id="文本框 2050"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yBMzHMoBAACdAwAADgAAAAAAAAABACAAAAAeAQAAZHJzL2Uyb0Rv&#10;Yy54bWxQSwUGAAAAAAYABgBZAQAAWgUAAAAA&#10;">
              <v:fill on="f" focussize="0,0"/>
              <v:stroke on="f"/>
              <v:imagedata o:title=""/>
              <o:lock v:ext="edit" aspectratio="f"/>
              <v:textbox inset="0mm,0mm,0mm,0mm" style="mso-fit-shape-to-text:t;">
                <w:txbxContent>
                  <w:p>
                    <w:pPr>
                      <w:pStyle w:val="16"/>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27</w:t>
                    </w:r>
                    <w:r>
                      <w:rPr>
                        <w:rFonts w:hint="eastAsia"/>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right="360" w:firstLine="360"/>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205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6"/>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29</w:t>
                          </w:r>
                          <w:r>
                            <w:rPr>
                              <w:rFonts w:hint="eastAsia"/>
                            </w:rPr>
                            <w:fldChar w:fldCharType="end"/>
                          </w:r>
                        </w:p>
                      </w:txbxContent>
                    </wps:txbx>
                    <wps:bodyPr wrap="none" lIns="0" tIns="0" rIns="0" bIns="0" upright="0">
                      <a:spAutoFit/>
                    </wps:bodyPr>
                  </wps:wsp>
                </a:graphicData>
              </a:graphic>
            </wp:anchor>
          </w:drawing>
        </mc:Choice>
        <mc:Fallback>
          <w:pict>
            <v:shape id="文本框 2051"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NWJSSrLAQAAnQMAAA4AAAAAAAAAAQAgAAAAHgEAAGRycy9lMm9E&#10;b2MueG1sUEsFBgAAAAAGAAYAWQEAAFsFAAAAAA==&#10;">
              <v:fill on="f" focussize="0,0"/>
              <v:stroke on="f"/>
              <v:imagedata o:title=""/>
              <o:lock v:ext="edit" aspectratio="f"/>
              <v:textbox inset="0mm,0mm,0mm,0mm" style="mso-fit-shape-to-text:t;">
                <w:txbxContent>
                  <w:p>
                    <w:pPr>
                      <w:pStyle w:val="16"/>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29</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7A5A48"/>
    <w:multiLevelType w:val="singleLevel"/>
    <w:tmpl w:val="927A5A48"/>
    <w:lvl w:ilvl="0" w:tentative="0">
      <w:start w:val="1"/>
      <w:numFmt w:val="decimal"/>
      <w:suff w:val="nothing"/>
      <w:lvlText w:val="（%1）"/>
      <w:lvlJc w:val="left"/>
    </w:lvl>
  </w:abstractNum>
  <w:abstractNum w:abstractNumId="1">
    <w:nsid w:val="DEA21C6D"/>
    <w:multiLevelType w:val="singleLevel"/>
    <w:tmpl w:val="DEA21C6D"/>
    <w:lvl w:ilvl="0" w:tentative="0">
      <w:start w:val="2"/>
      <w:numFmt w:val="decimal"/>
      <w:suff w:val="nothing"/>
      <w:lvlText w:val="（%1）"/>
      <w:lvlJc w:val="left"/>
    </w:lvl>
  </w:abstractNum>
  <w:abstractNum w:abstractNumId="2">
    <w:nsid w:val="EA5C3BED"/>
    <w:multiLevelType w:val="singleLevel"/>
    <w:tmpl w:val="EA5C3BED"/>
    <w:lvl w:ilvl="0" w:tentative="0">
      <w:start w:val="1"/>
      <w:numFmt w:val="decimal"/>
      <w:suff w:val="nothing"/>
      <w:lvlText w:val="%1、"/>
      <w:lvlJc w:val="left"/>
    </w:lvl>
  </w:abstractNum>
  <w:abstractNum w:abstractNumId="3">
    <w:nsid w:val="5048875F"/>
    <w:multiLevelType w:val="singleLevel"/>
    <w:tmpl w:val="5048875F"/>
    <w:lvl w:ilvl="0" w:tentative="0">
      <w:start w:val="1"/>
      <w:numFmt w:val="decimal"/>
      <w:suff w:val="nothing"/>
      <w:lvlText w:val="（%1）"/>
      <w:lvlJc w:val="left"/>
    </w:lvl>
  </w:abstractNum>
  <w:abstractNum w:abstractNumId="4">
    <w:nsid w:val="53BD9F2D"/>
    <w:multiLevelType w:val="singleLevel"/>
    <w:tmpl w:val="53BD9F2D"/>
    <w:lvl w:ilvl="0" w:tentative="0">
      <w:start w:val="2"/>
      <w:numFmt w:val="decimal"/>
      <w:suff w:val="nothing"/>
      <w:lvlText w:val="%1、"/>
      <w:lvlJc w:val="left"/>
    </w:lvl>
  </w:abstractNum>
  <w:abstractNum w:abstractNumId="5">
    <w:nsid w:val="58807697"/>
    <w:multiLevelType w:val="singleLevel"/>
    <w:tmpl w:val="58807697"/>
    <w:lvl w:ilvl="0" w:tentative="0">
      <w:start w:val="1"/>
      <w:numFmt w:val="decimal"/>
      <w:pStyle w:val="55"/>
      <w:suff w:val="nothing"/>
      <w:lvlText w:val="%1、"/>
      <w:lvlJc w:val="left"/>
    </w:lvl>
  </w:abstractNum>
  <w:abstractNum w:abstractNumId="6">
    <w:nsid w:val="612C2EAF"/>
    <w:multiLevelType w:val="multilevel"/>
    <w:tmpl w:val="612C2EAF"/>
    <w:lvl w:ilvl="0" w:tentative="0">
      <w:start w:val="1"/>
      <w:numFmt w:val="chineseCountingThousand"/>
      <w:suff w:val="nothing"/>
      <w:lvlText w:val="%1、"/>
      <w:lvlJc w:val="left"/>
      <w:pPr>
        <w:ind w:left="0" w:firstLine="0"/>
      </w:pPr>
      <w:rPr>
        <w:rFonts w:hint="eastAsia"/>
      </w:rPr>
    </w:lvl>
    <w:lvl w:ilvl="1" w:tentative="0">
      <w:start w:val="1"/>
      <w:numFmt w:val="decimal"/>
      <w:isLgl/>
      <w:suff w:val="space"/>
      <w:lvlText w:val="%1.%2"/>
      <w:lvlJc w:val="left"/>
      <w:pPr>
        <w:ind w:left="0" w:firstLine="0"/>
      </w:pPr>
      <w:rPr>
        <w:rFonts w:hint="eastAsia"/>
      </w:rPr>
    </w:lvl>
    <w:lvl w:ilvl="2" w:tentative="0">
      <w:start w:val="1"/>
      <w:numFmt w:val="decimal"/>
      <w:isLgl/>
      <w:suff w:val="space"/>
      <w:lvlText w:val="%1.%2.%3"/>
      <w:lvlJc w:val="left"/>
      <w:pPr>
        <w:ind w:left="0" w:firstLine="0"/>
      </w:pPr>
      <w:rPr>
        <w:rFonts w:hint="eastAsia"/>
      </w:rPr>
    </w:lvl>
    <w:lvl w:ilvl="3" w:tentative="0">
      <w:start w:val="1"/>
      <w:numFmt w:val="decimal"/>
      <w:lvlRestart w:val="2"/>
      <w:pStyle w:val="56"/>
      <w:isLgl/>
      <w:suff w:val="space"/>
      <w:lvlText w:val="表%1.%2-%4"/>
      <w:lvlJc w:val="left"/>
      <w:pPr>
        <w:ind w:left="0" w:firstLine="0"/>
      </w:pPr>
      <w:rPr>
        <w:rFonts w:hint="eastAsia"/>
      </w:rPr>
    </w:lvl>
    <w:lvl w:ilvl="4" w:tentative="0">
      <w:start w:val="1"/>
      <w:numFmt w:val="decimal"/>
      <w:lvlRestart w:val="2"/>
      <w:isLgl/>
      <w:suff w:val="space"/>
      <w:lvlText w:val="图%1.%2-%5"/>
      <w:lvlJc w:val="left"/>
      <w:pPr>
        <w:ind w:left="0" w:firstLine="0"/>
      </w:pPr>
      <w:rPr>
        <w:rFonts w:hint="eastAsia"/>
      </w:rPr>
    </w:lvl>
    <w:lvl w:ilvl="5" w:tentative="0">
      <w:start w:val="1"/>
      <w:numFmt w:val="decimal"/>
      <w:lvlText w:val="%1.%2.%3.%4.%5.%6"/>
      <w:lvlJc w:val="left"/>
      <w:pPr>
        <w:ind w:left="0" w:firstLine="0"/>
      </w:pPr>
      <w:rPr>
        <w:rFonts w:hint="eastAsia"/>
      </w:rPr>
    </w:lvl>
    <w:lvl w:ilvl="6" w:tentative="0">
      <w:start w:val="1"/>
      <w:numFmt w:val="decimal"/>
      <w:lvlText w:val="%1.%2.%3.%4.%5.%6.%7"/>
      <w:lvlJc w:val="left"/>
      <w:pPr>
        <w:ind w:left="0" w:firstLine="0"/>
      </w:pPr>
      <w:rPr>
        <w:rFonts w:hint="eastAsia"/>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num w:numId="1">
    <w:abstractNumId w:val="5"/>
  </w:num>
  <w:num w:numId="2">
    <w:abstractNumId w:val="6"/>
  </w:num>
  <w:num w:numId="3">
    <w:abstractNumId w:val="3"/>
  </w:num>
  <w:num w:numId="4">
    <w:abstractNumId w:val="0"/>
  </w:num>
  <w:num w:numId="5">
    <w:abstractNumId w:val="1"/>
  </w:num>
  <w:num w:numId="6">
    <w:abstractNumId w:val="4"/>
  </w:num>
  <w:num w:numId="7">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GQQ">
    <w15:presenceInfo w15:providerId="None" w15:userId="GQQ"/>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hyphenationZone w:val="36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ˇˉ―‖’”…∶、。〃々〉》」』】〕〗！＂＇），．：；？］｀｜｝～￠"/>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I3ZjE4NDI0NzViZjE5NzJlNzk3Y2FlYTQxYmUyYzgifQ=="/>
  </w:docVars>
  <w:rsids>
    <w:rsidRoot w:val="00172A27"/>
    <w:rsid w:val="00000E66"/>
    <w:rsid w:val="000060B3"/>
    <w:rsid w:val="0004350A"/>
    <w:rsid w:val="0004364B"/>
    <w:rsid w:val="00061B1F"/>
    <w:rsid w:val="000733C4"/>
    <w:rsid w:val="00074783"/>
    <w:rsid w:val="0008070B"/>
    <w:rsid w:val="000810AC"/>
    <w:rsid w:val="00081A02"/>
    <w:rsid w:val="00082231"/>
    <w:rsid w:val="00092D38"/>
    <w:rsid w:val="0009377B"/>
    <w:rsid w:val="000A20C9"/>
    <w:rsid w:val="000B058F"/>
    <w:rsid w:val="000B4467"/>
    <w:rsid w:val="000B4DB9"/>
    <w:rsid w:val="000C09AC"/>
    <w:rsid w:val="000C767F"/>
    <w:rsid w:val="000D5A44"/>
    <w:rsid w:val="000E3DE3"/>
    <w:rsid w:val="000E3ED2"/>
    <w:rsid w:val="00131F42"/>
    <w:rsid w:val="00134C45"/>
    <w:rsid w:val="001357F1"/>
    <w:rsid w:val="00140FA8"/>
    <w:rsid w:val="00142FEB"/>
    <w:rsid w:val="00143A2D"/>
    <w:rsid w:val="00145A41"/>
    <w:rsid w:val="00151675"/>
    <w:rsid w:val="00157435"/>
    <w:rsid w:val="0017504D"/>
    <w:rsid w:val="0017671A"/>
    <w:rsid w:val="00177422"/>
    <w:rsid w:val="00184590"/>
    <w:rsid w:val="001870D1"/>
    <w:rsid w:val="0018781E"/>
    <w:rsid w:val="0019262D"/>
    <w:rsid w:val="0019637D"/>
    <w:rsid w:val="001A1B35"/>
    <w:rsid w:val="001A48A2"/>
    <w:rsid w:val="001A6F61"/>
    <w:rsid w:val="001B72B8"/>
    <w:rsid w:val="001C69B3"/>
    <w:rsid w:val="001D5595"/>
    <w:rsid w:val="001D7874"/>
    <w:rsid w:val="001D7F22"/>
    <w:rsid w:val="001F0F17"/>
    <w:rsid w:val="001F3347"/>
    <w:rsid w:val="001F69E4"/>
    <w:rsid w:val="002125B4"/>
    <w:rsid w:val="002155B8"/>
    <w:rsid w:val="00224839"/>
    <w:rsid w:val="002249B2"/>
    <w:rsid w:val="00226574"/>
    <w:rsid w:val="002278EC"/>
    <w:rsid w:val="0023280E"/>
    <w:rsid w:val="002377D1"/>
    <w:rsid w:val="002506BC"/>
    <w:rsid w:val="00254345"/>
    <w:rsid w:val="00264557"/>
    <w:rsid w:val="002805AB"/>
    <w:rsid w:val="00284204"/>
    <w:rsid w:val="00291773"/>
    <w:rsid w:val="002A168C"/>
    <w:rsid w:val="002A3DC7"/>
    <w:rsid w:val="002B49E2"/>
    <w:rsid w:val="002B7B00"/>
    <w:rsid w:val="002B7C44"/>
    <w:rsid w:val="002C2B17"/>
    <w:rsid w:val="002D3DD0"/>
    <w:rsid w:val="002E1F3A"/>
    <w:rsid w:val="002E298A"/>
    <w:rsid w:val="00301978"/>
    <w:rsid w:val="0030332C"/>
    <w:rsid w:val="003051C2"/>
    <w:rsid w:val="00312296"/>
    <w:rsid w:val="00314F0E"/>
    <w:rsid w:val="00321D8E"/>
    <w:rsid w:val="00325928"/>
    <w:rsid w:val="00332863"/>
    <w:rsid w:val="0033684D"/>
    <w:rsid w:val="00336C2B"/>
    <w:rsid w:val="00337B42"/>
    <w:rsid w:val="00341B42"/>
    <w:rsid w:val="0034348F"/>
    <w:rsid w:val="00356653"/>
    <w:rsid w:val="0035743F"/>
    <w:rsid w:val="00357BE2"/>
    <w:rsid w:val="0036170C"/>
    <w:rsid w:val="00366E0F"/>
    <w:rsid w:val="00381A72"/>
    <w:rsid w:val="00384676"/>
    <w:rsid w:val="00390857"/>
    <w:rsid w:val="003A4BF3"/>
    <w:rsid w:val="003B420D"/>
    <w:rsid w:val="003C6C16"/>
    <w:rsid w:val="003D1A8F"/>
    <w:rsid w:val="003D794D"/>
    <w:rsid w:val="003E3058"/>
    <w:rsid w:val="003E76A9"/>
    <w:rsid w:val="003F0809"/>
    <w:rsid w:val="003F6997"/>
    <w:rsid w:val="003F6A8C"/>
    <w:rsid w:val="003F755C"/>
    <w:rsid w:val="00406F01"/>
    <w:rsid w:val="00416D50"/>
    <w:rsid w:val="00416FD5"/>
    <w:rsid w:val="00417772"/>
    <w:rsid w:val="00420E6A"/>
    <w:rsid w:val="00425A9E"/>
    <w:rsid w:val="00426D6B"/>
    <w:rsid w:val="00431E6C"/>
    <w:rsid w:val="00433CE7"/>
    <w:rsid w:val="00452738"/>
    <w:rsid w:val="00456091"/>
    <w:rsid w:val="00466321"/>
    <w:rsid w:val="00484B9B"/>
    <w:rsid w:val="004855F6"/>
    <w:rsid w:val="0048661E"/>
    <w:rsid w:val="00494670"/>
    <w:rsid w:val="004A3823"/>
    <w:rsid w:val="004B07B6"/>
    <w:rsid w:val="004E6946"/>
    <w:rsid w:val="004F1AD8"/>
    <w:rsid w:val="005039CB"/>
    <w:rsid w:val="0050558F"/>
    <w:rsid w:val="00506286"/>
    <w:rsid w:val="00510813"/>
    <w:rsid w:val="00511990"/>
    <w:rsid w:val="00511DE0"/>
    <w:rsid w:val="00514870"/>
    <w:rsid w:val="00514B9B"/>
    <w:rsid w:val="00517F02"/>
    <w:rsid w:val="00524303"/>
    <w:rsid w:val="005258A2"/>
    <w:rsid w:val="005401AE"/>
    <w:rsid w:val="00542E07"/>
    <w:rsid w:val="00545424"/>
    <w:rsid w:val="00554A7B"/>
    <w:rsid w:val="0055572C"/>
    <w:rsid w:val="0056106A"/>
    <w:rsid w:val="005720AE"/>
    <w:rsid w:val="00594D77"/>
    <w:rsid w:val="005969E4"/>
    <w:rsid w:val="005A06B7"/>
    <w:rsid w:val="005A1759"/>
    <w:rsid w:val="005A68A7"/>
    <w:rsid w:val="005C42BA"/>
    <w:rsid w:val="005D36AB"/>
    <w:rsid w:val="005E69B1"/>
    <w:rsid w:val="00617CC3"/>
    <w:rsid w:val="006377A6"/>
    <w:rsid w:val="00637A3D"/>
    <w:rsid w:val="006411EF"/>
    <w:rsid w:val="006452E3"/>
    <w:rsid w:val="006748B8"/>
    <w:rsid w:val="006775C3"/>
    <w:rsid w:val="0069290A"/>
    <w:rsid w:val="0069775A"/>
    <w:rsid w:val="00697813"/>
    <w:rsid w:val="006A3EE8"/>
    <w:rsid w:val="006A72BF"/>
    <w:rsid w:val="006B03F2"/>
    <w:rsid w:val="006B1366"/>
    <w:rsid w:val="006B37DC"/>
    <w:rsid w:val="006B4F68"/>
    <w:rsid w:val="006C0592"/>
    <w:rsid w:val="006C272E"/>
    <w:rsid w:val="006C5479"/>
    <w:rsid w:val="006D13B5"/>
    <w:rsid w:val="006E12FF"/>
    <w:rsid w:val="006E607E"/>
    <w:rsid w:val="00706C5D"/>
    <w:rsid w:val="00732922"/>
    <w:rsid w:val="0075162E"/>
    <w:rsid w:val="00754034"/>
    <w:rsid w:val="00756556"/>
    <w:rsid w:val="007618C4"/>
    <w:rsid w:val="00767980"/>
    <w:rsid w:val="00770B19"/>
    <w:rsid w:val="0077463F"/>
    <w:rsid w:val="007836EA"/>
    <w:rsid w:val="00784CDA"/>
    <w:rsid w:val="007906C4"/>
    <w:rsid w:val="007940EA"/>
    <w:rsid w:val="007967E8"/>
    <w:rsid w:val="007A2170"/>
    <w:rsid w:val="007A22BF"/>
    <w:rsid w:val="007A3323"/>
    <w:rsid w:val="007B72B8"/>
    <w:rsid w:val="007B7A58"/>
    <w:rsid w:val="007C21B5"/>
    <w:rsid w:val="007E4BD2"/>
    <w:rsid w:val="00801393"/>
    <w:rsid w:val="00802F88"/>
    <w:rsid w:val="0081293E"/>
    <w:rsid w:val="00815465"/>
    <w:rsid w:val="00817E9A"/>
    <w:rsid w:val="008306BD"/>
    <w:rsid w:val="00831A80"/>
    <w:rsid w:val="00833743"/>
    <w:rsid w:val="008340A4"/>
    <w:rsid w:val="008459D7"/>
    <w:rsid w:val="0087135F"/>
    <w:rsid w:val="00872D94"/>
    <w:rsid w:val="00880364"/>
    <w:rsid w:val="00891592"/>
    <w:rsid w:val="00891E9E"/>
    <w:rsid w:val="008A2F68"/>
    <w:rsid w:val="008B4FA6"/>
    <w:rsid w:val="008B5282"/>
    <w:rsid w:val="008B7C17"/>
    <w:rsid w:val="008C2D01"/>
    <w:rsid w:val="008C40E6"/>
    <w:rsid w:val="008D0F7A"/>
    <w:rsid w:val="008D68E4"/>
    <w:rsid w:val="008E0506"/>
    <w:rsid w:val="008E0CFF"/>
    <w:rsid w:val="008E5D6B"/>
    <w:rsid w:val="008E76F0"/>
    <w:rsid w:val="008F15FE"/>
    <w:rsid w:val="008F2D29"/>
    <w:rsid w:val="008F5187"/>
    <w:rsid w:val="008F60D8"/>
    <w:rsid w:val="00902727"/>
    <w:rsid w:val="0090312B"/>
    <w:rsid w:val="0091736D"/>
    <w:rsid w:val="0093037A"/>
    <w:rsid w:val="0094154D"/>
    <w:rsid w:val="0095155F"/>
    <w:rsid w:val="00954429"/>
    <w:rsid w:val="009563CE"/>
    <w:rsid w:val="00976328"/>
    <w:rsid w:val="0097680D"/>
    <w:rsid w:val="00982438"/>
    <w:rsid w:val="0098404C"/>
    <w:rsid w:val="00985283"/>
    <w:rsid w:val="00995992"/>
    <w:rsid w:val="009A03E5"/>
    <w:rsid w:val="009A0F3B"/>
    <w:rsid w:val="009A1BB4"/>
    <w:rsid w:val="009A2628"/>
    <w:rsid w:val="009A3200"/>
    <w:rsid w:val="009B0897"/>
    <w:rsid w:val="009B7BD9"/>
    <w:rsid w:val="009C7DD5"/>
    <w:rsid w:val="009E227D"/>
    <w:rsid w:val="009E5019"/>
    <w:rsid w:val="00A04F1B"/>
    <w:rsid w:val="00A0501B"/>
    <w:rsid w:val="00A0576C"/>
    <w:rsid w:val="00A14947"/>
    <w:rsid w:val="00A32A83"/>
    <w:rsid w:val="00A36597"/>
    <w:rsid w:val="00A368DB"/>
    <w:rsid w:val="00A423AA"/>
    <w:rsid w:val="00A53EC6"/>
    <w:rsid w:val="00A55C0F"/>
    <w:rsid w:val="00A8713F"/>
    <w:rsid w:val="00A90BA1"/>
    <w:rsid w:val="00A97A9A"/>
    <w:rsid w:val="00AA0671"/>
    <w:rsid w:val="00AA2531"/>
    <w:rsid w:val="00AB1E09"/>
    <w:rsid w:val="00AB5330"/>
    <w:rsid w:val="00AB7747"/>
    <w:rsid w:val="00AC14CE"/>
    <w:rsid w:val="00AC2A56"/>
    <w:rsid w:val="00AD055E"/>
    <w:rsid w:val="00AD47A7"/>
    <w:rsid w:val="00AF0CBF"/>
    <w:rsid w:val="00AF257F"/>
    <w:rsid w:val="00AF33CF"/>
    <w:rsid w:val="00AF4D50"/>
    <w:rsid w:val="00AF6179"/>
    <w:rsid w:val="00B1295A"/>
    <w:rsid w:val="00B20A45"/>
    <w:rsid w:val="00B22C5C"/>
    <w:rsid w:val="00B24F30"/>
    <w:rsid w:val="00B31ABF"/>
    <w:rsid w:val="00B33BE3"/>
    <w:rsid w:val="00B53B5D"/>
    <w:rsid w:val="00B6055E"/>
    <w:rsid w:val="00B6317D"/>
    <w:rsid w:val="00B7723F"/>
    <w:rsid w:val="00B80534"/>
    <w:rsid w:val="00B8433C"/>
    <w:rsid w:val="00B87491"/>
    <w:rsid w:val="00BA29E9"/>
    <w:rsid w:val="00BA3368"/>
    <w:rsid w:val="00BA7142"/>
    <w:rsid w:val="00BB237C"/>
    <w:rsid w:val="00BB41A3"/>
    <w:rsid w:val="00BC32DC"/>
    <w:rsid w:val="00BC35B6"/>
    <w:rsid w:val="00BD1B51"/>
    <w:rsid w:val="00BD4596"/>
    <w:rsid w:val="00BE1405"/>
    <w:rsid w:val="00BE312D"/>
    <w:rsid w:val="00BF1C20"/>
    <w:rsid w:val="00C10578"/>
    <w:rsid w:val="00C135BC"/>
    <w:rsid w:val="00C15C95"/>
    <w:rsid w:val="00C2596A"/>
    <w:rsid w:val="00C27537"/>
    <w:rsid w:val="00C328FE"/>
    <w:rsid w:val="00C33507"/>
    <w:rsid w:val="00C4366F"/>
    <w:rsid w:val="00C4409D"/>
    <w:rsid w:val="00C44524"/>
    <w:rsid w:val="00C44E72"/>
    <w:rsid w:val="00C45A06"/>
    <w:rsid w:val="00C47E5B"/>
    <w:rsid w:val="00C61E4B"/>
    <w:rsid w:val="00C64BFF"/>
    <w:rsid w:val="00C704E9"/>
    <w:rsid w:val="00C763C9"/>
    <w:rsid w:val="00C80057"/>
    <w:rsid w:val="00C82232"/>
    <w:rsid w:val="00C82913"/>
    <w:rsid w:val="00C972B1"/>
    <w:rsid w:val="00CA2CCE"/>
    <w:rsid w:val="00CA43FD"/>
    <w:rsid w:val="00CA7EF8"/>
    <w:rsid w:val="00CC489B"/>
    <w:rsid w:val="00CD2BCD"/>
    <w:rsid w:val="00CD3A4C"/>
    <w:rsid w:val="00CE10E9"/>
    <w:rsid w:val="00CE2910"/>
    <w:rsid w:val="00CE5393"/>
    <w:rsid w:val="00CF36BE"/>
    <w:rsid w:val="00CF6000"/>
    <w:rsid w:val="00D003F3"/>
    <w:rsid w:val="00D0364F"/>
    <w:rsid w:val="00D06834"/>
    <w:rsid w:val="00D308ED"/>
    <w:rsid w:val="00D36D86"/>
    <w:rsid w:val="00D428AA"/>
    <w:rsid w:val="00D50A34"/>
    <w:rsid w:val="00D53EFA"/>
    <w:rsid w:val="00D94A7C"/>
    <w:rsid w:val="00D95896"/>
    <w:rsid w:val="00DB2983"/>
    <w:rsid w:val="00DC1257"/>
    <w:rsid w:val="00DC3DC0"/>
    <w:rsid w:val="00DC5B2B"/>
    <w:rsid w:val="00DD318D"/>
    <w:rsid w:val="00DF2E12"/>
    <w:rsid w:val="00DF514A"/>
    <w:rsid w:val="00DF6690"/>
    <w:rsid w:val="00DF6804"/>
    <w:rsid w:val="00E0358D"/>
    <w:rsid w:val="00E04323"/>
    <w:rsid w:val="00E070A2"/>
    <w:rsid w:val="00E2656A"/>
    <w:rsid w:val="00E412D0"/>
    <w:rsid w:val="00E56322"/>
    <w:rsid w:val="00E60982"/>
    <w:rsid w:val="00E62C62"/>
    <w:rsid w:val="00E654C1"/>
    <w:rsid w:val="00E65D97"/>
    <w:rsid w:val="00E72A5A"/>
    <w:rsid w:val="00E73354"/>
    <w:rsid w:val="00E9242D"/>
    <w:rsid w:val="00EB5255"/>
    <w:rsid w:val="00EB5C47"/>
    <w:rsid w:val="00ED0639"/>
    <w:rsid w:val="00EF4755"/>
    <w:rsid w:val="00EF7135"/>
    <w:rsid w:val="00F027DB"/>
    <w:rsid w:val="00F14A7A"/>
    <w:rsid w:val="00F22985"/>
    <w:rsid w:val="00F3383E"/>
    <w:rsid w:val="00F465A7"/>
    <w:rsid w:val="00F50B7C"/>
    <w:rsid w:val="00F550E6"/>
    <w:rsid w:val="00F74345"/>
    <w:rsid w:val="00F80A0A"/>
    <w:rsid w:val="00F82B19"/>
    <w:rsid w:val="00F9212D"/>
    <w:rsid w:val="00F965DA"/>
    <w:rsid w:val="00FA406A"/>
    <w:rsid w:val="00FB503A"/>
    <w:rsid w:val="00FB516C"/>
    <w:rsid w:val="00FB7164"/>
    <w:rsid w:val="00FC3890"/>
    <w:rsid w:val="00FD0236"/>
    <w:rsid w:val="00FD18F4"/>
    <w:rsid w:val="00FD54DB"/>
    <w:rsid w:val="00FD619F"/>
    <w:rsid w:val="01290F7E"/>
    <w:rsid w:val="015D1E09"/>
    <w:rsid w:val="02697903"/>
    <w:rsid w:val="027D0F8C"/>
    <w:rsid w:val="02F01835"/>
    <w:rsid w:val="02F96569"/>
    <w:rsid w:val="0300642A"/>
    <w:rsid w:val="03EA7B21"/>
    <w:rsid w:val="04D36060"/>
    <w:rsid w:val="05755EA6"/>
    <w:rsid w:val="05E450E6"/>
    <w:rsid w:val="05F83EAE"/>
    <w:rsid w:val="063E7D85"/>
    <w:rsid w:val="07293586"/>
    <w:rsid w:val="07295285"/>
    <w:rsid w:val="07636392"/>
    <w:rsid w:val="07770C56"/>
    <w:rsid w:val="092217DD"/>
    <w:rsid w:val="093A7294"/>
    <w:rsid w:val="0A263993"/>
    <w:rsid w:val="0A2D3AC2"/>
    <w:rsid w:val="0AA755DF"/>
    <w:rsid w:val="0ABA2864"/>
    <w:rsid w:val="0AE44686"/>
    <w:rsid w:val="0B120D44"/>
    <w:rsid w:val="0B1A0F1C"/>
    <w:rsid w:val="0BD27BF6"/>
    <w:rsid w:val="0BF04236"/>
    <w:rsid w:val="0C3B3C7D"/>
    <w:rsid w:val="0CAB2EAE"/>
    <w:rsid w:val="0D2C65A9"/>
    <w:rsid w:val="0D407AE6"/>
    <w:rsid w:val="0D621C7D"/>
    <w:rsid w:val="0DEE55BF"/>
    <w:rsid w:val="0E73034D"/>
    <w:rsid w:val="0E9815C4"/>
    <w:rsid w:val="0F13775A"/>
    <w:rsid w:val="0F5F45FE"/>
    <w:rsid w:val="0F9A112B"/>
    <w:rsid w:val="0FFE358C"/>
    <w:rsid w:val="10306C16"/>
    <w:rsid w:val="106D2F64"/>
    <w:rsid w:val="10B63710"/>
    <w:rsid w:val="10F10820"/>
    <w:rsid w:val="111C2F7A"/>
    <w:rsid w:val="11665CA1"/>
    <w:rsid w:val="11EB4164"/>
    <w:rsid w:val="13951726"/>
    <w:rsid w:val="14396509"/>
    <w:rsid w:val="14DD2C3C"/>
    <w:rsid w:val="150D67F2"/>
    <w:rsid w:val="151A0036"/>
    <w:rsid w:val="151E65FF"/>
    <w:rsid w:val="16087E1D"/>
    <w:rsid w:val="16B64D90"/>
    <w:rsid w:val="17170A96"/>
    <w:rsid w:val="17701D14"/>
    <w:rsid w:val="17735226"/>
    <w:rsid w:val="189F624C"/>
    <w:rsid w:val="19D64574"/>
    <w:rsid w:val="1A1C66C0"/>
    <w:rsid w:val="1A263125"/>
    <w:rsid w:val="1A42393B"/>
    <w:rsid w:val="1A7B521A"/>
    <w:rsid w:val="1AAD45DE"/>
    <w:rsid w:val="1AE67427"/>
    <w:rsid w:val="1B046F80"/>
    <w:rsid w:val="1B3267B5"/>
    <w:rsid w:val="1B40161D"/>
    <w:rsid w:val="1B441859"/>
    <w:rsid w:val="1B6606B1"/>
    <w:rsid w:val="1C5E7925"/>
    <w:rsid w:val="1CFD070F"/>
    <w:rsid w:val="1D5F6196"/>
    <w:rsid w:val="1D6132A5"/>
    <w:rsid w:val="1D8E56D5"/>
    <w:rsid w:val="1E7A43DA"/>
    <w:rsid w:val="1F4E4AA7"/>
    <w:rsid w:val="1FE7539E"/>
    <w:rsid w:val="2059123A"/>
    <w:rsid w:val="20671BE0"/>
    <w:rsid w:val="20963CB8"/>
    <w:rsid w:val="20A81A1B"/>
    <w:rsid w:val="20B07FB6"/>
    <w:rsid w:val="20B646FB"/>
    <w:rsid w:val="20F130D0"/>
    <w:rsid w:val="213B74B1"/>
    <w:rsid w:val="214A5E47"/>
    <w:rsid w:val="215A2310"/>
    <w:rsid w:val="21DE318A"/>
    <w:rsid w:val="21EF5B80"/>
    <w:rsid w:val="22576990"/>
    <w:rsid w:val="22F47480"/>
    <w:rsid w:val="23DE1C48"/>
    <w:rsid w:val="240210CD"/>
    <w:rsid w:val="24BF09F7"/>
    <w:rsid w:val="24D90044"/>
    <w:rsid w:val="250828C3"/>
    <w:rsid w:val="252D53FE"/>
    <w:rsid w:val="25447125"/>
    <w:rsid w:val="25EC2D81"/>
    <w:rsid w:val="26D3135F"/>
    <w:rsid w:val="27374BAF"/>
    <w:rsid w:val="277057A2"/>
    <w:rsid w:val="286F2755"/>
    <w:rsid w:val="29206EB8"/>
    <w:rsid w:val="29595666"/>
    <w:rsid w:val="29874881"/>
    <w:rsid w:val="29E325E0"/>
    <w:rsid w:val="2A452503"/>
    <w:rsid w:val="2B4A1F72"/>
    <w:rsid w:val="2BA936A8"/>
    <w:rsid w:val="2C315A5A"/>
    <w:rsid w:val="2C4B1C25"/>
    <w:rsid w:val="2C74193C"/>
    <w:rsid w:val="2C980689"/>
    <w:rsid w:val="2D005A98"/>
    <w:rsid w:val="2D9E56F5"/>
    <w:rsid w:val="2E667F96"/>
    <w:rsid w:val="2E8226AB"/>
    <w:rsid w:val="2FD065E6"/>
    <w:rsid w:val="2FD96870"/>
    <w:rsid w:val="30580BC9"/>
    <w:rsid w:val="30F93C2F"/>
    <w:rsid w:val="311E2ED7"/>
    <w:rsid w:val="315619EE"/>
    <w:rsid w:val="315C449C"/>
    <w:rsid w:val="31B82709"/>
    <w:rsid w:val="31D05482"/>
    <w:rsid w:val="32400B34"/>
    <w:rsid w:val="329E6876"/>
    <w:rsid w:val="331550D9"/>
    <w:rsid w:val="333015F2"/>
    <w:rsid w:val="334B6320"/>
    <w:rsid w:val="33D049E9"/>
    <w:rsid w:val="33D934D4"/>
    <w:rsid w:val="33F1329E"/>
    <w:rsid w:val="33FE2F6A"/>
    <w:rsid w:val="340E07E5"/>
    <w:rsid w:val="34235BF7"/>
    <w:rsid w:val="358C5FA8"/>
    <w:rsid w:val="35C15DF1"/>
    <w:rsid w:val="35C627D9"/>
    <w:rsid w:val="35F4368C"/>
    <w:rsid w:val="36074A7F"/>
    <w:rsid w:val="360A4B47"/>
    <w:rsid w:val="367200C1"/>
    <w:rsid w:val="36923549"/>
    <w:rsid w:val="36B75FBF"/>
    <w:rsid w:val="36BD0C45"/>
    <w:rsid w:val="37E00298"/>
    <w:rsid w:val="38B302F9"/>
    <w:rsid w:val="38F12CD3"/>
    <w:rsid w:val="38F94775"/>
    <w:rsid w:val="392971ED"/>
    <w:rsid w:val="39325651"/>
    <w:rsid w:val="3A872856"/>
    <w:rsid w:val="3A932D97"/>
    <w:rsid w:val="3ABA270F"/>
    <w:rsid w:val="3B3763D1"/>
    <w:rsid w:val="3BC85D34"/>
    <w:rsid w:val="3C2F6E1E"/>
    <w:rsid w:val="3C4F64BA"/>
    <w:rsid w:val="3CDA245A"/>
    <w:rsid w:val="3D1E06B7"/>
    <w:rsid w:val="3EDA0523"/>
    <w:rsid w:val="4033339C"/>
    <w:rsid w:val="407A6407"/>
    <w:rsid w:val="40FB4B2B"/>
    <w:rsid w:val="410641B1"/>
    <w:rsid w:val="4200449D"/>
    <w:rsid w:val="423A3BCC"/>
    <w:rsid w:val="424E57D2"/>
    <w:rsid w:val="42AE0368"/>
    <w:rsid w:val="42B26C49"/>
    <w:rsid w:val="42C86039"/>
    <w:rsid w:val="433A6FE6"/>
    <w:rsid w:val="43480868"/>
    <w:rsid w:val="4350713C"/>
    <w:rsid w:val="436653E0"/>
    <w:rsid w:val="43C4431A"/>
    <w:rsid w:val="44711459"/>
    <w:rsid w:val="44B951CC"/>
    <w:rsid w:val="44CD14E0"/>
    <w:rsid w:val="44F20B0B"/>
    <w:rsid w:val="45094B0B"/>
    <w:rsid w:val="452E5F4C"/>
    <w:rsid w:val="45612018"/>
    <w:rsid w:val="458946E9"/>
    <w:rsid w:val="45A47C0E"/>
    <w:rsid w:val="46577FD6"/>
    <w:rsid w:val="46D955A7"/>
    <w:rsid w:val="46E925A5"/>
    <w:rsid w:val="46FF1E4E"/>
    <w:rsid w:val="47133957"/>
    <w:rsid w:val="475A13D1"/>
    <w:rsid w:val="4794761B"/>
    <w:rsid w:val="47A07E0C"/>
    <w:rsid w:val="4870272E"/>
    <w:rsid w:val="496A1784"/>
    <w:rsid w:val="49C67075"/>
    <w:rsid w:val="49DC7715"/>
    <w:rsid w:val="4A023139"/>
    <w:rsid w:val="4A7B576F"/>
    <w:rsid w:val="4AF561A9"/>
    <w:rsid w:val="4B7B2F60"/>
    <w:rsid w:val="4C1D5D6C"/>
    <w:rsid w:val="4C4A0649"/>
    <w:rsid w:val="4C7E5ECA"/>
    <w:rsid w:val="4C876AA5"/>
    <w:rsid w:val="4D0E00FB"/>
    <w:rsid w:val="4D176606"/>
    <w:rsid w:val="4D9E0950"/>
    <w:rsid w:val="4DD930FF"/>
    <w:rsid w:val="4DEC4FB0"/>
    <w:rsid w:val="4E075D8A"/>
    <w:rsid w:val="4E2732FE"/>
    <w:rsid w:val="4EC00FAD"/>
    <w:rsid w:val="4F9843DC"/>
    <w:rsid w:val="4FC62A8C"/>
    <w:rsid w:val="4FE20F0D"/>
    <w:rsid w:val="4FE51552"/>
    <w:rsid w:val="50504C4B"/>
    <w:rsid w:val="509C6E7C"/>
    <w:rsid w:val="511060DB"/>
    <w:rsid w:val="5162104E"/>
    <w:rsid w:val="524156E1"/>
    <w:rsid w:val="53A039CC"/>
    <w:rsid w:val="53A1505A"/>
    <w:rsid w:val="54063E08"/>
    <w:rsid w:val="543437E8"/>
    <w:rsid w:val="54911F22"/>
    <w:rsid w:val="54F73313"/>
    <w:rsid w:val="54F80955"/>
    <w:rsid w:val="555170A7"/>
    <w:rsid w:val="55640BD4"/>
    <w:rsid w:val="55693C74"/>
    <w:rsid w:val="5587536D"/>
    <w:rsid w:val="559B174B"/>
    <w:rsid w:val="55CE0CF4"/>
    <w:rsid w:val="55FC1D1E"/>
    <w:rsid w:val="56B22A9C"/>
    <w:rsid w:val="56F8725A"/>
    <w:rsid w:val="577B10DF"/>
    <w:rsid w:val="57B72A76"/>
    <w:rsid w:val="57C3426C"/>
    <w:rsid w:val="57CE1F93"/>
    <w:rsid w:val="58117A3B"/>
    <w:rsid w:val="588743D1"/>
    <w:rsid w:val="5887701A"/>
    <w:rsid w:val="591300EB"/>
    <w:rsid w:val="59135A4A"/>
    <w:rsid w:val="59746A2B"/>
    <w:rsid w:val="5981499D"/>
    <w:rsid w:val="59C0439F"/>
    <w:rsid w:val="5A142D51"/>
    <w:rsid w:val="5ABE2233"/>
    <w:rsid w:val="5B95685F"/>
    <w:rsid w:val="5BDF5D95"/>
    <w:rsid w:val="5BFE7528"/>
    <w:rsid w:val="5C4901B4"/>
    <w:rsid w:val="5E2467F1"/>
    <w:rsid w:val="5E6970E1"/>
    <w:rsid w:val="5E8E6D0A"/>
    <w:rsid w:val="5F1A2B43"/>
    <w:rsid w:val="5FB837BB"/>
    <w:rsid w:val="60485733"/>
    <w:rsid w:val="60CC405A"/>
    <w:rsid w:val="61E215D8"/>
    <w:rsid w:val="621B3775"/>
    <w:rsid w:val="62364782"/>
    <w:rsid w:val="62854B94"/>
    <w:rsid w:val="629D36F3"/>
    <w:rsid w:val="6394356A"/>
    <w:rsid w:val="63BD2C76"/>
    <w:rsid w:val="63C61B2C"/>
    <w:rsid w:val="63D40BE9"/>
    <w:rsid w:val="64102431"/>
    <w:rsid w:val="64210370"/>
    <w:rsid w:val="64A5243A"/>
    <w:rsid w:val="64F531DE"/>
    <w:rsid w:val="65332E77"/>
    <w:rsid w:val="65373578"/>
    <w:rsid w:val="65500A9D"/>
    <w:rsid w:val="65FD222A"/>
    <w:rsid w:val="66534F79"/>
    <w:rsid w:val="665C61DE"/>
    <w:rsid w:val="671F124A"/>
    <w:rsid w:val="677A33C6"/>
    <w:rsid w:val="67C6315E"/>
    <w:rsid w:val="681F6961"/>
    <w:rsid w:val="685B6C70"/>
    <w:rsid w:val="68610A2F"/>
    <w:rsid w:val="68805514"/>
    <w:rsid w:val="69316E2F"/>
    <w:rsid w:val="694E2071"/>
    <w:rsid w:val="69766163"/>
    <w:rsid w:val="697A3B33"/>
    <w:rsid w:val="69C949F2"/>
    <w:rsid w:val="69D44760"/>
    <w:rsid w:val="6A520EC7"/>
    <w:rsid w:val="6A8C7EAA"/>
    <w:rsid w:val="6AF87E20"/>
    <w:rsid w:val="6B322639"/>
    <w:rsid w:val="6BEB2009"/>
    <w:rsid w:val="6C636C38"/>
    <w:rsid w:val="6CAF7749"/>
    <w:rsid w:val="6CD6052D"/>
    <w:rsid w:val="6DB34098"/>
    <w:rsid w:val="6DB545B6"/>
    <w:rsid w:val="6DE02FB4"/>
    <w:rsid w:val="6E514CED"/>
    <w:rsid w:val="6EB10636"/>
    <w:rsid w:val="6EB563D5"/>
    <w:rsid w:val="6ED92677"/>
    <w:rsid w:val="6F225983"/>
    <w:rsid w:val="6F4B41AD"/>
    <w:rsid w:val="6F866F03"/>
    <w:rsid w:val="6FFC5590"/>
    <w:rsid w:val="706D1DD0"/>
    <w:rsid w:val="70856B87"/>
    <w:rsid w:val="70D527EE"/>
    <w:rsid w:val="715B5300"/>
    <w:rsid w:val="71D27F8A"/>
    <w:rsid w:val="72553024"/>
    <w:rsid w:val="73122968"/>
    <w:rsid w:val="731F5D5E"/>
    <w:rsid w:val="7383063E"/>
    <w:rsid w:val="73C51AD5"/>
    <w:rsid w:val="73FD73AE"/>
    <w:rsid w:val="741E793C"/>
    <w:rsid w:val="745E3944"/>
    <w:rsid w:val="749F2435"/>
    <w:rsid w:val="75973B10"/>
    <w:rsid w:val="7635099D"/>
    <w:rsid w:val="76876CD5"/>
    <w:rsid w:val="76D360BA"/>
    <w:rsid w:val="77762421"/>
    <w:rsid w:val="77B56B1F"/>
    <w:rsid w:val="780F09F4"/>
    <w:rsid w:val="78717FF1"/>
    <w:rsid w:val="78A90480"/>
    <w:rsid w:val="78C17DB7"/>
    <w:rsid w:val="791E55C6"/>
    <w:rsid w:val="7A364017"/>
    <w:rsid w:val="7A8265E1"/>
    <w:rsid w:val="7B1D148C"/>
    <w:rsid w:val="7B3F2E54"/>
    <w:rsid w:val="7B686D42"/>
    <w:rsid w:val="7B7B42EB"/>
    <w:rsid w:val="7B841746"/>
    <w:rsid w:val="7C6C5AC7"/>
    <w:rsid w:val="7CC6544B"/>
    <w:rsid w:val="7CD27BC1"/>
    <w:rsid w:val="7D0239FF"/>
    <w:rsid w:val="7D3840D7"/>
    <w:rsid w:val="7D5E40CD"/>
    <w:rsid w:val="7DCD56F2"/>
    <w:rsid w:val="7E193E72"/>
    <w:rsid w:val="7E1C31A7"/>
    <w:rsid w:val="7E3F4467"/>
    <w:rsid w:val="7EC94B0B"/>
    <w:rsid w:val="7F001CE7"/>
    <w:rsid w:val="7F002606"/>
    <w:rsid w:val="7FE47E5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ocked="1"/>
    <w:lsdException w:qFormat="1" w:uiPriority="0" w:name="heading 2" w:locked="1"/>
    <w:lsdException w:qFormat="1" w:unhideWhenUsed="0" w:uiPriority="0" w:semiHidden="0" w:name="heading 3" w:locked="1"/>
    <w:lsdException w:qFormat="1" w:unhideWhenUsed="0" w:uiPriority="9" w:semiHidden="0" w:name="heading 4" w:locked="1"/>
    <w:lsdException w:qFormat="1" w:unhideWhenUsed="0" w:uiPriority="1" w:semiHidden="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nhideWhenUsed="0" w:uiPriority="0" w:semiHidden="0" w:name="index 1" w:locked="1"/>
    <w:lsdException w:unhideWhenUsed="0" w:uiPriority="0" w:semiHidden="0" w:name="index 2" w:locked="1"/>
    <w:lsdException w:unhideWhenUsed="0" w:uiPriority="0" w:semiHidden="0" w:name="index 3" w:locked="1"/>
    <w:lsdException w:unhideWhenUsed="0" w:uiPriority="0" w:semiHidden="0" w:name="index 4" w:locked="1"/>
    <w:lsdException w:unhideWhenUsed="0" w:uiPriority="0" w:semiHidden="0" w:name="index 5" w:locked="1"/>
    <w:lsdException w:unhideWhenUsed="0" w:uiPriority="0" w:semiHidden="0" w:name="index 6" w:locked="1"/>
    <w:lsdException w:unhideWhenUsed="0" w:uiPriority="0" w:semiHidden="0" w:name="index 7" w:locked="1"/>
    <w:lsdException w:unhideWhenUsed="0" w:uiPriority="0" w:semiHidden="0" w:name="index 8" w:locked="1"/>
    <w:lsdException w:unhideWhenUsed="0" w:uiPriority="0" w:semiHidden="0" w:name="index 9" w:locked="1"/>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qFormat="1" w:unhideWhenUsed="0" w:uiPriority="99" w:semiHidden="0" w:name="Normal Indent" w:locked="1"/>
    <w:lsdException w:unhideWhenUsed="0" w:uiPriority="0" w:semiHidden="0" w:name="footnote text" w:locked="1"/>
    <w:lsdException w:qFormat="1" w:unhideWhenUsed="0" w:uiPriority="0" w:name="annotation text"/>
    <w:lsdException w:qFormat="1" w:unhideWhenUsed="0" w:uiPriority="0" w:semiHidden="0" w:name="header"/>
    <w:lsdException w:qFormat="1" w:unhideWhenUsed="0" w:uiPriority="99" w:semiHidden="0" w:name="footer"/>
    <w:lsdException w:unhideWhenUsed="0" w:uiPriority="0" w:semiHidden="0" w:name="index heading" w:locked="1"/>
    <w:lsdException w:qFormat="1" w:unhideWhenUsed="0" w:uiPriority="0" w:semiHidden="0" w:name="caption" w:locked="1"/>
    <w:lsdException w:unhideWhenUsed="0" w:uiPriority="0" w:semiHidden="0" w:name="table of figures" w:locked="1"/>
    <w:lsdException w:unhideWhenUsed="0" w:uiPriority="0" w:semiHidden="0" w:name="envelope address" w:locked="1"/>
    <w:lsdException w:unhideWhenUsed="0" w:uiPriority="0" w:semiHidden="0" w:name="envelope return" w:locked="1"/>
    <w:lsdException w:unhideWhenUsed="0" w:uiPriority="0" w:semiHidden="0" w:name="footnote reference" w:locked="1"/>
    <w:lsdException w:qFormat="1" w:unhideWhenUsed="0" w:uiPriority="0" w:name="annotation reference"/>
    <w:lsdException w:unhideWhenUsed="0" w:uiPriority="0" w:semiHidden="0" w:name="line number" w:locked="1"/>
    <w:lsdException w:qFormat="1" w:unhideWhenUsed="0" w:uiPriority="0" w:semiHidden="0" w:name="page number" w:locked="1"/>
    <w:lsdException w:unhideWhenUsed="0" w:uiPriority="0" w:semiHidden="0" w:name="endnote reference" w:locked="1"/>
    <w:lsdException w:unhideWhenUsed="0" w:uiPriority="0" w:semiHidden="0" w:name="endnote text" w:locked="1"/>
    <w:lsdException w:unhideWhenUsed="0" w:uiPriority="0" w:semiHidden="0" w:name="table of authorities" w:locked="1"/>
    <w:lsdException w:unhideWhenUsed="0" w:uiPriority="0" w:semiHidden="0" w:name="macro" w:locked="1"/>
    <w:lsdException w:unhideWhenUsed="0" w:uiPriority="0" w:semiHidden="0" w:name="toa heading" w:locked="1"/>
    <w:lsdException w:unhideWhenUsed="0" w:uiPriority="0" w:semiHidden="0" w:name="List" w:locked="1"/>
    <w:lsdException w:unhideWhenUsed="0" w:uiPriority="0" w:semiHidden="0" w:name="List Bullet" w:locked="1"/>
    <w:lsdException w:unhideWhenUsed="0" w:uiPriority="0" w:semiHidden="0" w:name="List Number" w:locked="1"/>
    <w:lsdException w:unhideWhenUsed="0" w:uiPriority="0" w:semiHidden="0" w:name="List 2" w:locked="1"/>
    <w:lsdException w:unhideWhenUsed="0" w:uiPriority="0" w:semiHidden="0" w:name="List 3" w:locked="1"/>
    <w:lsdException w:unhideWhenUsed="0" w:uiPriority="0" w:semiHidden="0" w:name="List 4" w:locked="1"/>
    <w:lsdException w:unhideWhenUsed="0" w:uiPriority="0" w:semiHidden="0" w:name="List 5" w:locked="1"/>
    <w:lsdException w:unhideWhenUsed="0" w:uiPriority="0" w:semiHidden="0" w:name="List Bullet 2" w:locked="1"/>
    <w:lsdException w:unhideWhenUsed="0" w:uiPriority="0" w:semiHidden="0" w:name="List Bullet 3" w:locked="1"/>
    <w:lsdException w:unhideWhenUsed="0" w:uiPriority="0" w:semiHidden="0" w:name="List Bullet 4" w:locked="1"/>
    <w:lsdException w:unhideWhenUsed="0" w:uiPriority="0" w:semiHidden="0" w:name="List Bullet 5" w:locked="1"/>
    <w:lsdException w:unhideWhenUsed="0" w:uiPriority="0" w:semiHidden="0" w:name="List Number 2" w:locked="1"/>
    <w:lsdException w:unhideWhenUsed="0" w:uiPriority="0" w:semiHidden="0" w:name="List Number 3" w:locked="1"/>
    <w:lsdException w:unhideWhenUsed="0" w:uiPriority="0" w:semiHidden="0" w:name="List Number 4" w:locked="1"/>
    <w:lsdException w:unhideWhenUsed="0" w:uiPriority="0" w:semiHidden="0" w:name="List Number 5" w:locked="1"/>
    <w:lsdException w:qFormat="1" w:unhideWhenUsed="0" w:uiPriority="0" w:semiHidden="0" w:name="Title" w:locked="1"/>
    <w:lsdException w:unhideWhenUsed="0" w:uiPriority="0" w:semiHidden="0" w:name="Closing" w:locked="1"/>
    <w:lsdException w:unhideWhenUsed="0" w:uiPriority="0" w:semiHidden="0" w:name="Signature" w:locked="1"/>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ocked="1"/>
    <w:lsdException w:unhideWhenUsed="0" w:uiPriority="0" w:semiHidden="0" w:name="List Continue 2" w:locked="1"/>
    <w:lsdException w:unhideWhenUsed="0" w:uiPriority="0" w:semiHidden="0" w:name="List Continue 3" w:locked="1"/>
    <w:lsdException w:unhideWhenUsed="0" w:uiPriority="0" w:semiHidden="0" w:name="List Continue 4" w:locked="1"/>
    <w:lsdException w:unhideWhenUsed="0" w:uiPriority="0" w:semiHidden="0" w:name="List Continue 5" w:locked="1"/>
    <w:lsdException w:unhideWhenUsed="0" w:uiPriority="0" w:semiHidden="0" w:name="Message Header" w:locked="1"/>
    <w:lsdException w:qFormat="1" w:unhideWhenUsed="0" w:uiPriority="0" w:semiHidden="0" w:name="Subtitle" w:locked="1"/>
    <w:lsdException w:unhideWhenUsed="0" w:uiPriority="0" w:semiHidden="0" w:name="Salutation" w:locked="1"/>
    <w:lsdException w:qFormat="1" w:unhideWhenUsed="0" w:uiPriority="0" w:semiHidden="0" w:name="Date"/>
    <w:lsdException w:unhideWhenUsed="0" w:uiPriority="0" w:semiHidden="0" w:name="Body Text First Indent" w:locked="1"/>
    <w:lsdException w:qFormat="1" w:unhideWhenUsed="0" w:uiPriority="0" w:semiHidden="0" w:name="Body Text First Indent 2" w:locked="1"/>
    <w:lsdException w:unhideWhenUsed="0" w:uiPriority="0" w:semiHidden="0" w:name="Note Heading" w:locked="1"/>
    <w:lsdException w:qFormat="1" w:unhideWhenUsed="0" w:uiPriority="0" w:semiHidden="0" w:name="Body Text 2" w:locked="1"/>
    <w:lsdException w:unhideWhenUsed="0" w:uiPriority="0" w:semiHidden="0" w:name="Body Text 3" w:locked="1"/>
    <w:lsdException w:qFormat="1" w:unhideWhenUsed="0" w:uiPriority="0" w:semiHidden="0" w:name="Body Text Indent 2" w:locked="1"/>
    <w:lsdException w:unhideWhenUsed="0" w:uiPriority="0" w:semiHidden="0" w:name="Body Text Indent 3" w:locked="1"/>
    <w:lsdException w:unhideWhenUsed="0" w:uiPriority="0" w:semiHidden="0" w:name="Block Text" w:locked="1"/>
    <w:lsdException w:unhideWhenUsed="0" w:uiPriority="0" w:semiHidden="0" w:name="Hyperlink" w:locked="1"/>
    <w:lsdException w:unhideWhenUsed="0" w:uiPriority="0" w:semiHidden="0" w:name="FollowedHyperlink" w:locked="1"/>
    <w:lsdException w:qFormat="1" w:unhideWhenUsed="0" w:uiPriority="0" w:semiHidden="0" w:name="Strong" w:locked="1"/>
    <w:lsdException w:qFormat="1" w:unhideWhenUsed="0" w:uiPriority="0" w:semiHidden="0" w:name="Emphasis" w:locked="1"/>
    <w:lsdException w:unhideWhenUsed="0" w:uiPriority="0" w:semiHidden="0" w:name="Document Map" w:locked="1"/>
    <w:lsdException w:qFormat="1" w:uiPriority="0" w:semiHidden="0" w:name="Plain Text" w:locked="1"/>
    <w:lsdException w:unhideWhenUsed="0" w:uiPriority="0" w:semiHidden="0" w:name="E-mail Signature" w:locked="1"/>
    <w:lsdException w:qFormat="1" w:unhideWhenUsed="0" w:uiPriority="0" w:semiHidden="0" w:name="Normal (Web)"/>
    <w:lsdException w:unhideWhenUsed="0" w:uiPriority="0" w:semiHidden="0" w:name="HTML Acronym" w:locked="1"/>
    <w:lsdException w:unhideWhenUsed="0" w:uiPriority="0" w:semiHidden="0" w:name="HTML Address" w:locked="1"/>
    <w:lsdException w:unhideWhenUsed="0" w:uiPriority="0" w:semiHidden="0" w:name="HTML Cite" w:locked="1"/>
    <w:lsdException w:unhideWhenUsed="0" w:uiPriority="0" w:semiHidden="0" w:name="HTML Code" w:locked="1"/>
    <w:lsdException w:unhideWhenUsed="0" w:uiPriority="0" w:semiHidden="0" w:name="HTML Definition" w:locked="1"/>
    <w:lsdException w:unhideWhenUsed="0" w:uiPriority="0" w:semiHidden="0" w:name="HTML Keyboard" w:locked="1"/>
    <w:lsdException w:unhideWhenUsed="0" w:uiPriority="0" w:semiHidden="0" w:name="HTML Preformatted" w:locked="1"/>
    <w:lsdException w:unhideWhenUsed="0" w:uiPriority="0" w:semiHidden="0" w:name="HTML Sample" w:locked="1"/>
    <w:lsdException w:unhideWhenUsed="0" w:uiPriority="0" w:semiHidden="0" w:name="HTML Typewriter" w:locked="1"/>
    <w:lsdException w:unhideWhenUsed="0" w:uiPriority="0" w:semiHidden="0" w:name="HTML Variable" w:locked="1"/>
    <w:lsdException w:qFormat="1" w:unhideWhenUsed="0" w:uiPriority="0" w:name="Normal Table"/>
    <w:lsdException w:qFormat="1" w:unhideWhenUsed="0" w:uiPriority="0" w:name="annotation subject"/>
    <w:lsdException w:unhideWhenUsed="0" w:uiPriority="0" w:semiHidden="0" w:name="Table Simple 1" w:locked="1"/>
    <w:lsdException w:unhideWhenUsed="0" w:uiPriority="0" w:semiHidden="0" w:name="Table Simple 2" w:locked="1"/>
    <w:lsdException w:unhideWhenUsed="0" w:uiPriority="0" w:semiHidden="0" w:name="Table Simple 3" w:locked="1"/>
    <w:lsdException w:unhideWhenUsed="0" w:uiPriority="0" w:semiHidden="0" w:name="Table Classic 1" w:locked="1"/>
    <w:lsdException w:unhideWhenUsed="0" w:uiPriority="0" w:semiHidden="0" w:name="Table Classic 2" w:locked="1"/>
    <w:lsdException w:unhideWhenUsed="0" w:uiPriority="0" w:semiHidden="0" w:name="Table Classic 3" w:locked="1"/>
    <w:lsdException w:unhideWhenUsed="0" w:uiPriority="0" w:semiHidden="0" w:name="Table Classic 4" w:locked="1"/>
    <w:lsdException w:unhideWhenUsed="0" w:uiPriority="0" w:semiHidden="0" w:name="Table Colorful 1" w:locked="1"/>
    <w:lsdException w:unhideWhenUsed="0" w:uiPriority="0" w:semiHidden="0" w:name="Table Colorful 2" w:locked="1"/>
    <w:lsdException w:unhideWhenUsed="0" w:uiPriority="0" w:semiHidden="0" w:name="Table Colorful 3" w:locked="1"/>
    <w:lsdException w:unhideWhenUsed="0" w:uiPriority="0" w:semiHidden="0" w:name="Table Columns 1" w:locked="1"/>
    <w:lsdException w:unhideWhenUsed="0" w:uiPriority="0" w:semiHidden="0" w:name="Table Columns 2" w:locked="1"/>
    <w:lsdException w:unhideWhenUsed="0" w:uiPriority="0" w:semiHidden="0" w:name="Table Columns 3" w:locked="1"/>
    <w:lsdException w:unhideWhenUsed="0" w:uiPriority="0" w:semiHidden="0" w:name="Table Columns 4" w:locked="1"/>
    <w:lsdException w:unhideWhenUsed="0" w:uiPriority="0" w:semiHidden="0" w:name="Table Columns 5" w:locked="1"/>
    <w:lsdException w:unhideWhenUsed="0" w:uiPriority="0" w:semiHidden="0" w:name="Table Grid 1" w:locked="1"/>
    <w:lsdException w:unhideWhenUsed="0" w:uiPriority="0" w:semiHidden="0" w:name="Table Grid 2" w:locked="1"/>
    <w:lsdException w:unhideWhenUsed="0" w:uiPriority="0" w:semiHidden="0" w:name="Table Grid 3" w:locked="1"/>
    <w:lsdException w:unhideWhenUsed="0" w:uiPriority="0" w:semiHidden="0" w:name="Table Grid 4" w:locked="1"/>
    <w:lsdException w:unhideWhenUsed="0" w:uiPriority="0" w:semiHidden="0" w:name="Table Grid 5" w:locked="1"/>
    <w:lsdException w:unhideWhenUsed="0" w:uiPriority="0" w:semiHidden="0" w:name="Table Grid 6" w:locked="1"/>
    <w:lsdException w:unhideWhenUsed="0" w:uiPriority="0" w:semiHidden="0" w:name="Table Grid 7" w:locked="1"/>
    <w:lsdException w:unhideWhenUsed="0" w:uiPriority="0" w:semiHidden="0" w:name="Table Grid 8" w:locked="1"/>
    <w:lsdException w:unhideWhenUsed="0" w:uiPriority="0" w:semiHidden="0" w:name="Table List 1" w:locked="1"/>
    <w:lsdException w:unhideWhenUsed="0" w:uiPriority="0" w:semiHidden="0" w:name="Table List 2" w:locked="1"/>
    <w:lsdException w:unhideWhenUsed="0" w:uiPriority="0" w:semiHidden="0" w:name="Table List 3" w:locked="1"/>
    <w:lsdException w:unhideWhenUsed="0" w:uiPriority="0" w:semiHidden="0" w:name="Table List 4" w:locked="1"/>
    <w:lsdException w:unhideWhenUsed="0" w:uiPriority="0" w:semiHidden="0" w:name="Table List 5" w:locked="1"/>
    <w:lsdException w:unhideWhenUsed="0" w:uiPriority="0" w:semiHidden="0" w:name="Table List 6" w:locked="1"/>
    <w:lsdException w:unhideWhenUsed="0" w:uiPriority="0" w:semiHidden="0" w:name="Table List 7" w:locked="1"/>
    <w:lsdException w:unhideWhenUsed="0" w:uiPriority="0" w:semiHidden="0" w:name="Table List 8" w:locked="1"/>
    <w:lsdException w:unhideWhenUsed="0" w:uiPriority="0" w:semiHidden="0" w:name="Table 3D effects 1" w:locked="1"/>
    <w:lsdException w:unhideWhenUsed="0" w:uiPriority="0" w:semiHidden="0" w:name="Table 3D effects 2" w:locked="1"/>
    <w:lsdException w:unhideWhenUsed="0" w:uiPriority="0" w:semiHidden="0" w:name="Table 3D effects 3" w:locked="1"/>
    <w:lsdException w:unhideWhenUsed="0" w:uiPriority="0" w:semiHidden="0" w:name="Table Contemporary" w:locked="1"/>
    <w:lsdException w:unhideWhenUsed="0" w:uiPriority="0" w:semiHidden="0" w:name="Table Elegant" w:locked="1"/>
    <w:lsdException w:unhideWhenUsed="0" w:uiPriority="0" w:semiHidden="0" w:name="Table Professional" w:locked="1"/>
    <w:lsdException w:unhideWhenUsed="0" w:uiPriority="0" w:semiHidden="0" w:name="Table Subtle 1" w:locked="1"/>
    <w:lsdException w:unhideWhenUsed="0" w:uiPriority="0" w:semiHidden="0" w:name="Table Subtle 2" w:locked="1"/>
    <w:lsdException w:unhideWhenUsed="0" w:uiPriority="0" w:semiHidden="0" w:name="Table Web 1" w:locked="1"/>
    <w:lsdException w:unhideWhenUsed="0" w:uiPriority="0" w:semiHidden="0" w:name="Table Web 2" w:locked="1"/>
    <w:lsdException w:unhideWhenUsed="0" w:uiPriority="0" w:semiHidden="0" w:name="Table Web 3" w:locked="1"/>
    <w:lsdException w:qFormat="1" w:unhideWhenUsed="0" w:uiPriority="0" w:name="Balloon Text"/>
    <w:lsdException w:qFormat="1" w:unhideWhenUsed="0" w:uiPriority="0" w:semiHidden="0" w:name="Table Grid"/>
    <w:lsdException w:unhideWhenUsed="0" w:uiPriority="0" w:semiHidden="0"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locked/>
    <w:uiPriority w:val="99"/>
    <w:pPr>
      <w:keepNext/>
      <w:overflowPunct w:val="0"/>
      <w:snapToGrid w:val="0"/>
      <w:spacing w:before="120" w:after="160" w:line="259" w:lineRule="auto"/>
      <w:ind w:left="432" w:hanging="432"/>
      <w:outlineLvl w:val="0"/>
    </w:pPr>
    <w:rPr>
      <w:rFonts w:eastAsia="黑体"/>
      <w:b/>
      <w:bCs/>
      <w:color w:val="000000"/>
      <w:kern w:val="44"/>
      <w:sz w:val="30"/>
      <w:szCs w:val="30"/>
    </w:rPr>
  </w:style>
  <w:style w:type="paragraph" w:styleId="4">
    <w:name w:val="heading 3"/>
    <w:basedOn w:val="1"/>
    <w:next w:val="1"/>
    <w:qFormat/>
    <w:locked/>
    <w:uiPriority w:val="0"/>
    <w:pPr>
      <w:keepNext/>
      <w:keepLines/>
      <w:spacing w:before="260" w:after="260" w:line="416" w:lineRule="auto"/>
      <w:outlineLvl w:val="2"/>
    </w:pPr>
    <w:rPr>
      <w:b/>
      <w:bCs/>
      <w:sz w:val="32"/>
      <w:szCs w:val="32"/>
    </w:rPr>
  </w:style>
  <w:style w:type="paragraph" w:styleId="5">
    <w:name w:val="heading 4"/>
    <w:basedOn w:val="1"/>
    <w:next w:val="1"/>
    <w:qFormat/>
    <w:locked/>
    <w:uiPriority w:val="9"/>
    <w:pPr>
      <w:keepNext/>
      <w:keepLines/>
      <w:spacing w:before="280" w:after="290" w:line="372" w:lineRule="auto"/>
      <w:outlineLvl w:val="3"/>
    </w:pPr>
    <w:rPr>
      <w:rFonts w:ascii="Arial" w:hAnsi="Arial" w:eastAsia="黑体"/>
      <w:b/>
    </w:rPr>
  </w:style>
  <w:style w:type="paragraph" w:styleId="6">
    <w:name w:val="heading 5"/>
    <w:basedOn w:val="1"/>
    <w:next w:val="1"/>
    <w:qFormat/>
    <w:locked/>
    <w:uiPriority w:val="1"/>
    <w:pPr>
      <w:keepNext/>
      <w:keepLines/>
      <w:spacing w:before="280" w:after="290" w:line="376" w:lineRule="auto"/>
      <w:outlineLvl w:val="4"/>
    </w:pPr>
    <w:rPr>
      <w:b/>
      <w:bCs/>
      <w:sz w:val="28"/>
      <w:szCs w:val="28"/>
    </w:rPr>
  </w:style>
  <w:style w:type="character" w:default="1" w:styleId="23">
    <w:name w:val="Default Paragraph Font"/>
    <w:semiHidden/>
    <w:qFormat/>
    <w:uiPriority w:val="0"/>
  </w:style>
  <w:style w:type="table" w:default="1" w:styleId="21">
    <w:name w:val="Normal Table"/>
    <w:semiHidden/>
    <w:qFormat/>
    <w:uiPriority w:val="0"/>
    <w:tblPr>
      <w:tblCellMar>
        <w:top w:w="0" w:type="dxa"/>
        <w:left w:w="108" w:type="dxa"/>
        <w:bottom w:w="0" w:type="dxa"/>
        <w:right w:w="108" w:type="dxa"/>
      </w:tblCellMar>
    </w:tblPr>
  </w:style>
  <w:style w:type="paragraph" w:styleId="2">
    <w:name w:val="Body Text"/>
    <w:basedOn w:val="1"/>
    <w:next w:val="1"/>
    <w:link w:val="26"/>
    <w:qFormat/>
    <w:uiPriority w:val="0"/>
    <w:pPr>
      <w:widowControl/>
      <w:snapToGrid w:val="0"/>
      <w:spacing w:before="60" w:after="160" w:line="259" w:lineRule="auto"/>
      <w:ind w:right="113"/>
    </w:pPr>
    <w:rPr>
      <w:kern w:val="0"/>
      <w:sz w:val="18"/>
      <w:szCs w:val="20"/>
    </w:rPr>
  </w:style>
  <w:style w:type="paragraph" w:styleId="7">
    <w:name w:val="Normal Indent"/>
    <w:basedOn w:val="1"/>
    <w:qFormat/>
    <w:locked/>
    <w:uiPriority w:val="99"/>
    <w:pPr>
      <w:ind w:firstLine="420" w:firstLineChars="200"/>
    </w:pPr>
  </w:style>
  <w:style w:type="paragraph" w:styleId="8">
    <w:name w:val="caption"/>
    <w:basedOn w:val="1"/>
    <w:next w:val="1"/>
    <w:qFormat/>
    <w:locked/>
    <w:uiPriority w:val="0"/>
    <w:pPr>
      <w:jc w:val="center"/>
    </w:pPr>
    <w:rPr>
      <w:rFonts w:ascii="Cambria" w:hAnsi="Cambria"/>
      <w:b/>
      <w:sz w:val="24"/>
      <w:szCs w:val="20"/>
    </w:rPr>
  </w:style>
  <w:style w:type="paragraph" w:styleId="9">
    <w:name w:val="annotation text"/>
    <w:basedOn w:val="1"/>
    <w:link w:val="27"/>
    <w:semiHidden/>
    <w:qFormat/>
    <w:uiPriority w:val="0"/>
    <w:pPr>
      <w:jc w:val="left"/>
    </w:pPr>
    <w:rPr>
      <w:kern w:val="0"/>
      <w:sz w:val="24"/>
      <w:szCs w:val="20"/>
    </w:rPr>
  </w:style>
  <w:style w:type="paragraph" w:styleId="10">
    <w:name w:val="Body Text Indent"/>
    <w:basedOn w:val="1"/>
    <w:next w:val="11"/>
    <w:link w:val="28"/>
    <w:uiPriority w:val="0"/>
    <w:pPr>
      <w:spacing w:after="120"/>
      <w:ind w:left="420" w:leftChars="200"/>
    </w:pPr>
    <w:rPr>
      <w:kern w:val="0"/>
      <w:sz w:val="24"/>
      <w:szCs w:val="20"/>
    </w:rPr>
  </w:style>
  <w:style w:type="paragraph" w:styleId="11">
    <w:name w:val="Body Text Indent 2"/>
    <w:basedOn w:val="1"/>
    <w:next w:val="12"/>
    <w:qFormat/>
    <w:locked/>
    <w:uiPriority w:val="0"/>
    <w:pPr>
      <w:spacing w:line="400" w:lineRule="exact"/>
      <w:ind w:firstLine="573"/>
    </w:pPr>
    <w:rPr>
      <w:rFonts w:ascii="宋体" w:hAnsi="宋体"/>
      <w:sz w:val="28"/>
    </w:rPr>
  </w:style>
  <w:style w:type="paragraph" w:styleId="12">
    <w:name w:val="Body Text First Indent 2"/>
    <w:basedOn w:val="10"/>
    <w:next w:val="1"/>
    <w:qFormat/>
    <w:locked/>
    <w:uiPriority w:val="0"/>
    <w:pPr>
      <w:spacing w:after="120"/>
      <w:ind w:left="420" w:leftChars="200" w:firstLine="420"/>
    </w:pPr>
    <w:rPr>
      <w:rFonts w:eastAsia="宋体"/>
      <w:sz w:val="24"/>
    </w:rPr>
  </w:style>
  <w:style w:type="paragraph" w:styleId="13">
    <w:name w:val="Plain Text"/>
    <w:basedOn w:val="1"/>
    <w:unhideWhenUsed/>
    <w:qFormat/>
    <w:locked/>
    <w:uiPriority w:val="0"/>
    <w:pPr>
      <w:adjustRightInd w:val="0"/>
      <w:spacing w:before="120" w:line="400" w:lineRule="exact"/>
      <w:textAlignment w:val="baseline"/>
    </w:pPr>
    <w:rPr>
      <w:rFonts w:ascii="宋体" w:hAnsi="Courier New"/>
      <w:spacing w:val="-2"/>
      <w:kern w:val="28"/>
      <w:szCs w:val="20"/>
    </w:rPr>
  </w:style>
  <w:style w:type="paragraph" w:styleId="14">
    <w:name w:val="Date"/>
    <w:basedOn w:val="1"/>
    <w:next w:val="1"/>
    <w:link w:val="29"/>
    <w:qFormat/>
    <w:uiPriority w:val="0"/>
    <w:pPr>
      <w:ind w:left="100" w:leftChars="2500"/>
    </w:pPr>
    <w:rPr>
      <w:kern w:val="0"/>
      <w:sz w:val="24"/>
      <w:szCs w:val="20"/>
    </w:rPr>
  </w:style>
  <w:style w:type="paragraph" w:styleId="15">
    <w:name w:val="Balloon Text"/>
    <w:basedOn w:val="1"/>
    <w:link w:val="30"/>
    <w:semiHidden/>
    <w:qFormat/>
    <w:uiPriority w:val="0"/>
    <w:rPr>
      <w:kern w:val="0"/>
      <w:sz w:val="18"/>
      <w:szCs w:val="20"/>
    </w:rPr>
  </w:style>
  <w:style w:type="paragraph" w:styleId="16">
    <w:name w:val="footer"/>
    <w:basedOn w:val="1"/>
    <w:link w:val="31"/>
    <w:qFormat/>
    <w:uiPriority w:val="99"/>
    <w:pPr>
      <w:tabs>
        <w:tab w:val="center" w:pos="4153"/>
        <w:tab w:val="right" w:pos="8306"/>
      </w:tabs>
      <w:snapToGrid w:val="0"/>
      <w:jc w:val="left"/>
    </w:pPr>
    <w:rPr>
      <w:kern w:val="0"/>
      <w:sz w:val="18"/>
      <w:szCs w:val="20"/>
    </w:rPr>
  </w:style>
  <w:style w:type="paragraph" w:styleId="17">
    <w:name w:val="header"/>
    <w:basedOn w:val="1"/>
    <w:link w:val="32"/>
    <w:qFormat/>
    <w:uiPriority w:val="0"/>
    <w:pPr>
      <w:pBdr>
        <w:bottom w:val="single" w:color="auto" w:sz="6" w:space="1"/>
      </w:pBdr>
      <w:tabs>
        <w:tab w:val="center" w:pos="4153"/>
        <w:tab w:val="right" w:pos="8306"/>
      </w:tabs>
      <w:snapToGrid w:val="0"/>
      <w:jc w:val="center"/>
    </w:pPr>
    <w:rPr>
      <w:kern w:val="0"/>
      <w:sz w:val="18"/>
      <w:szCs w:val="20"/>
    </w:rPr>
  </w:style>
  <w:style w:type="paragraph" w:styleId="18">
    <w:name w:val="Body Text 2"/>
    <w:basedOn w:val="1"/>
    <w:qFormat/>
    <w:locked/>
    <w:uiPriority w:val="0"/>
    <w:rPr>
      <w:b/>
      <w:bCs/>
      <w:sz w:val="24"/>
    </w:rPr>
  </w:style>
  <w:style w:type="paragraph" w:styleId="19">
    <w:name w:val="Normal (Web)"/>
    <w:basedOn w:val="1"/>
    <w:link w:val="33"/>
    <w:qFormat/>
    <w:uiPriority w:val="0"/>
    <w:pPr>
      <w:widowControl/>
      <w:spacing w:before="100" w:beforeAutospacing="1" w:after="100" w:afterAutospacing="1"/>
      <w:jc w:val="left"/>
    </w:pPr>
    <w:rPr>
      <w:rFonts w:ascii="宋体" w:hAnsi="宋体"/>
      <w:kern w:val="0"/>
      <w:sz w:val="24"/>
      <w:szCs w:val="20"/>
    </w:rPr>
  </w:style>
  <w:style w:type="paragraph" w:styleId="20">
    <w:name w:val="annotation subject"/>
    <w:basedOn w:val="9"/>
    <w:next w:val="9"/>
    <w:link w:val="34"/>
    <w:semiHidden/>
    <w:qFormat/>
    <w:uiPriority w:val="0"/>
    <w:rPr>
      <w:b/>
      <w:sz w:val="24"/>
      <w:szCs w:val="20"/>
    </w:rPr>
  </w:style>
  <w:style w:type="table" w:styleId="22">
    <w:name w:val="Table Grid"/>
    <w:basedOn w:val="21"/>
    <w:qFormat/>
    <w:uiPriority w:val="0"/>
    <w:rPr>
      <w:lang w:val="en-US" w:eastAsia="zh-CN" w:bidi="ar-S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4">
    <w:name w:val="page number"/>
    <w:basedOn w:val="23"/>
    <w:qFormat/>
    <w:locked/>
    <w:uiPriority w:val="0"/>
  </w:style>
  <w:style w:type="character" w:styleId="25">
    <w:name w:val="annotation reference"/>
    <w:semiHidden/>
    <w:qFormat/>
    <w:uiPriority w:val="0"/>
    <w:rPr>
      <w:sz w:val="21"/>
    </w:rPr>
  </w:style>
  <w:style w:type="character" w:customStyle="1" w:styleId="26">
    <w:name w:val="正文文本 字符"/>
    <w:link w:val="2"/>
    <w:qFormat/>
    <w:locked/>
    <w:uiPriority w:val="0"/>
    <w:rPr>
      <w:sz w:val="18"/>
    </w:rPr>
  </w:style>
  <w:style w:type="character" w:customStyle="1" w:styleId="27">
    <w:name w:val="批注文字 字符"/>
    <w:link w:val="9"/>
    <w:qFormat/>
    <w:locked/>
    <w:uiPriority w:val="0"/>
    <w:rPr>
      <w:rFonts w:ascii="Times New Roman" w:hAnsi="Times New Roman" w:eastAsia="宋体"/>
      <w:sz w:val="24"/>
    </w:rPr>
  </w:style>
  <w:style w:type="character" w:customStyle="1" w:styleId="28">
    <w:name w:val="正文文本缩进 字符"/>
    <w:link w:val="10"/>
    <w:semiHidden/>
    <w:qFormat/>
    <w:locked/>
    <w:uiPriority w:val="0"/>
    <w:rPr>
      <w:rFonts w:ascii="Times New Roman" w:hAnsi="Times New Roman" w:eastAsia="宋体"/>
      <w:sz w:val="24"/>
    </w:rPr>
  </w:style>
  <w:style w:type="character" w:customStyle="1" w:styleId="29">
    <w:name w:val="日期 字符1"/>
    <w:link w:val="14"/>
    <w:qFormat/>
    <w:locked/>
    <w:uiPriority w:val="0"/>
    <w:rPr>
      <w:rFonts w:ascii="Times New Roman" w:hAnsi="Times New Roman" w:eastAsia="宋体"/>
      <w:sz w:val="24"/>
    </w:rPr>
  </w:style>
  <w:style w:type="character" w:customStyle="1" w:styleId="30">
    <w:name w:val="批注框文本 字符"/>
    <w:link w:val="15"/>
    <w:semiHidden/>
    <w:qFormat/>
    <w:locked/>
    <w:uiPriority w:val="0"/>
    <w:rPr>
      <w:rFonts w:ascii="Times New Roman" w:hAnsi="Times New Roman" w:eastAsia="宋体"/>
      <w:sz w:val="18"/>
    </w:rPr>
  </w:style>
  <w:style w:type="character" w:customStyle="1" w:styleId="31">
    <w:name w:val="页脚 字符1"/>
    <w:link w:val="16"/>
    <w:qFormat/>
    <w:locked/>
    <w:uiPriority w:val="99"/>
    <w:rPr>
      <w:sz w:val="18"/>
    </w:rPr>
  </w:style>
  <w:style w:type="character" w:customStyle="1" w:styleId="32">
    <w:name w:val="页眉 字符"/>
    <w:link w:val="17"/>
    <w:qFormat/>
    <w:locked/>
    <w:uiPriority w:val="0"/>
    <w:rPr>
      <w:sz w:val="18"/>
    </w:rPr>
  </w:style>
  <w:style w:type="character" w:customStyle="1" w:styleId="33">
    <w:name w:val="普通(网站) 字符"/>
    <w:link w:val="19"/>
    <w:qFormat/>
    <w:locked/>
    <w:uiPriority w:val="0"/>
    <w:rPr>
      <w:rFonts w:ascii="宋体" w:hAnsi="宋体" w:eastAsia="宋体"/>
      <w:sz w:val="24"/>
    </w:rPr>
  </w:style>
  <w:style w:type="character" w:customStyle="1" w:styleId="34">
    <w:name w:val="批注主题 字符"/>
    <w:link w:val="20"/>
    <w:semiHidden/>
    <w:locked/>
    <w:uiPriority w:val="0"/>
    <w:rPr>
      <w:rFonts w:ascii="Times New Roman" w:hAnsi="Times New Roman" w:eastAsia="宋体"/>
      <w:b/>
      <w:kern w:val="2"/>
      <w:sz w:val="24"/>
    </w:rPr>
  </w:style>
  <w:style w:type="character" w:customStyle="1" w:styleId="35">
    <w:name w:val="页脚 字符"/>
    <w:basedOn w:val="23"/>
    <w:uiPriority w:val="99"/>
  </w:style>
  <w:style w:type="character" w:customStyle="1" w:styleId="36">
    <w:name w:val="日期 字符"/>
    <w:semiHidden/>
    <w:qFormat/>
    <w:uiPriority w:val="0"/>
    <w:rPr>
      <w:rFonts w:ascii="Times New Roman" w:hAnsi="Times New Roman" w:eastAsia="宋体"/>
      <w:sz w:val="24"/>
    </w:rPr>
  </w:style>
  <w:style w:type="character" w:customStyle="1" w:styleId="37">
    <w:name w:val="正文文本 字符1"/>
    <w:semiHidden/>
    <w:uiPriority w:val="0"/>
    <w:rPr>
      <w:rFonts w:ascii="Times New Roman" w:hAnsi="Times New Roman" w:eastAsia="宋体"/>
      <w:sz w:val="24"/>
    </w:rPr>
  </w:style>
  <w:style w:type="character" w:customStyle="1" w:styleId="38">
    <w:name w:val="批注文字 字符1"/>
    <w:semiHidden/>
    <w:qFormat/>
    <w:uiPriority w:val="0"/>
    <w:rPr>
      <w:rFonts w:ascii="Times New Roman" w:hAnsi="Times New Roman" w:eastAsia="宋体"/>
      <w:sz w:val="24"/>
    </w:rPr>
  </w:style>
  <w:style w:type="character" w:customStyle="1" w:styleId="39">
    <w:name w:val="表格 Char"/>
    <w:link w:val="40"/>
    <w:locked/>
    <w:uiPriority w:val="0"/>
    <w:rPr>
      <w:rFonts w:ascii="宋体"/>
      <w:sz w:val="21"/>
    </w:rPr>
  </w:style>
  <w:style w:type="paragraph" w:customStyle="1" w:styleId="40">
    <w:name w:val="表格"/>
    <w:basedOn w:val="1"/>
    <w:next w:val="1"/>
    <w:link w:val="39"/>
    <w:uiPriority w:val="0"/>
    <w:pPr>
      <w:adjustRightInd w:val="0"/>
      <w:snapToGrid w:val="0"/>
      <w:spacing w:beforeLines="10" w:afterLines="10" w:line="259" w:lineRule="auto"/>
      <w:jc w:val="center"/>
    </w:pPr>
    <w:rPr>
      <w:rFonts w:ascii="宋体"/>
      <w:kern w:val="0"/>
      <w:szCs w:val="20"/>
    </w:rPr>
  </w:style>
  <w:style w:type="paragraph" w:customStyle="1" w:styleId="41">
    <w:name w:val="首行缩进"/>
    <w:basedOn w:val="1"/>
    <w:qFormat/>
    <w:uiPriority w:val="0"/>
    <w:pPr>
      <w:widowControl/>
      <w:spacing w:line="360" w:lineRule="auto"/>
      <w:ind w:firstLine="480" w:firstLineChars="200"/>
      <w:jc w:val="left"/>
    </w:pPr>
    <w:rPr>
      <w:rFonts w:ascii="Calibri" w:hAnsi="Calibri"/>
      <w:kern w:val="0"/>
      <w:sz w:val="24"/>
      <w:lang w:eastAsia="en-US" w:bidi="en-US"/>
    </w:rPr>
  </w:style>
  <w:style w:type="paragraph" w:customStyle="1" w:styleId="42">
    <w:name w:val="Table Paragraph"/>
    <w:basedOn w:val="1"/>
    <w:qFormat/>
    <w:uiPriority w:val="1"/>
    <w:pPr>
      <w:jc w:val="center"/>
    </w:pPr>
    <w:rPr>
      <w:rFonts w:ascii="宋体" w:hAnsi="宋体" w:eastAsia="宋体" w:cs="宋体"/>
      <w:lang w:val="zh-CN" w:eastAsia="zh-CN" w:bidi="zh-CN"/>
    </w:rPr>
  </w:style>
  <w:style w:type="paragraph" w:customStyle="1" w:styleId="43">
    <w:name w:val="普通(网站)2"/>
    <w:basedOn w:val="1"/>
    <w:qFormat/>
    <w:uiPriority w:val="0"/>
    <w:pPr>
      <w:widowControl/>
      <w:spacing w:before="100" w:beforeAutospacing="1" w:after="100" w:afterAutospacing="1"/>
      <w:jc w:val="left"/>
    </w:pPr>
    <w:rPr>
      <w:rFonts w:ascii="宋体" w:hAnsi="宋体"/>
      <w:sz w:val="24"/>
      <w:szCs w:val="20"/>
    </w:rPr>
  </w:style>
  <w:style w:type="paragraph" w:customStyle="1" w:styleId="44">
    <w:name w:val="正文_1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5">
    <w:name w:val="Default"/>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paragraph" w:customStyle="1" w:styleId="46">
    <w:name w:val="表格内容自定"/>
    <w:basedOn w:val="1"/>
    <w:qFormat/>
    <w:uiPriority w:val="0"/>
    <w:pPr>
      <w:spacing w:line="280" w:lineRule="exact"/>
      <w:jc w:val="center"/>
    </w:pPr>
    <w:rPr>
      <w:kern w:val="0"/>
      <w:sz w:val="18"/>
      <w:szCs w:val="21"/>
    </w:rPr>
  </w:style>
  <w:style w:type="paragraph" w:customStyle="1" w:styleId="47">
    <w:name w:val="p0"/>
    <w:basedOn w:val="1"/>
    <w:qFormat/>
    <w:uiPriority w:val="0"/>
    <w:pPr>
      <w:widowControl/>
      <w:spacing w:before="100" w:beforeAutospacing="1" w:after="100" w:afterAutospacing="1"/>
      <w:jc w:val="left"/>
    </w:pPr>
    <w:rPr>
      <w:rFonts w:ascii="宋体" w:hAnsi="宋体" w:cs="宋体"/>
      <w:kern w:val="0"/>
      <w:sz w:val="24"/>
    </w:rPr>
  </w:style>
  <w:style w:type="paragraph" w:customStyle="1" w:styleId="48">
    <w:name w:val="A标准格式"/>
    <w:basedOn w:val="1"/>
    <w:qFormat/>
    <w:uiPriority w:val="0"/>
    <w:pPr>
      <w:spacing w:line="440" w:lineRule="exact"/>
      <w:ind w:firstLine="480" w:firstLineChars="200"/>
    </w:pPr>
    <w:rPr>
      <w:sz w:val="24"/>
    </w:rPr>
  </w:style>
  <w:style w:type="paragraph" w:customStyle="1" w:styleId="49">
    <w:name w:val="24磅正文"/>
    <w:basedOn w:val="1"/>
    <w:qFormat/>
    <w:uiPriority w:val="0"/>
    <w:pPr>
      <w:spacing w:line="480" w:lineRule="exact"/>
      <w:ind w:firstLine="480" w:firstLineChars="200"/>
    </w:pPr>
    <w:rPr>
      <w:sz w:val="24"/>
    </w:rPr>
  </w:style>
  <w:style w:type="paragraph" w:customStyle="1" w:styleId="50">
    <w:name w:val="表格内容"/>
    <w:basedOn w:val="1"/>
    <w:next w:val="1"/>
    <w:qFormat/>
    <w:uiPriority w:val="0"/>
    <w:pPr>
      <w:spacing w:line="240" w:lineRule="atLeast"/>
      <w:jc w:val="center"/>
    </w:pPr>
    <w:rPr>
      <w:rFonts w:ascii="Times New Roman" w:hAnsi="Times New Roman" w:eastAsia="宋体" w:cs="Times New Roman"/>
      <w:szCs w:val="20"/>
    </w:rPr>
  </w:style>
  <w:style w:type="paragraph" w:customStyle="1" w:styleId="51">
    <w:name w:val="正文文字"/>
    <w:basedOn w:val="1"/>
    <w:qFormat/>
    <w:uiPriority w:val="0"/>
    <w:pPr>
      <w:spacing w:line="560" w:lineRule="exact"/>
      <w:ind w:firstLine="200" w:firstLineChars="200"/>
    </w:pPr>
    <w:rPr>
      <w:sz w:val="24"/>
      <w:szCs w:val="20"/>
    </w:rPr>
  </w:style>
  <w:style w:type="paragraph" w:customStyle="1" w:styleId="52">
    <w:name w:val="！正文"/>
    <w:basedOn w:val="1"/>
    <w:qFormat/>
    <w:uiPriority w:val="0"/>
    <w:pPr>
      <w:ind w:firstLine="480"/>
    </w:pPr>
    <w:rPr>
      <w:rFonts w:cs="宋体"/>
      <w:szCs w:val="20"/>
    </w:rPr>
  </w:style>
  <w:style w:type="paragraph" w:customStyle="1" w:styleId="53">
    <w:name w:val="[1]正文"/>
    <w:basedOn w:val="1"/>
    <w:qFormat/>
    <w:uiPriority w:val="0"/>
    <w:pPr>
      <w:autoSpaceDE w:val="0"/>
      <w:autoSpaceDN w:val="0"/>
      <w:ind w:firstLine="200" w:firstLineChars="200"/>
    </w:pPr>
    <w:rPr>
      <w:color w:val="000000"/>
      <w:kern w:val="0"/>
      <w:szCs w:val="22"/>
      <w:lang w:val="zh-CN"/>
    </w:rPr>
  </w:style>
  <w:style w:type="paragraph" w:customStyle="1" w:styleId="54">
    <w:name w:val="*正文"/>
    <w:qFormat/>
    <w:uiPriority w:val="0"/>
    <w:pPr>
      <w:spacing w:line="360" w:lineRule="auto"/>
      <w:ind w:firstLine="200" w:firstLineChars="200"/>
      <w:jc w:val="both"/>
      <w:textAlignment w:val="baseline"/>
    </w:pPr>
    <w:rPr>
      <w:rFonts w:ascii="Times New Roman" w:hAnsi="Times New Roman" w:eastAsia="宋体" w:cs="Times New Roman"/>
      <w:color w:val="000000"/>
      <w:sz w:val="24"/>
      <w:szCs w:val="22"/>
      <w:lang w:val="en-US" w:eastAsia="zh-CN" w:bidi="ar-SA"/>
    </w:rPr>
  </w:style>
  <w:style w:type="paragraph" w:customStyle="1" w:styleId="55">
    <w:name w:val="样式1"/>
    <w:basedOn w:val="1"/>
    <w:qFormat/>
    <w:uiPriority w:val="0"/>
    <w:pPr>
      <w:numPr>
        <w:ilvl w:val="0"/>
        <w:numId w:val="1"/>
      </w:numPr>
      <w:spacing w:line="360" w:lineRule="auto"/>
    </w:pPr>
    <w:rPr>
      <w:sz w:val="24"/>
      <w:szCs w:val="20"/>
    </w:rPr>
  </w:style>
  <w:style w:type="paragraph" w:customStyle="1" w:styleId="56">
    <w:name w:val="4表格标题"/>
    <w:basedOn w:val="1"/>
    <w:qFormat/>
    <w:uiPriority w:val="0"/>
    <w:pPr>
      <w:numPr>
        <w:ilvl w:val="3"/>
        <w:numId w:val="2"/>
      </w:numPr>
      <w:spacing w:line="360" w:lineRule="auto"/>
      <w:jc w:val="center"/>
    </w:pPr>
    <w:rPr>
      <w:rFonts w:ascii="gbsnu54" w:hAnsi="gbsnu54" w:cs="gbsnu54"/>
      <w:b/>
      <w:bCs/>
      <w:color w:val="000000"/>
      <w:kern w:val="0"/>
      <w:szCs w:val="16"/>
    </w:rPr>
  </w:style>
  <w:style w:type="paragraph" w:customStyle="1" w:styleId="57">
    <w:name w:val="7表格内容"/>
    <w:basedOn w:val="58"/>
    <w:qFormat/>
    <w:uiPriority w:val="0"/>
    <w:pPr>
      <w:spacing w:line="240" w:lineRule="auto"/>
      <w:ind w:firstLine="0" w:firstLineChars="0"/>
      <w:jc w:val="center"/>
    </w:pPr>
    <w:rPr>
      <w:szCs w:val="21"/>
    </w:rPr>
  </w:style>
  <w:style w:type="paragraph" w:customStyle="1" w:styleId="58">
    <w:name w:val="5段落"/>
    <w:basedOn w:val="1"/>
    <w:qFormat/>
    <w:uiPriority w:val="0"/>
    <w:pPr>
      <w:spacing w:line="360" w:lineRule="auto"/>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6" Type="http://schemas.microsoft.com/office/2011/relationships/people" Target="people.xml"/><Relationship Id="rId25" Type="http://schemas.openxmlformats.org/officeDocument/2006/relationships/fontTable" Target="fontTable.xml"/><Relationship Id="rId24" Type="http://schemas.openxmlformats.org/officeDocument/2006/relationships/numbering" Target="numbering.xml"/><Relationship Id="rId23" Type="http://schemas.openxmlformats.org/officeDocument/2006/relationships/customXml" Target="../customXml/item1.xml"/><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extobjs>
    <extobj name="ECB019B1-382A-4266-B25C-5B523AA43C14-3">
      <extobjdata type="ECB019B1-382A-4266-B25C-5B523AA43C14" data="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"/>
    </extobj>
  </extobj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39</Pages>
  <Words>16404</Words>
  <Characters>18560</Characters>
  <Lines>102</Lines>
  <Paragraphs>28</Paragraphs>
  <TotalTime>0</TotalTime>
  <ScaleCrop>false</ScaleCrop>
  <LinksUpToDate>false</LinksUpToDate>
  <CharactersWithSpaces>18706</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2020-12-24T01:29:00Z</dcterms:created>
  <dc:creator>lhj</dc:creator>
  <cp:lastModifiedBy>清霁</cp:lastModifiedBy>
  <cp:lastPrinted>2021-03-27T00:45:00Z</cp:lastPrinted>
  <dcterms:modified xsi:type="dcterms:W3CDTF">2022-11-17T07:22:28Z</dcterms:modified>
  <dc:title>附件2</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8D35E6D5A5B449458116E3D46A3DC53A</vt:lpwstr>
  </property>
</Properties>
</file>